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2540A" w:rsidRDefault="0092540A" w:rsidP="009E4F4E">
      <w:pPr>
        <w:pStyle w:val="Estilo"/>
        <w:ind w:left="709" w:hanging="709"/>
      </w:pPr>
    </w:p>
    <w:p w:rsidR="00602BD3" w:rsidRPr="00033230" w:rsidRDefault="00602BD3" w:rsidP="00C25163">
      <w:pPr>
        <w:tabs>
          <w:tab w:val="left" w:pos="4858"/>
        </w:tabs>
        <w:suppressAutoHyphens/>
        <w:ind w:right="49"/>
        <w:rPr>
          <w:rFonts w:ascii="Arial" w:eastAsia="Times New Roman" w:hAnsi="Arial" w:cs="Arial"/>
          <w:b/>
          <w:bCs/>
          <w:sz w:val="20"/>
          <w:szCs w:val="20"/>
          <w:lang w:val="es-ES_tradnl" w:eastAsia="ar-SA"/>
        </w:rPr>
      </w:pPr>
    </w:p>
    <w:p w:rsidR="00C25A37" w:rsidRDefault="00C25A37" w:rsidP="00C25163">
      <w:pPr>
        <w:suppressAutoHyphens/>
        <w:ind w:right="49"/>
        <w:jc w:val="center"/>
        <w:rPr>
          <w:rFonts w:ascii="Montserrat" w:eastAsia="Times New Roman" w:hAnsi="Montserrat" w:cs="Arial"/>
          <w:b/>
          <w:bCs/>
          <w:sz w:val="20"/>
          <w:szCs w:val="20"/>
          <w:lang w:val="es-ES_tradnl" w:eastAsia="ar-SA"/>
        </w:rPr>
      </w:pPr>
    </w:p>
    <w:p w:rsidR="008C610E" w:rsidRDefault="008C610E" w:rsidP="00C25163">
      <w:pPr>
        <w:suppressAutoHyphens/>
        <w:ind w:right="49"/>
        <w:jc w:val="center"/>
        <w:rPr>
          <w:rFonts w:ascii="Montserrat" w:eastAsia="Times New Roman" w:hAnsi="Montserrat" w:cs="Arial"/>
          <w:b/>
          <w:bCs/>
          <w:sz w:val="20"/>
          <w:szCs w:val="20"/>
          <w:lang w:val="es-ES_tradnl" w:eastAsia="ar-SA"/>
        </w:rPr>
      </w:pPr>
    </w:p>
    <w:p w:rsidR="00C25163" w:rsidRDefault="00C25163" w:rsidP="00C25163">
      <w:pPr>
        <w:suppressAutoHyphens/>
        <w:ind w:right="49"/>
        <w:jc w:val="center"/>
        <w:rPr>
          <w:rFonts w:ascii="Montserrat" w:eastAsia="Times New Roman" w:hAnsi="Montserrat" w:cs="Arial"/>
          <w:b/>
          <w:bCs/>
          <w:sz w:val="20"/>
          <w:szCs w:val="20"/>
          <w:lang w:val="es-ES_tradnl" w:eastAsia="ar-SA"/>
        </w:rPr>
      </w:pPr>
    </w:p>
    <w:p w:rsidR="00532601" w:rsidRPr="00BA386D" w:rsidRDefault="00007194" w:rsidP="00C25A37">
      <w:pPr>
        <w:suppressAutoHyphens/>
        <w:ind w:right="49"/>
        <w:jc w:val="center"/>
        <w:rPr>
          <w:rFonts w:ascii="Montserrat" w:eastAsia="Times New Roman" w:hAnsi="Montserrat" w:cs="Arial"/>
          <w:b/>
          <w:bCs/>
          <w:sz w:val="20"/>
          <w:szCs w:val="20"/>
          <w:lang w:val="es-ES_tradnl" w:eastAsia="ar-SA"/>
        </w:rPr>
      </w:pPr>
      <w:r w:rsidRPr="00BA386D">
        <w:rPr>
          <w:rFonts w:ascii="Montserrat" w:eastAsia="Times New Roman" w:hAnsi="Montserrat" w:cs="Arial"/>
          <w:b/>
          <w:bCs/>
          <w:sz w:val="20"/>
          <w:szCs w:val="20"/>
          <w:lang w:val="es-ES_tradnl" w:eastAsia="ar-SA"/>
        </w:rPr>
        <w:t>Instituto Mexicano del Seguro Social</w:t>
      </w:r>
    </w:p>
    <w:p w:rsidR="00532601" w:rsidRPr="00BA386D" w:rsidRDefault="00532601" w:rsidP="00CC66CE">
      <w:pPr>
        <w:suppressAutoHyphens/>
        <w:ind w:right="49"/>
        <w:jc w:val="center"/>
        <w:rPr>
          <w:rFonts w:ascii="Montserrat" w:eastAsia="Times New Roman" w:hAnsi="Montserrat" w:cs="Arial"/>
          <w:bCs/>
          <w:sz w:val="20"/>
          <w:szCs w:val="20"/>
          <w:lang w:val="es-ES_tradnl" w:eastAsia="ar-SA"/>
        </w:rPr>
      </w:pPr>
    </w:p>
    <w:p w:rsidR="00033230" w:rsidRPr="00BA386D" w:rsidRDefault="00033230" w:rsidP="00CC66CE">
      <w:pPr>
        <w:suppressAutoHyphens/>
        <w:ind w:right="49"/>
        <w:jc w:val="center"/>
        <w:rPr>
          <w:rFonts w:ascii="Montserrat" w:eastAsia="Times New Roman" w:hAnsi="Montserrat" w:cs="Arial"/>
          <w:bCs/>
          <w:sz w:val="20"/>
          <w:szCs w:val="20"/>
          <w:lang w:val="es-ES_tradnl" w:eastAsia="ar-SA"/>
        </w:rPr>
      </w:pPr>
    </w:p>
    <w:p w:rsidR="00C25A37" w:rsidRPr="00BA386D" w:rsidRDefault="00C25A37" w:rsidP="00CC66CE">
      <w:pPr>
        <w:suppressAutoHyphens/>
        <w:ind w:right="49"/>
        <w:jc w:val="center"/>
        <w:rPr>
          <w:rFonts w:ascii="Montserrat" w:eastAsia="Times New Roman" w:hAnsi="Montserrat" w:cs="Arial"/>
          <w:bCs/>
          <w:sz w:val="20"/>
          <w:szCs w:val="20"/>
          <w:lang w:val="es-ES_tradnl" w:eastAsia="ar-SA"/>
        </w:rPr>
      </w:pPr>
    </w:p>
    <w:p w:rsidR="00676483" w:rsidRPr="00BA386D" w:rsidRDefault="00676483" w:rsidP="00CC66CE">
      <w:pPr>
        <w:suppressAutoHyphens/>
        <w:ind w:right="49"/>
        <w:jc w:val="center"/>
        <w:rPr>
          <w:rFonts w:ascii="Montserrat" w:eastAsia="Times New Roman" w:hAnsi="Montserrat" w:cs="Arial"/>
          <w:bCs/>
          <w:sz w:val="20"/>
          <w:szCs w:val="20"/>
          <w:lang w:val="es-ES_tradnl" w:eastAsia="ar-SA"/>
        </w:rPr>
      </w:pPr>
    </w:p>
    <w:p w:rsidR="00532601" w:rsidRPr="00BA386D" w:rsidRDefault="00F56F81" w:rsidP="00CC66CE">
      <w:pPr>
        <w:suppressAutoHyphens/>
        <w:ind w:right="49"/>
        <w:jc w:val="center"/>
        <w:rPr>
          <w:rFonts w:ascii="Montserrat" w:eastAsia="Times New Roman" w:hAnsi="Montserrat" w:cs="Arial"/>
          <w:bCs/>
          <w:sz w:val="20"/>
          <w:szCs w:val="20"/>
          <w:lang w:val="es-ES_tradnl" w:eastAsia="ar-SA"/>
        </w:rPr>
      </w:pPr>
      <w:r w:rsidRPr="00BA386D">
        <w:rPr>
          <w:rFonts w:ascii="Montserrat" w:eastAsia="Times New Roman" w:hAnsi="Montserrat" w:cs="Arial"/>
          <w:bCs/>
          <w:sz w:val="20"/>
          <w:szCs w:val="20"/>
          <w:lang w:val="es-ES_tradnl" w:eastAsia="ar-SA"/>
        </w:rPr>
        <w:t>Dirección de Administració</w:t>
      </w:r>
      <w:r w:rsidR="00007194" w:rsidRPr="00BA386D">
        <w:rPr>
          <w:rFonts w:ascii="Montserrat" w:eastAsia="Times New Roman" w:hAnsi="Montserrat" w:cs="Arial"/>
          <w:bCs/>
          <w:sz w:val="20"/>
          <w:szCs w:val="20"/>
          <w:lang w:val="es-ES_tradnl" w:eastAsia="ar-SA"/>
        </w:rPr>
        <w:t>n</w:t>
      </w:r>
    </w:p>
    <w:p w:rsidR="00007194" w:rsidRPr="00BA386D" w:rsidRDefault="00007194" w:rsidP="00CC66CE">
      <w:pPr>
        <w:suppressAutoHyphens/>
        <w:ind w:right="49"/>
        <w:jc w:val="center"/>
        <w:rPr>
          <w:rFonts w:ascii="Montserrat" w:eastAsia="Times New Roman" w:hAnsi="Montserrat" w:cs="Arial"/>
          <w:bCs/>
          <w:sz w:val="20"/>
          <w:szCs w:val="20"/>
          <w:lang w:val="es-ES_tradnl" w:eastAsia="ar-SA"/>
        </w:rPr>
      </w:pPr>
      <w:r w:rsidRPr="00BA386D">
        <w:rPr>
          <w:rFonts w:ascii="Montserrat" w:eastAsia="Times New Roman" w:hAnsi="Montserrat" w:cs="Arial"/>
          <w:bCs/>
          <w:sz w:val="20"/>
          <w:szCs w:val="20"/>
          <w:lang w:val="es-ES_tradnl" w:eastAsia="ar-SA"/>
        </w:rPr>
        <w:t xml:space="preserve">Unidad de </w:t>
      </w:r>
      <w:r w:rsidR="00F611F7" w:rsidRPr="00BA386D">
        <w:rPr>
          <w:rFonts w:ascii="Montserrat" w:eastAsia="Times New Roman" w:hAnsi="Montserrat" w:cs="Arial"/>
          <w:bCs/>
          <w:sz w:val="20"/>
          <w:szCs w:val="20"/>
          <w:lang w:val="es-ES_tradnl" w:eastAsia="ar-SA"/>
        </w:rPr>
        <w:t>Adquisiciones</w:t>
      </w:r>
    </w:p>
    <w:p w:rsidR="00007194" w:rsidRPr="00BA386D" w:rsidRDefault="00007194" w:rsidP="00CC66CE">
      <w:pPr>
        <w:suppressAutoHyphens/>
        <w:ind w:right="49"/>
        <w:jc w:val="center"/>
        <w:rPr>
          <w:rFonts w:ascii="Montserrat" w:eastAsia="Times New Roman" w:hAnsi="Montserrat" w:cs="Arial"/>
          <w:bCs/>
          <w:sz w:val="20"/>
          <w:szCs w:val="20"/>
          <w:lang w:val="es-ES_tradnl" w:eastAsia="ar-SA"/>
        </w:rPr>
      </w:pPr>
      <w:r w:rsidRPr="00BA386D">
        <w:rPr>
          <w:rFonts w:ascii="Montserrat" w:eastAsia="Times New Roman" w:hAnsi="Montserrat" w:cs="Arial"/>
          <w:bCs/>
          <w:sz w:val="20"/>
          <w:szCs w:val="20"/>
          <w:lang w:val="es-ES_tradnl" w:eastAsia="ar-SA"/>
        </w:rPr>
        <w:t>Coordinación de Adquisición de Bienes y Contratación de Servicios</w:t>
      </w:r>
    </w:p>
    <w:p w:rsidR="00532601" w:rsidRPr="00BA386D" w:rsidRDefault="00007194" w:rsidP="00CC66CE">
      <w:pPr>
        <w:tabs>
          <w:tab w:val="center" w:pos="4355"/>
        </w:tabs>
        <w:suppressAutoHyphens/>
        <w:ind w:right="49"/>
        <w:jc w:val="center"/>
        <w:rPr>
          <w:rFonts w:ascii="Montserrat" w:eastAsia="Times New Roman" w:hAnsi="Montserrat" w:cs="Arial"/>
          <w:bCs/>
          <w:sz w:val="20"/>
          <w:szCs w:val="20"/>
          <w:lang w:val="es-ES_tradnl" w:eastAsia="ar-SA"/>
        </w:rPr>
      </w:pPr>
      <w:r w:rsidRPr="00BA386D">
        <w:rPr>
          <w:rFonts w:ascii="Montserrat" w:eastAsia="Times New Roman" w:hAnsi="Montserrat" w:cs="Arial"/>
          <w:bCs/>
          <w:sz w:val="20"/>
          <w:szCs w:val="20"/>
          <w:lang w:val="es-ES_tradnl" w:eastAsia="ar-SA"/>
        </w:rPr>
        <w:t xml:space="preserve">Coordinación Técnica de </w:t>
      </w:r>
      <w:r w:rsidR="008D1312" w:rsidRPr="00BA386D">
        <w:rPr>
          <w:rFonts w:ascii="Montserrat" w:eastAsia="Times New Roman" w:hAnsi="Montserrat" w:cs="Arial"/>
          <w:bCs/>
          <w:sz w:val="20"/>
          <w:szCs w:val="20"/>
          <w:lang w:val="es-ES_tradnl" w:eastAsia="ar-SA"/>
        </w:rPr>
        <w:t>Bienes y Servicios</w:t>
      </w:r>
    </w:p>
    <w:p w:rsidR="00284523" w:rsidRPr="00BA386D" w:rsidRDefault="00725458" w:rsidP="00CC66CE">
      <w:pPr>
        <w:suppressAutoHyphens/>
        <w:ind w:right="49"/>
        <w:jc w:val="center"/>
        <w:rPr>
          <w:rFonts w:ascii="Montserrat" w:eastAsia="Times New Roman" w:hAnsi="Montserrat" w:cs="Arial"/>
          <w:bCs/>
          <w:sz w:val="20"/>
          <w:szCs w:val="20"/>
          <w:lang w:val="es-ES_tradnl" w:eastAsia="ar-SA"/>
        </w:rPr>
      </w:pPr>
      <w:r w:rsidRPr="00BA386D">
        <w:rPr>
          <w:rFonts w:ascii="Montserrat" w:eastAsia="Times New Roman" w:hAnsi="Montserrat" w:cs="Arial"/>
          <w:bCs/>
          <w:sz w:val="20"/>
          <w:szCs w:val="20"/>
          <w:lang w:val="es-ES_tradnl" w:eastAsia="ar-SA"/>
        </w:rPr>
        <w:t xml:space="preserve">División </w:t>
      </w:r>
      <w:r w:rsidR="00284523" w:rsidRPr="00BA386D">
        <w:rPr>
          <w:rFonts w:ascii="Montserrat" w:eastAsia="Times New Roman" w:hAnsi="Montserrat" w:cs="Arial"/>
          <w:bCs/>
          <w:sz w:val="20"/>
          <w:szCs w:val="20"/>
          <w:lang w:val="es-ES_tradnl" w:eastAsia="ar-SA"/>
        </w:rPr>
        <w:t xml:space="preserve">de </w:t>
      </w:r>
      <w:r w:rsidR="008D1312" w:rsidRPr="00BA386D">
        <w:rPr>
          <w:rFonts w:ascii="Montserrat" w:eastAsia="Times New Roman" w:hAnsi="Montserrat" w:cs="Arial"/>
          <w:bCs/>
          <w:sz w:val="20"/>
          <w:szCs w:val="20"/>
          <w:lang w:val="es-ES_tradnl" w:eastAsia="ar-SA"/>
        </w:rPr>
        <w:t>Bienes Terapéuticos</w:t>
      </w:r>
    </w:p>
    <w:p w:rsidR="00925EBF" w:rsidRPr="00BA386D" w:rsidRDefault="00925EBF" w:rsidP="00CC66CE">
      <w:pPr>
        <w:suppressAutoHyphens/>
        <w:ind w:right="49"/>
        <w:jc w:val="center"/>
        <w:rPr>
          <w:rFonts w:ascii="Montserrat" w:eastAsia="Times New Roman" w:hAnsi="Montserrat" w:cs="Arial"/>
          <w:bCs/>
          <w:sz w:val="20"/>
          <w:szCs w:val="20"/>
          <w:lang w:val="es-ES_tradnl" w:eastAsia="ar-SA"/>
        </w:rPr>
      </w:pPr>
    </w:p>
    <w:p w:rsidR="008D1312" w:rsidRPr="00BA386D" w:rsidRDefault="008D1312" w:rsidP="00CC66CE">
      <w:pPr>
        <w:ind w:right="49"/>
        <w:jc w:val="center"/>
        <w:rPr>
          <w:rFonts w:ascii="Montserrat" w:hAnsi="Montserrat" w:cs="Arial"/>
          <w:sz w:val="20"/>
          <w:szCs w:val="20"/>
          <w:lang w:val="es-ES_tradnl"/>
        </w:rPr>
      </w:pPr>
      <w:r w:rsidRPr="00BA386D">
        <w:rPr>
          <w:rFonts w:ascii="Montserrat" w:hAnsi="Montserrat" w:cs="Arial"/>
          <w:sz w:val="20"/>
          <w:szCs w:val="20"/>
          <w:lang w:val="es-ES_tradnl"/>
        </w:rPr>
        <w:t>Calle</w:t>
      </w:r>
      <w:r w:rsidR="00D35229" w:rsidRPr="00BA386D">
        <w:rPr>
          <w:rFonts w:ascii="Montserrat" w:hAnsi="Montserrat" w:cs="Arial"/>
          <w:sz w:val="20"/>
          <w:szCs w:val="20"/>
          <w:lang w:val="es-ES_tradnl"/>
        </w:rPr>
        <w:t xml:space="preserve"> Durango</w:t>
      </w:r>
      <w:r w:rsidRPr="00BA386D">
        <w:rPr>
          <w:rFonts w:ascii="Montserrat" w:hAnsi="Montserrat" w:cs="Arial"/>
          <w:sz w:val="20"/>
          <w:szCs w:val="20"/>
          <w:lang w:val="es-ES_tradnl"/>
        </w:rPr>
        <w:t xml:space="preserve"> No. 291, Piso 4, Colonia Roma Norte,</w:t>
      </w:r>
    </w:p>
    <w:p w:rsidR="008D1312" w:rsidRPr="00BA386D" w:rsidRDefault="008D1312" w:rsidP="00CC66CE">
      <w:pPr>
        <w:ind w:right="49"/>
        <w:jc w:val="center"/>
        <w:rPr>
          <w:rFonts w:ascii="Montserrat" w:hAnsi="Montserrat" w:cs="Arial"/>
          <w:sz w:val="20"/>
          <w:szCs w:val="20"/>
          <w:lang w:val="es-ES_tradnl"/>
        </w:rPr>
      </w:pPr>
      <w:r w:rsidRPr="00BA386D">
        <w:rPr>
          <w:rFonts w:ascii="Montserrat" w:hAnsi="Montserrat" w:cs="Arial"/>
          <w:sz w:val="20"/>
          <w:szCs w:val="20"/>
          <w:lang w:val="es-ES_tradnl"/>
        </w:rPr>
        <w:t>Demarcación Territorial Cuauhtémoc, Código Postal 06700, Ciudad de México</w:t>
      </w:r>
    </w:p>
    <w:p w:rsidR="008D1312" w:rsidRPr="00BA386D" w:rsidRDefault="008D1312" w:rsidP="00CC66CE">
      <w:pPr>
        <w:ind w:right="49"/>
        <w:jc w:val="center"/>
        <w:rPr>
          <w:rFonts w:ascii="Montserrat" w:hAnsi="Montserrat" w:cs="Arial"/>
          <w:sz w:val="20"/>
          <w:szCs w:val="20"/>
          <w:lang w:val="es-ES_tradnl"/>
        </w:rPr>
      </w:pPr>
    </w:p>
    <w:p w:rsidR="008B43DA" w:rsidRPr="00BA386D" w:rsidRDefault="008958E6" w:rsidP="008958E6">
      <w:pPr>
        <w:tabs>
          <w:tab w:val="left" w:pos="7125"/>
        </w:tabs>
        <w:suppressAutoHyphens/>
        <w:ind w:right="49"/>
        <w:rPr>
          <w:rFonts w:ascii="Montserrat" w:eastAsia="Times New Roman" w:hAnsi="Montserrat" w:cs="Arial"/>
          <w:b/>
          <w:bCs/>
          <w:sz w:val="20"/>
          <w:szCs w:val="20"/>
          <w:lang w:val="es-ES_tradnl" w:eastAsia="ar-SA"/>
        </w:rPr>
      </w:pPr>
      <w:r w:rsidRPr="00BA386D">
        <w:rPr>
          <w:rFonts w:ascii="Montserrat" w:eastAsia="Times New Roman" w:hAnsi="Montserrat" w:cs="Arial"/>
          <w:b/>
          <w:bCs/>
          <w:sz w:val="20"/>
          <w:szCs w:val="20"/>
          <w:lang w:val="es-ES_tradnl" w:eastAsia="ar-SA"/>
        </w:rPr>
        <w:tab/>
      </w:r>
    </w:p>
    <w:p w:rsidR="008B43DA" w:rsidRPr="00BA386D" w:rsidRDefault="008B43DA" w:rsidP="00CC66CE">
      <w:pPr>
        <w:suppressAutoHyphens/>
        <w:ind w:right="49"/>
        <w:jc w:val="center"/>
        <w:rPr>
          <w:rFonts w:ascii="Montserrat" w:eastAsia="Times New Roman" w:hAnsi="Montserrat" w:cs="Arial"/>
          <w:bCs/>
          <w:sz w:val="20"/>
          <w:szCs w:val="20"/>
          <w:lang w:val="es-ES_tradnl" w:eastAsia="ar-SA"/>
        </w:rPr>
      </w:pPr>
    </w:p>
    <w:p w:rsidR="0092537B" w:rsidRPr="00BA386D" w:rsidRDefault="0092537B" w:rsidP="00CC66CE">
      <w:pPr>
        <w:suppressAutoHyphens/>
        <w:ind w:right="49"/>
        <w:jc w:val="center"/>
        <w:rPr>
          <w:rFonts w:ascii="Montserrat" w:eastAsia="Times New Roman" w:hAnsi="Montserrat" w:cs="Arial"/>
          <w:b/>
          <w:bCs/>
          <w:sz w:val="20"/>
          <w:szCs w:val="20"/>
          <w:lang w:val="es-ES_tradnl" w:eastAsia="ar-SA"/>
        </w:rPr>
      </w:pPr>
    </w:p>
    <w:p w:rsidR="0092537B" w:rsidRPr="00BA386D" w:rsidRDefault="000612DF" w:rsidP="00CC66CE">
      <w:pPr>
        <w:suppressAutoHyphens/>
        <w:ind w:right="49"/>
        <w:jc w:val="center"/>
        <w:rPr>
          <w:rFonts w:ascii="Montserrat" w:eastAsia="Times New Roman" w:hAnsi="Montserrat" w:cs="Arial"/>
          <w:b/>
          <w:bCs/>
          <w:sz w:val="20"/>
          <w:szCs w:val="20"/>
          <w:lang w:val="es-ES_tradnl" w:eastAsia="ar-SA"/>
        </w:rPr>
      </w:pPr>
      <w:r w:rsidRPr="00BA386D">
        <w:rPr>
          <w:rFonts w:ascii="Montserrat" w:eastAsia="Times New Roman" w:hAnsi="Montserrat" w:cs="Arial"/>
          <w:b/>
          <w:bCs/>
          <w:sz w:val="20"/>
          <w:szCs w:val="20"/>
          <w:lang w:val="es-ES_tradnl" w:eastAsia="ar-SA"/>
        </w:rPr>
        <w:t>Convocatoria</w:t>
      </w:r>
    </w:p>
    <w:p w:rsidR="008D1312" w:rsidRPr="00BA386D" w:rsidRDefault="008D1312" w:rsidP="00CC66CE">
      <w:pPr>
        <w:suppressAutoHyphens/>
        <w:ind w:right="49"/>
        <w:jc w:val="center"/>
        <w:rPr>
          <w:rFonts w:ascii="Montserrat" w:eastAsia="Times New Roman" w:hAnsi="Montserrat" w:cs="Arial"/>
          <w:b/>
          <w:bCs/>
          <w:sz w:val="20"/>
          <w:szCs w:val="20"/>
          <w:lang w:val="es-ES_tradnl" w:eastAsia="ar-SA"/>
        </w:rPr>
      </w:pPr>
    </w:p>
    <w:p w:rsidR="0025354B" w:rsidRPr="00BA386D" w:rsidRDefault="0025354B" w:rsidP="00D704CB">
      <w:pPr>
        <w:suppressAutoHyphens/>
        <w:jc w:val="center"/>
        <w:rPr>
          <w:rFonts w:ascii="Montserrat" w:eastAsia="Times New Roman" w:hAnsi="Montserrat" w:cs="Arial"/>
          <w:b/>
          <w:bCs/>
          <w:sz w:val="20"/>
          <w:szCs w:val="20"/>
          <w:lang w:val="es-ES_tradnl" w:eastAsia="ar-SA"/>
        </w:rPr>
      </w:pPr>
      <w:r w:rsidRPr="00BA386D">
        <w:rPr>
          <w:rFonts w:ascii="Montserrat" w:eastAsia="Times New Roman" w:hAnsi="Montserrat" w:cs="Arial"/>
          <w:b/>
          <w:bCs/>
          <w:sz w:val="20"/>
          <w:szCs w:val="20"/>
          <w:lang w:val="es-ES_tradnl" w:eastAsia="ar-SA"/>
        </w:rPr>
        <w:t xml:space="preserve">Licitación Pública Internacional </w:t>
      </w:r>
      <w:r w:rsidR="00D704CB" w:rsidRPr="00BA386D">
        <w:rPr>
          <w:rFonts w:ascii="Montserrat" w:eastAsia="Times New Roman" w:hAnsi="Montserrat" w:cs="Arial"/>
          <w:b/>
          <w:bCs/>
          <w:sz w:val="20"/>
          <w:szCs w:val="20"/>
          <w:lang w:val="es-ES_tradnl" w:eastAsia="ar-SA"/>
        </w:rPr>
        <w:t>Abierta</w:t>
      </w:r>
    </w:p>
    <w:p w:rsidR="0025354B" w:rsidRPr="00BA386D" w:rsidRDefault="0025354B" w:rsidP="0025354B">
      <w:pPr>
        <w:suppressAutoHyphens/>
        <w:jc w:val="center"/>
        <w:rPr>
          <w:rFonts w:ascii="Montserrat" w:eastAsia="Times New Roman" w:hAnsi="Montserrat" w:cs="Arial"/>
          <w:b/>
          <w:bCs/>
          <w:sz w:val="20"/>
          <w:szCs w:val="20"/>
          <w:lang w:val="es-ES_tradnl" w:eastAsia="ar-SA"/>
        </w:rPr>
      </w:pPr>
    </w:p>
    <w:p w:rsidR="008D1312" w:rsidRPr="00BA386D" w:rsidRDefault="0025354B" w:rsidP="0025354B">
      <w:pPr>
        <w:suppressAutoHyphens/>
        <w:jc w:val="center"/>
        <w:rPr>
          <w:rFonts w:ascii="Montserrat" w:eastAsia="Times New Roman" w:hAnsi="Montserrat" w:cs="Arial"/>
          <w:b/>
          <w:bCs/>
          <w:sz w:val="20"/>
          <w:szCs w:val="20"/>
          <w:lang w:val="es-ES_tradnl" w:eastAsia="ar-SA"/>
        </w:rPr>
      </w:pPr>
      <w:r w:rsidRPr="00BA386D">
        <w:rPr>
          <w:rFonts w:ascii="Montserrat" w:eastAsia="Times New Roman" w:hAnsi="Montserrat" w:cs="Arial"/>
          <w:b/>
          <w:bCs/>
          <w:sz w:val="20"/>
          <w:szCs w:val="20"/>
          <w:lang w:val="es-ES_tradnl" w:eastAsia="ar-SA"/>
        </w:rPr>
        <w:t>Electrónica</w:t>
      </w:r>
    </w:p>
    <w:p w:rsidR="0025354B" w:rsidRPr="00BA386D" w:rsidRDefault="0025354B" w:rsidP="0025354B">
      <w:pPr>
        <w:suppressAutoHyphens/>
        <w:jc w:val="center"/>
        <w:rPr>
          <w:rFonts w:ascii="Montserrat" w:eastAsia="Times New Roman" w:hAnsi="Montserrat" w:cs="Arial"/>
          <w:b/>
          <w:bCs/>
          <w:sz w:val="20"/>
          <w:szCs w:val="20"/>
          <w:lang w:val="es-ES_tradnl" w:eastAsia="ar-SA"/>
        </w:rPr>
      </w:pPr>
    </w:p>
    <w:p w:rsidR="0025354B" w:rsidRPr="00BA386D" w:rsidRDefault="0025354B" w:rsidP="0025354B">
      <w:pPr>
        <w:suppressAutoHyphens/>
        <w:jc w:val="center"/>
        <w:rPr>
          <w:rFonts w:ascii="Montserrat" w:eastAsia="Times New Roman" w:hAnsi="Montserrat" w:cs="Arial"/>
          <w:b/>
          <w:bCs/>
          <w:sz w:val="20"/>
          <w:szCs w:val="20"/>
          <w:lang w:val="es-ES_tradnl" w:eastAsia="ar-SA"/>
        </w:rPr>
      </w:pPr>
      <w:r w:rsidRPr="00BA386D">
        <w:rPr>
          <w:rFonts w:ascii="Montserrat" w:eastAsia="Times New Roman" w:hAnsi="Montserrat" w:cs="Arial"/>
          <w:b/>
          <w:bCs/>
          <w:sz w:val="20"/>
          <w:szCs w:val="20"/>
          <w:lang w:val="es-ES_tradnl" w:eastAsia="ar-SA"/>
        </w:rPr>
        <w:t>LA-050GYR047-</w:t>
      </w:r>
      <w:r w:rsidR="008C610E" w:rsidRPr="00BA386D">
        <w:rPr>
          <w:rFonts w:ascii="Montserrat" w:eastAsia="Times New Roman" w:hAnsi="Montserrat" w:cs="Arial"/>
          <w:b/>
          <w:bCs/>
          <w:sz w:val="20"/>
          <w:szCs w:val="20"/>
          <w:lang w:val="es-ES_tradnl" w:eastAsia="ar-SA"/>
        </w:rPr>
        <w:t>E</w:t>
      </w:r>
      <w:r w:rsidR="0058517E">
        <w:rPr>
          <w:rFonts w:ascii="Montserrat" w:eastAsia="Times New Roman" w:hAnsi="Montserrat" w:cs="Arial"/>
          <w:b/>
          <w:bCs/>
          <w:sz w:val="20"/>
          <w:szCs w:val="20"/>
          <w:lang w:val="es-ES_tradnl" w:eastAsia="ar-SA"/>
        </w:rPr>
        <w:t>3</w:t>
      </w:r>
      <w:r w:rsidR="008C610E" w:rsidRPr="00BA386D">
        <w:rPr>
          <w:rFonts w:ascii="Montserrat" w:eastAsia="Times New Roman" w:hAnsi="Montserrat" w:cs="Arial"/>
          <w:b/>
          <w:bCs/>
          <w:sz w:val="20"/>
          <w:szCs w:val="20"/>
          <w:lang w:val="es-ES_tradnl" w:eastAsia="ar-SA"/>
        </w:rPr>
        <w:t>-202</w:t>
      </w:r>
      <w:r w:rsidR="00124336" w:rsidRPr="00BA386D">
        <w:rPr>
          <w:rFonts w:ascii="Montserrat" w:eastAsia="Times New Roman" w:hAnsi="Montserrat" w:cs="Arial"/>
          <w:b/>
          <w:bCs/>
          <w:sz w:val="20"/>
          <w:szCs w:val="20"/>
          <w:lang w:val="es-ES_tradnl" w:eastAsia="ar-SA"/>
        </w:rPr>
        <w:t>2</w:t>
      </w:r>
    </w:p>
    <w:p w:rsidR="00D52888" w:rsidRPr="00BA386D" w:rsidRDefault="00DD35F4" w:rsidP="00DD35F4">
      <w:pPr>
        <w:tabs>
          <w:tab w:val="left" w:pos="5560"/>
        </w:tabs>
        <w:jc w:val="both"/>
        <w:rPr>
          <w:rFonts w:ascii="Montserrat" w:eastAsia="Times New Roman" w:hAnsi="Montserrat" w:cs="Arial"/>
          <w:b/>
          <w:bCs/>
          <w:sz w:val="20"/>
          <w:szCs w:val="20"/>
          <w:lang w:val="es-ES_tradnl" w:eastAsia="ar-SA"/>
        </w:rPr>
      </w:pPr>
      <w:r w:rsidRPr="00BA386D">
        <w:rPr>
          <w:rFonts w:ascii="Montserrat" w:eastAsia="Times New Roman" w:hAnsi="Montserrat" w:cs="Arial"/>
          <w:b/>
          <w:bCs/>
          <w:sz w:val="20"/>
          <w:szCs w:val="20"/>
          <w:lang w:val="es-ES_tradnl" w:eastAsia="ar-SA"/>
        </w:rPr>
        <w:tab/>
      </w:r>
    </w:p>
    <w:p w:rsidR="00D52888" w:rsidRPr="00BA386D" w:rsidRDefault="00D52888" w:rsidP="000A3AF9">
      <w:pPr>
        <w:suppressAutoHyphens/>
        <w:ind w:right="49"/>
        <w:jc w:val="center"/>
        <w:rPr>
          <w:rFonts w:ascii="Montserrat" w:eastAsia="Times New Roman" w:hAnsi="Montserrat" w:cs="Arial"/>
          <w:b/>
          <w:bCs/>
          <w:sz w:val="20"/>
          <w:szCs w:val="20"/>
          <w:lang w:val="es-ES_tradnl" w:eastAsia="ar-SA"/>
        </w:rPr>
      </w:pPr>
    </w:p>
    <w:p w:rsidR="00D52888" w:rsidRPr="00BA386D" w:rsidRDefault="000A3AF9" w:rsidP="000A3AF9">
      <w:pPr>
        <w:suppressAutoHyphens/>
        <w:ind w:right="49"/>
        <w:jc w:val="center"/>
        <w:rPr>
          <w:rFonts w:ascii="Montserrat" w:eastAsia="Times New Roman" w:hAnsi="Montserrat" w:cs="Arial"/>
          <w:b/>
          <w:bCs/>
          <w:sz w:val="20"/>
          <w:szCs w:val="20"/>
          <w:lang w:val="es-ES_tradnl" w:eastAsia="ar-SA"/>
        </w:rPr>
      </w:pPr>
      <w:r w:rsidRPr="000A3AF9">
        <w:rPr>
          <w:rFonts w:ascii="Montserrat" w:eastAsia="Times New Roman" w:hAnsi="Montserrat" w:cs="Arial"/>
          <w:b/>
          <w:bCs/>
          <w:sz w:val="20"/>
          <w:szCs w:val="20"/>
          <w:lang w:val="es-ES_tradnl" w:eastAsia="ar-SA"/>
        </w:rPr>
        <w:t>Adquisición de la clave 080.110.0041.00.00 Prueba Rápida inmunocromatográfica, para la detección cualitativa de antígenos del Virus SARS-COV-2, en exudado nasofaríngeo, para el ejercicio fiscal 2022.</w:t>
      </w:r>
    </w:p>
    <w:p w:rsidR="005A3B46" w:rsidRPr="00BA386D" w:rsidRDefault="005A3B46" w:rsidP="00C67688">
      <w:pPr>
        <w:suppressAutoHyphens/>
        <w:ind w:right="49"/>
        <w:rPr>
          <w:rFonts w:ascii="Montserrat" w:eastAsia="Times New Roman" w:hAnsi="Montserrat" w:cs="Arial"/>
          <w:b/>
          <w:bCs/>
          <w:sz w:val="20"/>
          <w:szCs w:val="20"/>
          <w:lang w:val="es-ES_tradnl" w:eastAsia="ar-SA"/>
        </w:rPr>
      </w:pPr>
    </w:p>
    <w:p w:rsidR="0052034B" w:rsidRPr="00BA386D" w:rsidRDefault="0052034B" w:rsidP="00CC66CE">
      <w:pPr>
        <w:suppressAutoHyphens/>
        <w:ind w:left="-284" w:right="49"/>
        <w:jc w:val="center"/>
        <w:rPr>
          <w:rFonts w:ascii="Arial" w:eastAsia="Times New Roman" w:hAnsi="Arial" w:cs="Arial"/>
          <w:b/>
          <w:bCs/>
          <w:sz w:val="20"/>
          <w:szCs w:val="20"/>
          <w:lang w:val="es-ES_tradnl" w:eastAsia="ar-SA"/>
        </w:rPr>
      </w:pPr>
    </w:p>
    <w:p w:rsidR="0052034B" w:rsidRPr="00BA386D" w:rsidRDefault="0052034B" w:rsidP="00CC66CE">
      <w:pPr>
        <w:suppressAutoHyphens/>
        <w:ind w:left="-284" w:right="49"/>
        <w:jc w:val="center"/>
        <w:rPr>
          <w:rFonts w:ascii="Arial" w:eastAsia="Times New Roman" w:hAnsi="Arial" w:cs="Arial"/>
          <w:b/>
          <w:bCs/>
          <w:sz w:val="20"/>
          <w:szCs w:val="20"/>
          <w:lang w:val="es-ES_tradnl" w:eastAsia="ar-SA"/>
        </w:rPr>
      </w:pPr>
    </w:p>
    <w:p w:rsidR="0052034B" w:rsidRPr="00BA386D" w:rsidRDefault="0052034B" w:rsidP="0052034B">
      <w:pPr>
        <w:ind w:right="49"/>
        <w:jc w:val="both"/>
        <w:rPr>
          <w:rFonts w:ascii="Arial" w:hAnsi="Arial" w:cs="Arial"/>
          <w:sz w:val="20"/>
          <w:szCs w:val="20"/>
          <w:lang w:val="es-ES_tradnl"/>
        </w:rPr>
      </w:pPr>
    </w:p>
    <w:p w:rsidR="00A94462" w:rsidRPr="00BA386D" w:rsidRDefault="00A94462" w:rsidP="00CC66CE">
      <w:pPr>
        <w:suppressAutoHyphens/>
        <w:ind w:left="-284" w:right="49"/>
        <w:jc w:val="center"/>
        <w:rPr>
          <w:rFonts w:ascii="Arial" w:eastAsia="Times New Roman" w:hAnsi="Arial" w:cs="Arial"/>
          <w:b/>
          <w:bCs/>
          <w:sz w:val="20"/>
          <w:szCs w:val="20"/>
          <w:lang w:val="es-ES_tradnl" w:eastAsia="ar-SA"/>
        </w:rPr>
      </w:pPr>
      <w:r w:rsidRPr="00BA386D">
        <w:rPr>
          <w:rFonts w:ascii="Arial" w:eastAsia="Times New Roman" w:hAnsi="Arial" w:cs="Arial"/>
          <w:b/>
          <w:bCs/>
          <w:sz w:val="20"/>
          <w:szCs w:val="20"/>
          <w:lang w:val="es-ES_tradnl" w:eastAsia="ar-SA"/>
        </w:rPr>
        <w:br w:type="page"/>
      </w:r>
    </w:p>
    <w:p w:rsidR="00921BE5" w:rsidRPr="00BA386D" w:rsidRDefault="00F57346" w:rsidP="00CC66CE">
      <w:pPr>
        <w:suppressAutoHyphens/>
        <w:ind w:left="-284" w:right="49"/>
        <w:jc w:val="center"/>
        <w:rPr>
          <w:rFonts w:ascii="Montserrat" w:eastAsia="Times New Roman" w:hAnsi="Montserrat" w:cs="Arial"/>
          <w:b/>
          <w:bCs/>
          <w:sz w:val="20"/>
          <w:szCs w:val="20"/>
          <w:lang w:val="es-ES_tradnl" w:eastAsia="ar-SA"/>
        </w:rPr>
      </w:pPr>
      <w:r w:rsidRPr="00BA386D">
        <w:rPr>
          <w:rFonts w:ascii="Montserrat" w:eastAsia="Times New Roman" w:hAnsi="Montserrat" w:cs="Arial"/>
          <w:b/>
          <w:bCs/>
          <w:sz w:val="20"/>
          <w:szCs w:val="20"/>
          <w:lang w:val="es-ES_tradnl" w:eastAsia="ar-SA"/>
        </w:rPr>
        <w:lastRenderedPageBreak/>
        <w:t xml:space="preserve">ÍNDICE </w:t>
      </w:r>
    </w:p>
    <w:p w:rsidR="009E616B" w:rsidRPr="00BA386D" w:rsidRDefault="0053045B" w:rsidP="00CC66CE">
      <w:pPr>
        <w:tabs>
          <w:tab w:val="left" w:pos="5877"/>
        </w:tabs>
        <w:suppressAutoHyphens/>
        <w:ind w:left="-284" w:right="49"/>
        <w:rPr>
          <w:rFonts w:ascii="Montserrat" w:eastAsia="Times New Roman" w:hAnsi="Montserrat" w:cs="Arial"/>
          <w:b/>
          <w:sz w:val="20"/>
          <w:szCs w:val="20"/>
          <w:lang w:val="es-ES_tradnl" w:eastAsia="ar-SA"/>
        </w:rPr>
      </w:pPr>
      <w:r w:rsidRPr="00BA386D">
        <w:rPr>
          <w:rFonts w:ascii="Montserrat" w:eastAsia="Times New Roman" w:hAnsi="Montserrat" w:cs="Arial"/>
          <w:b/>
          <w:sz w:val="20"/>
          <w:szCs w:val="20"/>
          <w:lang w:val="es-ES_tradnl" w:eastAsia="ar-SA"/>
        </w:rPr>
        <w:tab/>
      </w:r>
    </w:p>
    <w:p w:rsidR="0096335D" w:rsidRDefault="005579D4">
      <w:pPr>
        <w:pStyle w:val="TDC1"/>
        <w:tabs>
          <w:tab w:val="right" w:leader="dot" w:pos="8828"/>
        </w:tabs>
        <w:rPr>
          <w:rFonts w:eastAsiaTheme="minorEastAsia"/>
          <w:b w:val="0"/>
          <w:bCs w:val="0"/>
          <w:caps w:val="0"/>
          <w:sz w:val="22"/>
          <w:szCs w:val="22"/>
          <w:lang w:eastAsia="es-MX"/>
        </w:rPr>
      </w:pPr>
      <w:r w:rsidRPr="00BA386D">
        <w:rPr>
          <w:rFonts w:ascii="Montserrat" w:hAnsi="Montserrat" w:cs="Arial"/>
          <w:bCs w:val="0"/>
          <w:caps w:val="0"/>
        </w:rPr>
        <w:fldChar w:fldCharType="begin"/>
      </w:r>
      <w:r w:rsidR="007544B1" w:rsidRPr="00BA386D">
        <w:rPr>
          <w:rFonts w:ascii="Montserrat" w:hAnsi="Montserrat" w:cs="Arial"/>
          <w:bCs w:val="0"/>
          <w:caps w:val="0"/>
        </w:rPr>
        <w:instrText xml:space="preserve"> TOC \o "1-3" \h \z \u </w:instrText>
      </w:r>
      <w:r w:rsidRPr="00BA386D">
        <w:rPr>
          <w:rFonts w:ascii="Montserrat" w:hAnsi="Montserrat" w:cs="Arial"/>
          <w:bCs w:val="0"/>
          <w:caps w:val="0"/>
        </w:rPr>
        <w:fldChar w:fldCharType="separate"/>
      </w:r>
      <w:hyperlink w:anchor="_Toc92919128" w:history="1">
        <w:r w:rsidR="0096335D" w:rsidRPr="007F49E3">
          <w:rPr>
            <w:rStyle w:val="Hipervnculo"/>
            <w:rFonts w:ascii="Montserrat" w:hAnsi="Montserrat" w:cs="Arial"/>
            <w:lang w:val="es-ES_tradnl"/>
          </w:rPr>
          <w:t>Glosario</w:t>
        </w:r>
        <w:r w:rsidR="0096335D">
          <w:rPr>
            <w:webHidden/>
          </w:rPr>
          <w:tab/>
        </w:r>
        <w:r w:rsidR="0096335D">
          <w:rPr>
            <w:webHidden/>
          </w:rPr>
          <w:fldChar w:fldCharType="begin"/>
        </w:r>
        <w:r w:rsidR="0096335D">
          <w:rPr>
            <w:webHidden/>
          </w:rPr>
          <w:instrText xml:space="preserve"> PAGEREF _Toc92919128 \h </w:instrText>
        </w:r>
        <w:r w:rsidR="0096335D">
          <w:rPr>
            <w:webHidden/>
          </w:rPr>
        </w:r>
        <w:r w:rsidR="0096335D">
          <w:rPr>
            <w:webHidden/>
          </w:rPr>
          <w:fldChar w:fldCharType="separate"/>
        </w:r>
        <w:r w:rsidR="002A01EC">
          <w:rPr>
            <w:webHidden/>
          </w:rPr>
          <w:t>5</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129" w:history="1">
        <w:r w:rsidR="0096335D" w:rsidRPr="007F49E3">
          <w:rPr>
            <w:rStyle w:val="Hipervnculo"/>
            <w:rFonts w:ascii="Montserrat" w:hAnsi="Montserrat" w:cs="Arial"/>
            <w:lang w:val="es-ES_tradnl"/>
          </w:rPr>
          <w:t>1. IDENTIFICACIÓN DE LA LICITACIÓN PÚBLICA.</w:t>
        </w:r>
        <w:r w:rsidR="0096335D">
          <w:rPr>
            <w:webHidden/>
          </w:rPr>
          <w:tab/>
        </w:r>
        <w:r w:rsidR="0096335D">
          <w:rPr>
            <w:webHidden/>
          </w:rPr>
          <w:fldChar w:fldCharType="begin"/>
        </w:r>
        <w:r w:rsidR="0096335D">
          <w:rPr>
            <w:webHidden/>
          </w:rPr>
          <w:instrText xml:space="preserve"> PAGEREF _Toc92919129 \h </w:instrText>
        </w:r>
        <w:r w:rsidR="0096335D">
          <w:rPr>
            <w:webHidden/>
          </w:rPr>
        </w:r>
        <w:r w:rsidR="0096335D">
          <w:rPr>
            <w:webHidden/>
          </w:rPr>
          <w:fldChar w:fldCharType="separate"/>
        </w:r>
        <w:r w:rsidR="002A01EC">
          <w:rPr>
            <w:webHidden/>
          </w:rPr>
          <w:t>9</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30" w:history="1">
        <w:r w:rsidR="0096335D" w:rsidRPr="007F49E3">
          <w:rPr>
            <w:rStyle w:val="Hipervnculo"/>
            <w:rFonts w:ascii="Montserrat" w:hAnsi="Montserrat" w:cs="Arial"/>
            <w:lang w:val="es-ES_tradnl"/>
          </w:rPr>
          <w:t>1.1. Datos de identificación.</w:t>
        </w:r>
        <w:r w:rsidR="0096335D">
          <w:rPr>
            <w:webHidden/>
          </w:rPr>
          <w:tab/>
        </w:r>
        <w:r w:rsidR="0096335D">
          <w:rPr>
            <w:webHidden/>
          </w:rPr>
          <w:fldChar w:fldCharType="begin"/>
        </w:r>
        <w:r w:rsidR="0096335D">
          <w:rPr>
            <w:webHidden/>
          </w:rPr>
          <w:instrText xml:space="preserve"> PAGEREF _Toc92919130 \h </w:instrText>
        </w:r>
        <w:r w:rsidR="0096335D">
          <w:rPr>
            <w:webHidden/>
          </w:rPr>
        </w:r>
        <w:r w:rsidR="0096335D">
          <w:rPr>
            <w:webHidden/>
          </w:rPr>
          <w:fldChar w:fldCharType="separate"/>
        </w:r>
        <w:r w:rsidR="002A01EC">
          <w:rPr>
            <w:webHidden/>
          </w:rPr>
          <w:t>9</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31" w:history="1">
        <w:r w:rsidR="0096335D" w:rsidRPr="007F49E3">
          <w:rPr>
            <w:rStyle w:val="Hipervnculo"/>
            <w:rFonts w:ascii="Montserrat" w:hAnsi="Montserrat" w:cs="Arial"/>
            <w:lang w:val="es-ES_tradnl"/>
          </w:rPr>
          <w:t>1.2. Medio y carácter</w:t>
        </w:r>
        <w:r w:rsidR="0096335D">
          <w:rPr>
            <w:webHidden/>
          </w:rPr>
          <w:tab/>
        </w:r>
        <w:r w:rsidR="0096335D">
          <w:rPr>
            <w:webHidden/>
          </w:rPr>
          <w:fldChar w:fldCharType="begin"/>
        </w:r>
        <w:r w:rsidR="0096335D">
          <w:rPr>
            <w:webHidden/>
          </w:rPr>
          <w:instrText xml:space="preserve"> PAGEREF _Toc92919131 \h </w:instrText>
        </w:r>
        <w:r w:rsidR="0096335D">
          <w:rPr>
            <w:webHidden/>
          </w:rPr>
        </w:r>
        <w:r w:rsidR="0096335D">
          <w:rPr>
            <w:webHidden/>
          </w:rPr>
          <w:fldChar w:fldCharType="separate"/>
        </w:r>
        <w:r w:rsidR="002A01EC">
          <w:rPr>
            <w:webHidden/>
          </w:rPr>
          <w:t>9</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32" w:history="1">
        <w:r w:rsidR="0096335D" w:rsidRPr="007F49E3">
          <w:rPr>
            <w:rStyle w:val="Hipervnculo"/>
            <w:rFonts w:ascii="Montserrat" w:hAnsi="Montserrat" w:cs="Arial"/>
            <w:lang w:val="es-ES_tradnl"/>
          </w:rPr>
          <w:t>1.3. Número de identificación de la Convocatoria a la licitación pública asignado por CompraNet.</w:t>
        </w:r>
        <w:r w:rsidR="0096335D">
          <w:rPr>
            <w:webHidden/>
          </w:rPr>
          <w:tab/>
        </w:r>
        <w:r w:rsidR="0096335D">
          <w:rPr>
            <w:webHidden/>
          </w:rPr>
          <w:fldChar w:fldCharType="begin"/>
        </w:r>
        <w:r w:rsidR="0096335D">
          <w:rPr>
            <w:webHidden/>
          </w:rPr>
          <w:instrText xml:space="preserve"> PAGEREF _Toc92919132 \h </w:instrText>
        </w:r>
        <w:r w:rsidR="0096335D">
          <w:rPr>
            <w:webHidden/>
          </w:rPr>
        </w:r>
        <w:r w:rsidR="0096335D">
          <w:rPr>
            <w:webHidden/>
          </w:rPr>
          <w:fldChar w:fldCharType="separate"/>
        </w:r>
        <w:r w:rsidR="002A01EC">
          <w:rPr>
            <w:webHidden/>
          </w:rPr>
          <w:t>10</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33" w:history="1">
        <w:r w:rsidR="0096335D" w:rsidRPr="007F49E3">
          <w:rPr>
            <w:rStyle w:val="Hipervnculo"/>
            <w:rFonts w:ascii="Montserrat" w:hAnsi="Montserrat" w:cs="Arial"/>
            <w:lang w:val="es-ES_tradnl"/>
          </w:rPr>
          <w:t>1.4. Indicación de los ejercicios fiscales para la contratación.</w:t>
        </w:r>
        <w:r w:rsidR="0096335D">
          <w:rPr>
            <w:webHidden/>
          </w:rPr>
          <w:tab/>
        </w:r>
        <w:r w:rsidR="0096335D">
          <w:rPr>
            <w:webHidden/>
          </w:rPr>
          <w:fldChar w:fldCharType="begin"/>
        </w:r>
        <w:r w:rsidR="0096335D">
          <w:rPr>
            <w:webHidden/>
          </w:rPr>
          <w:instrText xml:space="preserve"> PAGEREF _Toc92919133 \h </w:instrText>
        </w:r>
        <w:r w:rsidR="0096335D">
          <w:rPr>
            <w:webHidden/>
          </w:rPr>
        </w:r>
        <w:r w:rsidR="0096335D">
          <w:rPr>
            <w:webHidden/>
          </w:rPr>
          <w:fldChar w:fldCharType="separate"/>
        </w:r>
        <w:r w:rsidR="002A01EC">
          <w:rPr>
            <w:webHidden/>
          </w:rPr>
          <w:t>10</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34" w:history="1">
        <w:r w:rsidR="0096335D" w:rsidRPr="007F49E3">
          <w:rPr>
            <w:rStyle w:val="Hipervnculo"/>
            <w:rFonts w:ascii="Montserrat" w:hAnsi="Montserrat" w:cs="Arial"/>
            <w:lang w:val="es-ES_tradnl"/>
          </w:rPr>
          <w:t>1.5. Idioma.</w:t>
        </w:r>
        <w:r w:rsidR="0096335D">
          <w:rPr>
            <w:webHidden/>
          </w:rPr>
          <w:tab/>
        </w:r>
        <w:r w:rsidR="0096335D">
          <w:rPr>
            <w:webHidden/>
          </w:rPr>
          <w:fldChar w:fldCharType="begin"/>
        </w:r>
        <w:r w:rsidR="0096335D">
          <w:rPr>
            <w:webHidden/>
          </w:rPr>
          <w:instrText xml:space="preserve"> PAGEREF _Toc92919134 \h </w:instrText>
        </w:r>
        <w:r w:rsidR="0096335D">
          <w:rPr>
            <w:webHidden/>
          </w:rPr>
        </w:r>
        <w:r w:rsidR="0096335D">
          <w:rPr>
            <w:webHidden/>
          </w:rPr>
          <w:fldChar w:fldCharType="separate"/>
        </w:r>
        <w:r w:rsidR="002A01EC">
          <w:rPr>
            <w:webHidden/>
          </w:rPr>
          <w:t>10</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35" w:history="1">
        <w:r w:rsidR="0096335D" w:rsidRPr="007F49E3">
          <w:rPr>
            <w:rStyle w:val="Hipervnculo"/>
            <w:rFonts w:ascii="Montserrat" w:hAnsi="Montserrat" w:cs="Arial"/>
            <w:lang w:val="es-ES_tradnl"/>
          </w:rPr>
          <w:t>1.6. Disponibilidad presupuestaria.</w:t>
        </w:r>
        <w:r w:rsidR="0096335D">
          <w:rPr>
            <w:webHidden/>
          </w:rPr>
          <w:tab/>
        </w:r>
        <w:r w:rsidR="0096335D">
          <w:rPr>
            <w:webHidden/>
          </w:rPr>
          <w:fldChar w:fldCharType="begin"/>
        </w:r>
        <w:r w:rsidR="0096335D">
          <w:rPr>
            <w:webHidden/>
          </w:rPr>
          <w:instrText xml:space="preserve"> PAGEREF _Toc92919135 \h </w:instrText>
        </w:r>
        <w:r w:rsidR="0096335D">
          <w:rPr>
            <w:webHidden/>
          </w:rPr>
        </w:r>
        <w:r w:rsidR="0096335D">
          <w:rPr>
            <w:webHidden/>
          </w:rPr>
          <w:fldChar w:fldCharType="separate"/>
        </w:r>
        <w:r w:rsidR="002A01EC">
          <w:rPr>
            <w:webHidden/>
          </w:rPr>
          <w:t>11</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36" w:history="1">
        <w:r w:rsidR="0096335D" w:rsidRPr="007F49E3">
          <w:rPr>
            <w:rStyle w:val="Hipervnculo"/>
            <w:rFonts w:ascii="Montserrat" w:hAnsi="Montserrat" w:cs="Arial"/>
            <w:lang w:val="es-ES_tradnl"/>
          </w:rPr>
          <w:t>1.7. Procedimiento financiado con créditos externos.</w:t>
        </w:r>
        <w:r w:rsidR="0096335D">
          <w:rPr>
            <w:webHidden/>
          </w:rPr>
          <w:tab/>
        </w:r>
        <w:r w:rsidR="0096335D">
          <w:rPr>
            <w:webHidden/>
          </w:rPr>
          <w:fldChar w:fldCharType="begin"/>
        </w:r>
        <w:r w:rsidR="0096335D">
          <w:rPr>
            <w:webHidden/>
          </w:rPr>
          <w:instrText xml:space="preserve"> PAGEREF _Toc92919136 \h </w:instrText>
        </w:r>
        <w:r w:rsidR="0096335D">
          <w:rPr>
            <w:webHidden/>
          </w:rPr>
        </w:r>
        <w:r w:rsidR="0096335D">
          <w:rPr>
            <w:webHidden/>
          </w:rPr>
          <w:fldChar w:fldCharType="separate"/>
        </w:r>
        <w:r w:rsidR="002A01EC">
          <w:rPr>
            <w:webHidden/>
          </w:rPr>
          <w:t>11</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137" w:history="1">
        <w:r w:rsidR="0096335D" w:rsidRPr="007F49E3">
          <w:rPr>
            <w:rStyle w:val="Hipervnculo"/>
            <w:rFonts w:ascii="Montserrat" w:hAnsi="Montserrat" w:cs="Arial"/>
            <w:lang w:val="es-ES_tradnl"/>
          </w:rPr>
          <w:t>2. OBJETO Y ALCANCE.</w:t>
        </w:r>
        <w:r w:rsidR="0096335D">
          <w:rPr>
            <w:webHidden/>
          </w:rPr>
          <w:tab/>
        </w:r>
        <w:r w:rsidR="0096335D">
          <w:rPr>
            <w:webHidden/>
          </w:rPr>
          <w:fldChar w:fldCharType="begin"/>
        </w:r>
        <w:r w:rsidR="0096335D">
          <w:rPr>
            <w:webHidden/>
          </w:rPr>
          <w:instrText xml:space="preserve"> PAGEREF _Toc92919137 \h </w:instrText>
        </w:r>
        <w:r w:rsidR="0096335D">
          <w:rPr>
            <w:webHidden/>
          </w:rPr>
        </w:r>
        <w:r w:rsidR="0096335D">
          <w:rPr>
            <w:webHidden/>
          </w:rPr>
          <w:fldChar w:fldCharType="separate"/>
        </w:r>
        <w:r w:rsidR="002A01EC">
          <w:rPr>
            <w:webHidden/>
          </w:rPr>
          <w:t>11</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38" w:history="1">
        <w:r w:rsidR="0096335D" w:rsidRPr="007F49E3">
          <w:rPr>
            <w:rStyle w:val="Hipervnculo"/>
            <w:rFonts w:ascii="Montserrat" w:hAnsi="Montserrat" w:cs="Arial"/>
            <w:lang w:val="es-ES_tradnl"/>
          </w:rPr>
          <w:t>2.1. Objeto de la contratación.</w:t>
        </w:r>
        <w:r w:rsidR="0096335D">
          <w:rPr>
            <w:webHidden/>
          </w:rPr>
          <w:tab/>
        </w:r>
        <w:r w:rsidR="0096335D">
          <w:rPr>
            <w:webHidden/>
          </w:rPr>
          <w:fldChar w:fldCharType="begin"/>
        </w:r>
        <w:r w:rsidR="0096335D">
          <w:rPr>
            <w:webHidden/>
          </w:rPr>
          <w:instrText xml:space="preserve"> PAGEREF _Toc92919138 \h </w:instrText>
        </w:r>
        <w:r w:rsidR="0096335D">
          <w:rPr>
            <w:webHidden/>
          </w:rPr>
        </w:r>
        <w:r w:rsidR="0096335D">
          <w:rPr>
            <w:webHidden/>
          </w:rPr>
          <w:fldChar w:fldCharType="separate"/>
        </w:r>
        <w:r w:rsidR="002A01EC">
          <w:rPr>
            <w:webHidden/>
          </w:rPr>
          <w:t>11</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39" w:history="1">
        <w:r w:rsidR="0096335D" w:rsidRPr="007F49E3">
          <w:rPr>
            <w:rStyle w:val="Hipervnculo"/>
            <w:rFonts w:ascii="Montserrat" w:hAnsi="Montserrat" w:cs="Arial"/>
            <w:lang w:val="es-ES_tradnl"/>
          </w:rPr>
          <w:t>2.2. Normas Oficiales Mexicanas, Normas Mexicanas, Internacionales, de Referencia o Especificaciones.</w:t>
        </w:r>
        <w:r w:rsidR="0096335D">
          <w:rPr>
            <w:webHidden/>
          </w:rPr>
          <w:tab/>
        </w:r>
        <w:r w:rsidR="0096335D">
          <w:rPr>
            <w:webHidden/>
          </w:rPr>
          <w:fldChar w:fldCharType="begin"/>
        </w:r>
        <w:r w:rsidR="0096335D">
          <w:rPr>
            <w:webHidden/>
          </w:rPr>
          <w:instrText xml:space="preserve"> PAGEREF _Toc92919139 \h </w:instrText>
        </w:r>
        <w:r w:rsidR="0096335D">
          <w:rPr>
            <w:webHidden/>
          </w:rPr>
        </w:r>
        <w:r w:rsidR="0096335D">
          <w:rPr>
            <w:webHidden/>
          </w:rPr>
          <w:fldChar w:fldCharType="separate"/>
        </w:r>
        <w:r w:rsidR="002A01EC">
          <w:rPr>
            <w:webHidden/>
          </w:rPr>
          <w:t>11</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40" w:history="1">
        <w:r w:rsidR="0096335D" w:rsidRPr="007F49E3">
          <w:rPr>
            <w:rStyle w:val="Hipervnculo"/>
            <w:rFonts w:ascii="Montserrat" w:hAnsi="Montserrat" w:cs="Arial"/>
            <w:lang w:val="es-ES_tradnl"/>
          </w:rPr>
          <w:t>2.3. Método de prueba e institución pública o privada que lo realizará.</w:t>
        </w:r>
        <w:r w:rsidR="0096335D">
          <w:rPr>
            <w:webHidden/>
          </w:rPr>
          <w:tab/>
        </w:r>
        <w:r w:rsidR="0096335D">
          <w:rPr>
            <w:webHidden/>
          </w:rPr>
          <w:fldChar w:fldCharType="begin"/>
        </w:r>
        <w:r w:rsidR="0096335D">
          <w:rPr>
            <w:webHidden/>
          </w:rPr>
          <w:instrText xml:space="preserve"> PAGEREF _Toc92919140 \h </w:instrText>
        </w:r>
        <w:r w:rsidR="0096335D">
          <w:rPr>
            <w:webHidden/>
          </w:rPr>
        </w:r>
        <w:r w:rsidR="0096335D">
          <w:rPr>
            <w:webHidden/>
          </w:rPr>
          <w:fldChar w:fldCharType="separate"/>
        </w:r>
        <w:r w:rsidR="002A01EC">
          <w:rPr>
            <w:webHidden/>
          </w:rPr>
          <w:t>11</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41" w:history="1">
        <w:r w:rsidR="0096335D" w:rsidRPr="007F49E3">
          <w:rPr>
            <w:rStyle w:val="Hipervnculo"/>
            <w:rFonts w:ascii="Montserrat" w:hAnsi="Montserrat" w:cs="Arial"/>
            <w:lang w:val="es-ES_tradnl"/>
          </w:rPr>
          <w:t>2.4. Cantidades a contratar.</w:t>
        </w:r>
        <w:r w:rsidR="0096335D">
          <w:rPr>
            <w:webHidden/>
          </w:rPr>
          <w:tab/>
        </w:r>
        <w:r w:rsidR="0096335D">
          <w:rPr>
            <w:webHidden/>
          </w:rPr>
          <w:fldChar w:fldCharType="begin"/>
        </w:r>
        <w:r w:rsidR="0096335D">
          <w:rPr>
            <w:webHidden/>
          </w:rPr>
          <w:instrText xml:space="preserve"> PAGEREF _Toc92919141 \h </w:instrText>
        </w:r>
        <w:r w:rsidR="0096335D">
          <w:rPr>
            <w:webHidden/>
          </w:rPr>
        </w:r>
        <w:r w:rsidR="0096335D">
          <w:rPr>
            <w:webHidden/>
          </w:rPr>
          <w:fldChar w:fldCharType="separate"/>
        </w:r>
        <w:r w:rsidR="002A01EC">
          <w:rPr>
            <w:webHidden/>
          </w:rPr>
          <w:t>12</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42" w:history="1">
        <w:r w:rsidR="0096335D" w:rsidRPr="007F49E3">
          <w:rPr>
            <w:rStyle w:val="Hipervnculo"/>
            <w:rFonts w:ascii="Montserrat" w:hAnsi="Montserrat" w:cs="Arial"/>
            <w:lang w:val="es-ES_tradnl"/>
          </w:rPr>
          <w:t>2.5. Modalidad de contratación.</w:t>
        </w:r>
        <w:r w:rsidR="0096335D">
          <w:rPr>
            <w:webHidden/>
          </w:rPr>
          <w:tab/>
        </w:r>
        <w:r w:rsidR="0096335D">
          <w:rPr>
            <w:webHidden/>
          </w:rPr>
          <w:fldChar w:fldCharType="begin"/>
        </w:r>
        <w:r w:rsidR="0096335D">
          <w:rPr>
            <w:webHidden/>
          </w:rPr>
          <w:instrText xml:space="preserve"> PAGEREF _Toc92919142 \h </w:instrText>
        </w:r>
        <w:r w:rsidR="0096335D">
          <w:rPr>
            <w:webHidden/>
          </w:rPr>
        </w:r>
        <w:r w:rsidR="0096335D">
          <w:rPr>
            <w:webHidden/>
          </w:rPr>
          <w:fldChar w:fldCharType="separate"/>
        </w:r>
        <w:r w:rsidR="002A01EC">
          <w:rPr>
            <w:webHidden/>
          </w:rPr>
          <w:t>12</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43" w:history="1">
        <w:r w:rsidR="0096335D" w:rsidRPr="007F49E3">
          <w:rPr>
            <w:rStyle w:val="Hipervnculo"/>
            <w:rFonts w:ascii="Montserrat" w:hAnsi="Montserrat" w:cs="Arial"/>
            <w:lang w:val="es-ES_tradnl"/>
          </w:rPr>
          <w:t>2.6. Forma de adjudicación.</w:t>
        </w:r>
        <w:r w:rsidR="0096335D">
          <w:rPr>
            <w:webHidden/>
          </w:rPr>
          <w:tab/>
        </w:r>
        <w:r w:rsidR="0096335D">
          <w:rPr>
            <w:webHidden/>
          </w:rPr>
          <w:fldChar w:fldCharType="begin"/>
        </w:r>
        <w:r w:rsidR="0096335D">
          <w:rPr>
            <w:webHidden/>
          </w:rPr>
          <w:instrText xml:space="preserve"> PAGEREF _Toc92919143 \h </w:instrText>
        </w:r>
        <w:r w:rsidR="0096335D">
          <w:rPr>
            <w:webHidden/>
          </w:rPr>
        </w:r>
        <w:r w:rsidR="0096335D">
          <w:rPr>
            <w:webHidden/>
          </w:rPr>
          <w:fldChar w:fldCharType="separate"/>
        </w:r>
        <w:r w:rsidR="002A01EC">
          <w:rPr>
            <w:webHidden/>
          </w:rPr>
          <w:t>12</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44" w:history="1">
        <w:r w:rsidR="0096335D" w:rsidRPr="007F49E3">
          <w:rPr>
            <w:rStyle w:val="Hipervnculo"/>
            <w:rFonts w:ascii="Montserrat" w:hAnsi="Montserrat" w:cs="Arial"/>
            <w:lang w:val="es-ES_tradnl"/>
          </w:rPr>
          <w:t>2.7. Modelo de contrato.</w:t>
        </w:r>
        <w:r w:rsidR="0096335D">
          <w:rPr>
            <w:webHidden/>
          </w:rPr>
          <w:tab/>
        </w:r>
        <w:r w:rsidR="0096335D">
          <w:rPr>
            <w:webHidden/>
          </w:rPr>
          <w:fldChar w:fldCharType="begin"/>
        </w:r>
        <w:r w:rsidR="0096335D">
          <w:rPr>
            <w:webHidden/>
          </w:rPr>
          <w:instrText xml:space="preserve"> PAGEREF _Toc92919144 \h </w:instrText>
        </w:r>
        <w:r w:rsidR="0096335D">
          <w:rPr>
            <w:webHidden/>
          </w:rPr>
        </w:r>
        <w:r w:rsidR="0096335D">
          <w:rPr>
            <w:webHidden/>
          </w:rPr>
          <w:fldChar w:fldCharType="separate"/>
        </w:r>
        <w:r w:rsidR="002A01EC">
          <w:rPr>
            <w:webHidden/>
          </w:rPr>
          <w:t>12</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145" w:history="1">
        <w:r w:rsidR="0096335D" w:rsidRPr="007F49E3">
          <w:rPr>
            <w:rStyle w:val="Hipervnculo"/>
            <w:rFonts w:ascii="Montserrat" w:hAnsi="Montserrat" w:cs="Arial"/>
            <w:lang w:val="es-ES_tradnl"/>
          </w:rPr>
          <w:t>3. FORMA Y TÉRMINOS QUE REGIRÁN LOS DIVERSOS ACTOS DE LA LICITACIÓN.</w:t>
        </w:r>
        <w:r w:rsidR="0096335D">
          <w:rPr>
            <w:webHidden/>
          </w:rPr>
          <w:tab/>
        </w:r>
        <w:r w:rsidR="0096335D">
          <w:rPr>
            <w:webHidden/>
          </w:rPr>
          <w:fldChar w:fldCharType="begin"/>
        </w:r>
        <w:r w:rsidR="0096335D">
          <w:rPr>
            <w:webHidden/>
          </w:rPr>
          <w:instrText xml:space="preserve"> PAGEREF _Toc92919145 \h </w:instrText>
        </w:r>
        <w:r w:rsidR="0096335D">
          <w:rPr>
            <w:webHidden/>
          </w:rPr>
        </w:r>
        <w:r w:rsidR="0096335D">
          <w:rPr>
            <w:webHidden/>
          </w:rPr>
          <w:fldChar w:fldCharType="separate"/>
        </w:r>
        <w:r w:rsidR="002A01EC">
          <w:rPr>
            <w:webHidden/>
          </w:rPr>
          <w:t>14</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46" w:history="1">
        <w:r w:rsidR="0096335D" w:rsidRPr="007F49E3">
          <w:rPr>
            <w:rStyle w:val="Hipervnculo"/>
            <w:rFonts w:ascii="Montserrat" w:hAnsi="Montserrat" w:cs="Arial"/>
            <w:lang w:val="es-ES_tradnl"/>
          </w:rPr>
          <w:t>3.1. Reducción de Plazos.</w:t>
        </w:r>
        <w:r w:rsidR="0096335D">
          <w:rPr>
            <w:webHidden/>
          </w:rPr>
          <w:tab/>
        </w:r>
        <w:r w:rsidR="0096335D">
          <w:rPr>
            <w:webHidden/>
          </w:rPr>
          <w:fldChar w:fldCharType="begin"/>
        </w:r>
        <w:r w:rsidR="0096335D">
          <w:rPr>
            <w:webHidden/>
          </w:rPr>
          <w:instrText xml:space="preserve"> PAGEREF _Toc92919146 \h </w:instrText>
        </w:r>
        <w:r w:rsidR="0096335D">
          <w:rPr>
            <w:webHidden/>
          </w:rPr>
        </w:r>
        <w:r w:rsidR="0096335D">
          <w:rPr>
            <w:webHidden/>
          </w:rPr>
          <w:fldChar w:fldCharType="separate"/>
        </w:r>
        <w:r w:rsidR="002A01EC">
          <w:rPr>
            <w:webHidden/>
          </w:rPr>
          <w:t>14</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47" w:history="1">
        <w:r w:rsidR="0096335D" w:rsidRPr="007F49E3">
          <w:rPr>
            <w:rStyle w:val="Hipervnculo"/>
            <w:rFonts w:ascii="Montserrat" w:hAnsi="Montserrat" w:cs="Arial"/>
            <w:lang w:val="es-ES_tradnl"/>
          </w:rPr>
          <w:t>3.2. Fecha, hora y lugar para los actos de la licitación.</w:t>
        </w:r>
        <w:r w:rsidR="0096335D">
          <w:rPr>
            <w:webHidden/>
          </w:rPr>
          <w:tab/>
        </w:r>
        <w:r w:rsidR="0096335D">
          <w:rPr>
            <w:webHidden/>
          </w:rPr>
          <w:fldChar w:fldCharType="begin"/>
        </w:r>
        <w:r w:rsidR="0096335D">
          <w:rPr>
            <w:webHidden/>
          </w:rPr>
          <w:instrText xml:space="preserve"> PAGEREF _Toc92919147 \h </w:instrText>
        </w:r>
        <w:r w:rsidR="0096335D">
          <w:rPr>
            <w:webHidden/>
          </w:rPr>
        </w:r>
        <w:r w:rsidR="0096335D">
          <w:rPr>
            <w:webHidden/>
          </w:rPr>
          <w:fldChar w:fldCharType="separate"/>
        </w:r>
        <w:r w:rsidR="002A01EC">
          <w:rPr>
            <w:webHidden/>
          </w:rPr>
          <w:t>14</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48" w:history="1">
        <w:r w:rsidR="0096335D" w:rsidRPr="007F49E3">
          <w:rPr>
            <w:rStyle w:val="Hipervnculo"/>
            <w:rFonts w:ascii="Montserrat" w:hAnsi="Montserrat" w:cs="Arial"/>
            <w:lang w:val="es-ES_tradnl"/>
          </w:rPr>
          <w:t>3.3. Visita a instalaciones del IMSS.</w:t>
        </w:r>
        <w:r w:rsidR="0096335D">
          <w:rPr>
            <w:webHidden/>
          </w:rPr>
          <w:tab/>
        </w:r>
        <w:r w:rsidR="0096335D">
          <w:rPr>
            <w:webHidden/>
          </w:rPr>
          <w:fldChar w:fldCharType="begin"/>
        </w:r>
        <w:r w:rsidR="0096335D">
          <w:rPr>
            <w:webHidden/>
          </w:rPr>
          <w:instrText xml:space="preserve"> PAGEREF _Toc92919148 \h </w:instrText>
        </w:r>
        <w:r w:rsidR="0096335D">
          <w:rPr>
            <w:webHidden/>
          </w:rPr>
        </w:r>
        <w:r w:rsidR="0096335D">
          <w:rPr>
            <w:webHidden/>
          </w:rPr>
          <w:fldChar w:fldCharType="separate"/>
        </w:r>
        <w:r w:rsidR="002A01EC">
          <w:rPr>
            <w:webHidden/>
          </w:rPr>
          <w:t>14</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49" w:history="1">
        <w:r w:rsidR="0096335D" w:rsidRPr="007F49E3">
          <w:rPr>
            <w:rStyle w:val="Hipervnculo"/>
            <w:rFonts w:ascii="Montserrat" w:hAnsi="Montserrat" w:cs="Arial"/>
            <w:lang w:val="es-ES_tradnl"/>
          </w:rPr>
          <w:t>3.4. Junta de aclaraciones.</w:t>
        </w:r>
        <w:r w:rsidR="0096335D">
          <w:rPr>
            <w:webHidden/>
          </w:rPr>
          <w:tab/>
        </w:r>
        <w:r w:rsidR="0096335D">
          <w:rPr>
            <w:webHidden/>
          </w:rPr>
          <w:fldChar w:fldCharType="begin"/>
        </w:r>
        <w:r w:rsidR="0096335D">
          <w:rPr>
            <w:webHidden/>
          </w:rPr>
          <w:instrText xml:space="preserve"> PAGEREF _Toc92919149 \h </w:instrText>
        </w:r>
        <w:r w:rsidR="0096335D">
          <w:rPr>
            <w:webHidden/>
          </w:rPr>
        </w:r>
        <w:r w:rsidR="0096335D">
          <w:rPr>
            <w:webHidden/>
          </w:rPr>
          <w:fldChar w:fldCharType="separate"/>
        </w:r>
        <w:r w:rsidR="002A01EC">
          <w:rPr>
            <w:webHidden/>
          </w:rPr>
          <w:t>15</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50" w:history="1">
        <w:r w:rsidR="0096335D" w:rsidRPr="007F49E3">
          <w:rPr>
            <w:rStyle w:val="Hipervnculo"/>
            <w:rFonts w:ascii="Montserrat" w:hAnsi="Montserrat" w:cs="Arial"/>
            <w:lang w:val="es-ES_tradnl"/>
          </w:rPr>
          <w:t>3.5. Acto de Presentación y Apertura de Proposiciones.</w:t>
        </w:r>
        <w:r w:rsidR="0096335D">
          <w:rPr>
            <w:webHidden/>
          </w:rPr>
          <w:tab/>
        </w:r>
        <w:r w:rsidR="0096335D">
          <w:rPr>
            <w:webHidden/>
          </w:rPr>
          <w:fldChar w:fldCharType="begin"/>
        </w:r>
        <w:r w:rsidR="0096335D">
          <w:rPr>
            <w:webHidden/>
          </w:rPr>
          <w:instrText xml:space="preserve"> PAGEREF _Toc92919150 \h </w:instrText>
        </w:r>
        <w:r w:rsidR="0096335D">
          <w:rPr>
            <w:webHidden/>
          </w:rPr>
        </w:r>
        <w:r w:rsidR="0096335D">
          <w:rPr>
            <w:webHidden/>
          </w:rPr>
          <w:fldChar w:fldCharType="separate"/>
        </w:r>
        <w:r w:rsidR="002A01EC">
          <w:rPr>
            <w:webHidden/>
          </w:rPr>
          <w:t>16</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51" w:history="1">
        <w:r w:rsidR="0096335D" w:rsidRPr="007F49E3">
          <w:rPr>
            <w:rStyle w:val="Hipervnculo"/>
            <w:rFonts w:ascii="Montserrat" w:hAnsi="Montserrat" w:cs="Arial"/>
            <w:lang w:val="es-ES_tradnl"/>
          </w:rPr>
          <w:t>3.6. Proposiciones conjuntas.</w:t>
        </w:r>
        <w:r w:rsidR="0096335D">
          <w:rPr>
            <w:webHidden/>
          </w:rPr>
          <w:tab/>
        </w:r>
        <w:r w:rsidR="0096335D">
          <w:rPr>
            <w:webHidden/>
          </w:rPr>
          <w:fldChar w:fldCharType="begin"/>
        </w:r>
        <w:r w:rsidR="0096335D">
          <w:rPr>
            <w:webHidden/>
          </w:rPr>
          <w:instrText xml:space="preserve"> PAGEREF _Toc92919151 \h </w:instrText>
        </w:r>
        <w:r w:rsidR="0096335D">
          <w:rPr>
            <w:webHidden/>
          </w:rPr>
        </w:r>
        <w:r w:rsidR="0096335D">
          <w:rPr>
            <w:webHidden/>
          </w:rPr>
          <w:fldChar w:fldCharType="separate"/>
        </w:r>
        <w:r w:rsidR="002A01EC">
          <w:rPr>
            <w:webHidden/>
          </w:rPr>
          <w:t>17</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52" w:history="1">
        <w:r w:rsidR="0096335D" w:rsidRPr="007F49E3">
          <w:rPr>
            <w:rStyle w:val="Hipervnculo"/>
            <w:rFonts w:ascii="Montserrat" w:hAnsi="Montserrat" w:cs="Arial"/>
            <w:lang w:val="es-ES_tradnl"/>
          </w:rPr>
          <w:t>3.7. Envío de una sola proposición.</w:t>
        </w:r>
        <w:r w:rsidR="0096335D">
          <w:rPr>
            <w:webHidden/>
          </w:rPr>
          <w:tab/>
        </w:r>
        <w:r w:rsidR="0096335D">
          <w:rPr>
            <w:webHidden/>
          </w:rPr>
          <w:fldChar w:fldCharType="begin"/>
        </w:r>
        <w:r w:rsidR="0096335D">
          <w:rPr>
            <w:webHidden/>
          </w:rPr>
          <w:instrText xml:space="preserve"> PAGEREF _Toc92919152 \h </w:instrText>
        </w:r>
        <w:r w:rsidR="0096335D">
          <w:rPr>
            <w:webHidden/>
          </w:rPr>
        </w:r>
        <w:r w:rsidR="0096335D">
          <w:rPr>
            <w:webHidden/>
          </w:rPr>
          <w:fldChar w:fldCharType="separate"/>
        </w:r>
        <w:r w:rsidR="002A01EC">
          <w:rPr>
            <w:webHidden/>
          </w:rPr>
          <w:t>18</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53" w:history="1">
        <w:r w:rsidR="0096335D" w:rsidRPr="007F49E3">
          <w:rPr>
            <w:rStyle w:val="Hipervnculo"/>
            <w:rFonts w:ascii="Montserrat" w:hAnsi="Montserrat" w:cs="Arial"/>
            <w:lang w:val="es-ES_tradnl"/>
          </w:rPr>
          <w:t>3.8. Acreditamiento de personalidad juridica y datos de notificación.</w:t>
        </w:r>
        <w:r w:rsidR="0096335D">
          <w:rPr>
            <w:webHidden/>
          </w:rPr>
          <w:tab/>
        </w:r>
        <w:r w:rsidR="0096335D">
          <w:rPr>
            <w:webHidden/>
          </w:rPr>
          <w:fldChar w:fldCharType="begin"/>
        </w:r>
        <w:r w:rsidR="0096335D">
          <w:rPr>
            <w:webHidden/>
          </w:rPr>
          <w:instrText xml:space="preserve"> PAGEREF _Toc92919153 \h </w:instrText>
        </w:r>
        <w:r w:rsidR="0096335D">
          <w:rPr>
            <w:webHidden/>
          </w:rPr>
        </w:r>
        <w:r w:rsidR="0096335D">
          <w:rPr>
            <w:webHidden/>
          </w:rPr>
          <w:fldChar w:fldCharType="separate"/>
        </w:r>
        <w:r w:rsidR="002A01EC">
          <w:rPr>
            <w:webHidden/>
          </w:rPr>
          <w:t>18</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54" w:history="1">
        <w:r w:rsidR="0096335D" w:rsidRPr="007F49E3">
          <w:rPr>
            <w:rStyle w:val="Hipervnculo"/>
            <w:rFonts w:ascii="Montserrat" w:hAnsi="Montserrat" w:cs="Arial"/>
            <w:lang w:val="es-ES_tradnl"/>
          </w:rPr>
          <w:t>3.9. Documentación que se rubricará.</w:t>
        </w:r>
        <w:r w:rsidR="0096335D">
          <w:rPr>
            <w:webHidden/>
          </w:rPr>
          <w:tab/>
        </w:r>
        <w:r w:rsidR="0096335D">
          <w:rPr>
            <w:webHidden/>
          </w:rPr>
          <w:fldChar w:fldCharType="begin"/>
        </w:r>
        <w:r w:rsidR="0096335D">
          <w:rPr>
            <w:webHidden/>
          </w:rPr>
          <w:instrText xml:space="preserve"> PAGEREF _Toc92919154 \h </w:instrText>
        </w:r>
        <w:r w:rsidR="0096335D">
          <w:rPr>
            <w:webHidden/>
          </w:rPr>
        </w:r>
        <w:r w:rsidR="0096335D">
          <w:rPr>
            <w:webHidden/>
          </w:rPr>
          <w:fldChar w:fldCharType="separate"/>
        </w:r>
        <w:r w:rsidR="002A01EC">
          <w:rPr>
            <w:webHidden/>
          </w:rPr>
          <w:t>18</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55" w:history="1">
        <w:r w:rsidR="0096335D" w:rsidRPr="007F49E3">
          <w:rPr>
            <w:rStyle w:val="Hipervnculo"/>
            <w:rFonts w:ascii="Montserrat" w:hAnsi="Montserrat" w:cs="Arial"/>
            <w:lang w:val="es-ES_tradnl"/>
          </w:rPr>
          <w:t>3.10. Acto de Fallo y Firma de Contrato.</w:t>
        </w:r>
        <w:r w:rsidR="0096335D">
          <w:rPr>
            <w:webHidden/>
          </w:rPr>
          <w:tab/>
        </w:r>
        <w:r w:rsidR="0096335D">
          <w:rPr>
            <w:webHidden/>
          </w:rPr>
          <w:fldChar w:fldCharType="begin"/>
        </w:r>
        <w:r w:rsidR="0096335D">
          <w:rPr>
            <w:webHidden/>
          </w:rPr>
          <w:instrText xml:space="preserve"> PAGEREF _Toc92919155 \h </w:instrText>
        </w:r>
        <w:r w:rsidR="0096335D">
          <w:rPr>
            <w:webHidden/>
          </w:rPr>
        </w:r>
        <w:r w:rsidR="0096335D">
          <w:rPr>
            <w:webHidden/>
          </w:rPr>
          <w:fldChar w:fldCharType="separate"/>
        </w:r>
        <w:r w:rsidR="002A01EC">
          <w:rPr>
            <w:webHidden/>
          </w:rPr>
          <w:t>19</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56" w:history="1">
        <w:r w:rsidR="0096335D" w:rsidRPr="007F49E3">
          <w:rPr>
            <w:rStyle w:val="Hipervnculo"/>
            <w:rFonts w:ascii="Montserrat" w:hAnsi="Montserrat" w:cs="Arial"/>
          </w:rPr>
          <w:t>a)</w:t>
        </w:r>
        <w:r w:rsidR="0096335D">
          <w:rPr>
            <w:rFonts w:eastAsiaTheme="minorEastAsia"/>
            <w:i w:val="0"/>
            <w:iCs w:val="0"/>
            <w:sz w:val="22"/>
            <w:szCs w:val="22"/>
            <w:lang w:eastAsia="es-MX"/>
          </w:rPr>
          <w:tab/>
        </w:r>
        <w:r w:rsidR="0096335D" w:rsidRPr="007F49E3">
          <w:rPr>
            <w:rStyle w:val="Hipervnculo"/>
            <w:rFonts w:ascii="Montserrat" w:hAnsi="Montserrat" w:cs="Arial"/>
          </w:rPr>
          <w:t>Acto de Fallo</w:t>
        </w:r>
        <w:r w:rsidR="0096335D">
          <w:rPr>
            <w:webHidden/>
          </w:rPr>
          <w:tab/>
        </w:r>
        <w:r w:rsidR="0096335D">
          <w:rPr>
            <w:webHidden/>
          </w:rPr>
          <w:fldChar w:fldCharType="begin"/>
        </w:r>
        <w:r w:rsidR="0096335D">
          <w:rPr>
            <w:webHidden/>
          </w:rPr>
          <w:instrText xml:space="preserve"> PAGEREF _Toc92919156 \h </w:instrText>
        </w:r>
        <w:r w:rsidR="0096335D">
          <w:rPr>
            <w:webHidden/>
          </w:rPr>
        </w:r>
        <w:r w:rsidR="0096335D">
          <w:rPr>
            <w:webHidden/>
          </w:rPr>
          <w:fldChar w:fldCharType="separate"/>
        </w:r>
        <w:r w:rsidR="002A01EC">
          <w:rPr>
            <w:webHidden/>
          </w:rPr>
          <w:t>19</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57" w:history="1">
        <w:r w:rsidR="0096335D" w:rsidRPr="007F49E3">
          <w:rPr>
            <w:rStyle w:val="Hipervnculo"/>
            <w:rFonts w:ascii="Montserrat" w:hAnsi="Montserrat" w:cs="Arial"/>
          </w:rPr>
          <w:t>b)</w:t>
        </w:r>
        <w:r w:rsidR="0096335D">
          <w:rPr>
            <w:rFonts w:eastAsiaTheme="minorEastAsia"/>
            <w:i w:val="0"/>
            <w:iCs w:val="0"/>
            <w:sz w:val="22"/>
            <w:szCs w:val="22"/>
            <w:lang w:eastAsia="es-MX"/>
          </w:rPr>
          <w:tab/>
        </w:r>
        <w:r w:rsidR="0096335D" w:rsidRPr="007F49E3">
          <w:rPr>
            <w:rStyle w:val="Hipervnculo"/>
            <w:rFonts w:ascii="Montserrat" w:hAnsi="Montserrat" w:cs="Arial"/>
          </w:rPr>
          <w:t>Firma de Contrato.</w:t>
        </w:r>
        <w:r w:rsidR="0096335D">
          <w:rPr>
            <w:webHidden/>
          </w:rPr>
          <w:tab/>
        </w:r>
        <w:r w:rsidR="0096335D">
          <w:rPr>
            <w:webHidden/>
          </w:rPr>
          <w:fldChar w:fldCharType="begin"/>
        </w:r>
        <w:r w:rsidR="0096335D">
          <w:rPr>
            <w:webHidden/>
          </w:rPr>
          <w:instrText xml:space="preserve"> PAGEREF _Toc92919157 \h </w:instrText>
        </w:r>
        <w:r w:rsidR="0096335D">
          <w:rPr>
            <w:webHidden/>
          </w:rPr>
        </w:r>
        <w:r w:rsidR="0096335D">
          <w:rPr>
            <w:webHidden/>
          </w:rPr>
          <w:fldChar w:fldCharType="separate"/>
        </w:r>
        <w:r w:rsidR="002A01EC">
          <w:rPr>
            <w:webHidden/>
          </w:rPr>
          <w:t>19</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158" w:history="1">
        <w:r w:rsidR="0096335D" w:rsidRPr="007F49E3">
          <w:rPr>
            <w:rStyle w:val="Hipervnculo"/>
            <w:rFonts w:ascii="Montserrat" w:hAnsi="Montserrat" w:cs="Arial"/>
            <w:lang w:val="es-ES_tradnl"/>
          </w:rPr>
          <w:t>4. REQUISITOS QUE LOS LICITANTES DEBEN CUMPLIR.</w:t>
        </w:r>
        <w:r w:rsidR="0096335D">
          <w:rPr>
            <w:webHidden/>
          </w:rPr>
          <w:tab/>
        </w:r>
        <w:r w:rsidR="0096335D">
          <w:rPr>
            <w:webHidden/>
          </w:rPr>
          <w:fldChar w:fldCharType="begin"/>
        </w:r>
        <w:r w:rsidR="0096335D">
          <w:rPr>
            <w:webHidden/>
          </w:rPr>
          <w:instrText xml:space="preserve"> PAGEREF _Toc92919158 \h </w:instrText>
        </w:r>
        <w:r w:rsidR="0096335D">
          <w:rPr>
            <w:webHidden/>
          </w:rPr>
        </w:r>
        <w:r w:rsidR="0096335D">
          <w:rPr>
            <w:webHidden/>
          </w:rPr>
          <w:fldChar w:fldCharType="separate"/>
        </w:r>
        <w:r w:rsidR="002A01EC">
          <w:rPr>
            <w:webHidden/>
          </w:rPr>
          <w:t>19</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59" w:history="1">
        <w:r w:rsidR="0096335D" w:rsidRPr="007F49E3">
          <w:rPr>
            <w:rStyle w:val="Hipervnculo"/>
            <w:rFonts w:ascii="Montserrat" w:hAnsi="Montserrat" w:cs="Arial"/>
            <w:lang w:val="es-ES_tradnl"/>
          </w:rPr>
          <w:t>4.1. Documentación Legal-Administrativa.</w:t>
        </w:r>
        <w:r w:rsidR="0096335D">
          <w:rPr>
            <w:webHidden/>
          </w:rPr>
          <w:tab/>
        </w:r>
        <w:r w:rsidR="0096335D">
          <w:rPr>
            <w:webHidden/>
          </w:rPr>
          <w:fldChar w:fldCharType="begin"/>
        </w:r>
        <w:r w:rsidR="0096335D">
          <w:rPr>
            <w:webHidden/>
          </w:rPr>
          <w:instrText xml:space="preserve"> PAGEREF _Toc92919159 \h </w:instrText>
        </w:r>
        <w:r w:rsidR="0096335D">
          <w:rPr>
            <w:webHidden/>
          </w:rPr>
        </w:r>
        <w:r w:rsidR="0096335D">
          <w:rPr>
            <w:webHidden/>
          </w:rPr>
          <w:fldChar w:fldCharType="separate"/>
        </w:r>
        <w:r w:rsidR="002A01EC">
          <w:rPr>
            <w:webHidden/>
          </w:rPr>
          <w:t>20</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60" w:history="1">
        <w:r w:rsidR="0096335D" w:rsidRPr="007F49E3">
          <w:rPr>
            <w:rStyle w:val="Hipervnculo"/>
            <w:rFonts w:ascii="Montserrat" w:hAnsi="Montserrat" w:cs="Arial"/>
            <w:lang w:val="es-ES_tradnl"/>
          </w:rPr>
          <w:t>4.1.1. Documentos que afectan la solvencia de la proposición y cuyo incumplimiento u omisión motivará su desechamiento.</w:t>
        </w:r>
        <w:r w:rsidR="0096335D">
          <w:rPr>
            <w:webHidden/>
          </w:rPr>
          <w:tab/>
        </w:r>
        <w:r w:rsidR="0096335D">
          <w:rPr>
            <w:webHidden/>
          </w:rPr>
          <w:fldChar w:fldCharType="begin"/>
        </w:r>
        <w:r w:rsidR="0096335D">
          <w:rPr>
            <w:webHidden/>
          </w:rPr>
          <w:instrText xml:space="preserve"> PAGEREF _Toc92919160 \h </w:instrText>
        </w:r>
        <w:r w:rsidR="0096335D">
          <w:rPr>
            <w:webHidden/>
          </w:rPr>
        </w:r>
        <w:r w:rsidR="0096335D">
          <w:rPr>
            <w:webHidden/>
          </w:rPr>
          <w:fldChar w:fldCharType="separate"/>
        </w:r>
        <w:r w:rsidR="002A01EC">
          <w:rPr>
            <w:webHidden/>
          </w:rPr>
          <w:t>20</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61" w:history="1">
        <w:r w:rsidR="0096335D" w:rsidRPr="007F49E3">
          <w:rPr>
            <w:rStyle w:val="Hipervnculo"/>
            <w:rFonts w:ascii="Montserrat" w:hAnsi="Montserrat" w:cs="Arial"/>
          </w:rPr>
          <w:t>a.</w:t>
        </w:r>
        <w:r w:rsidR="0096335D">
          <w:rPr>
            <w:rFonts w:eastAsiaTheme="minorEastAsia"/>
            <w:i w:val="0"/>
            <w:iCs w:val="0"/>
            <w:sz w:val="22"/>
            <w:szCs w:val="22"/>
            <w:lang w:eastAsia="es-MX"/>
          </w:rPr>
          <w:tab/>
        </w:r>
        <w:r w:rsidR="0096335D" w:rsidRPr="007F49E3">
          <w:rPr>
            <w:rStyle w:val="Hipervnculo"/>
            <w:rFonts w:ascii="Montserrat" w:hAnsi="Montserrat" w:cs="Arial"/>
          </w:rPr>
          <w:t>Acreditamiento de Personalidad Jurídica y datos de notificación.</w:t>
        </w:r>
        <w:r w:rsidR="0096335D">
          <w:rPr>
            <w:webHidden/>
          </w:rPr>
          <w:tab/>
        </w:r>
        <w:r w:rsidR="0096335D">
          <w:rPr>
            <w:webHidden/>
          </w:rPr>
          <w:fldChar w:fldCharType="begin"/>
        </w:r>
        <w:r w:rsidR="0096335D">
          <w:rPr>
            <w:webHidden/>
          </w:rPr>
          <w:instrText xml:space="preserve"> PAGEREF _Toc92919161 \h </w:instrText>
        </w:r>
        <w:r w:rsidR="0096335D">
          <w:rPr>
            <w:webHidden/>
          </w:rPr>
        </w:r>
        <w:r w:rsidR="0096335D">
          <w:rPr>
            <w:webHidden/>
          </w:rPr>
          <w:fldChar w:fldCharType="separate"/>
        </w:r>
        <w:r w:rsidR="002A01EC">
          <w:rPr>
            <w:webHidden/>
          </w:rPr>
          <w:t>20</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62" w:history="1">
        <w:r w:rsidR="0096335D" w:rsidRPr="007F49E3">
          <w:rPr>
            <w:rStyle w:val="Hipervnculo"/>
            <w:rFonts w:ascii="Montserrat" w:hAnsi="Montserrat" w:cs="Arial"/>
            <w:lang w:val="es-ES_tradnl"/>
          </w:rPr>
          <w:t>b.</w:t>
        </w:r>
        <w:r w:rsidR="0096335D">
          <w:rPr>
            <w:rFonts w:eastAsiaTheme="minorEastAsia"/>
            <w:i w:val="0"/>
            <w:iCs w:val="0"/>
            <w:sz w:val="22"/>
            <w:szCs w:val="22"/>
            <w:lang w:eastAsia="es-MX"/>
          </w:rPr>
          <w:tab/>
        </w:r>
        <w:r w:rsidR="0096335D" w:rsidRPr="007F49E3">
          <w:rPr>
            <w:rStyle w:val="Hipervnculo"/>
            <w:rFonts w:ascii="Montserrat" w:hAnsi="Montserrat" w:cs="Arial"/>
            <w:lang w:val="es-ES_tradnl"/>
          </w:rPr>
          <w:t>Escrito de los supuestos establecidos en los artículos 50 y 60 de la LAASSP.</w:t>
        </w:r>
        <w:r w:rsidR="0096335D">
          <w:rPr>
            <w:webHidden/>
          </w:rPr>
          <w:tab/>
        </w:r>
        <w:r w:rsidR="0096335D">
          <w:rPr>
            <w:webHidden/>
          </w:rPr>
          <w:fldChar w:fldCharType="begin"/>
        </w:r>
        <w:r w:rsidR="0096335D">
          <w:rPr>
            <w:webHidden/>
          </w:rPr>
          <w:instrText xml:space="preserve"> PAGEREF _Toc92919162 \h </w:instrText>
        </w:r>
        <w:r w:rsidR="0096335D">
          <w:rPr>
            <w:webHidden/>
          </w:rPr>
        </w:r>
        <w:r w:rsidR="0096335D">
          <w:rPr>
            <w:webHidden/>
          </w:rPr>
          <w:fldChar w:fldCharType="separate"/>
        </w:r>
        <w:r w:rsidR="002A01EC">
          <w:rPr>
            <w:webHidden/>
          </w:rPr>
          <w:t>20</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63" w:history="1">
        <w:r w:rsidR="0096335D" w:rsidRPr="007F49E3">
          <w:rPr>
            <w:rStyle w:val="Hipervnculo"/>
            <w:rFonts w:ascii="Montserrat" w:hAnsi="Montserrat" w:cs="Arial"/>
            <w:lang w:val="es-ES_tradnl"/>
          </w:rPr>
          <w:t>c.</w:t>
        </w:r>
        <w:r w:rsidR="0096335D">
          <w:rPr>
            <w:rFonts w:eastAsiaTheme="minorEastAsia"/>
            <w:i w:val="0"/>
            <w:iCs w:val="0"/>
            <w:sz w:val="22"/>
            <w:szCs w:val="22"/>
            <w:lang w:eastAsia="es-MX"/>
          </w:rPr>
          <w:tab/>
        </w:r>
        <w:r w:rsidR="0096335D" w:rsidRPr="007F49E3">
          <w:rPr>
            <w:rStyle w:val="Hipervnculo"/>
            <w:rFonts w:ascii="Montserrat" w:hAnsi="Montserrat" w:cs="Arial"/>
            <w:lang w:val="es-ES_tradnl"/>
          </w:rPr>
          <w:t>Declaración de Integridad</w:t>
        </w:r>
        <w:r w:rsidR="0096335D">
          <w:rPr>
            <w:webHidden/>
          </w:rPr>
          <w:tab/>
        </w:r>
        <w:r w:rsidR="0096335D">
          <w:rPr>
            <w:webHidden/>
          </w:rPr>
          <w:fldChar w:fldCharType="begin"/>
        </w:r>
        <w:r w:rsidR="0096335D">
          <w:rPr>
            <w:webHidden/>
          </w:rPr>
          <w:instrText xml:space="preserve"> PAGEREF _Toc92919163 \h </w:instrText>
        </w:r>
        <w:r w:rsidR="0096335D">
          <w:rPr>
            <w:webHidden/>
          </w:rPr>
        </w:r>
        <w:r w:rsidR="0096335D">
          <w:rPr>
            <w:webHidden/>
          </w:rPr>
          <w:fldChar w:fldCharType="separate"/>
        </w:r>
        <w:r w:rsidR="002A01EC">
          <w:rPr>
            <w:webHidden/>
          </w:rPr>
          <w:t>20</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64" w:history="1">
        <w:r w:rsidR="0096335D" w:rsidRPr="007F49E3">
          <w:rPr>
            <w:rStyle w:val="Hipervnculo"/>
            <w:rFonts w:ascii="Montserrat" w:hAnsi="Montserrat" w:cs="Arial"/>
            <w:lang w:val="es-ES_tradnl"/>
          </w:rPr>
          <w:t>d.</w:t>
        </w:r>
        <w:r w:rsidR="0096335D">
          <w:rPr>
            <w:rFonts w:eastAsiaTheme="minorEastAsia"/>
            <w:i w:val="0"/>
            <w:iCs w:val="0"/>
            <w:sz w:val="22"/>
            <w:szCs w:val="22"/>
            <w:lang w:eastAsia="es-MX"/>
          </w:rPr>
          <w:tab/>
        </w:r>
        <w:r w:rsidR="0096335D" w:rsidRPr="007F49E3">
          <w:rPr>
            <w:rStyle w:val="Hipervnculo"/>
            <w:rFonts w:ascii="Montserrat" w:hAnsi="Montserrat" w:cs="Arial"/>
            <w:lang w:val="es-ES_tradnl"/>
          </w:rPr>
          <w:t>Convenio de participación conjunta.</w:t>
        </w:r>
        <w:r w:rsidR="0096335D">
          <w:rPr>
            <w:webHidden/>
          </w:rPr>
          <w:tab/>
        </w:r>
        <w:r w:rsidR="0096335D">
          <w:rPr>
            <w:webHidden/>
          </w:rPr>
          <w:fldChar w:fldCharType="begin"/>
        </w:r>
        <w:r w:rsidR="0096335D">
          <w:rPr>
            <w:webHidden/>
          </w:rPr>
          <w:instrText xml:space="preserve"> PAGEREF _Toc92919164 \h </w:instrText>
        </w:r>
        <w:r w:rsidR="0096335D">
          <w:rPr>
            <w:webHidden/>
          </w:rPr>
        </w:r>
        <w:r w:rsidR="0096335D">
          <w:rPr>
            <w:webHidden/>
          </w:rPr>
          <w:fldChar w:fldCharType="separate"/>
        </w:r>
        <w:r w:rsidR="002A01EC">
          <w:rPr>
            <w:webHidden/>
          </w:rPr>
          <w:t>21</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65" w:history="1">
        <w:r w:rsidR="0096335D" w:rsidRPr="007F49E3">
          <w:rPr>
            <w:rStyle w:val="Hipervnculo"/>
            <w:rFonts w:ascii="Montserrat" w:hAnsi="Montserrat" w:cs="Arial"/>
            <w:lang w:val="es-ES_tradnl"/>
          </w:rPr>
          <w:t>4.1.2. Documentos que no afectan la solvencia de la proposición.</w:t>
        </w:r>
        <w:r w:rsidR="0096335D">
          <w:rPr>
            <w:webHidden/>
          </w:rPr>
          <w:tab/>
        </w:r>
        <w:r w:rsidR="0096335D">
          <w:rPr>
            <w:webHidden/>
          </w:rPr>
          <w:fldChar w:fldCharType="begin"/>
        </w:r>
        <w:r w:rsidR="0096335D">
          <w:rPr>
            <w:webHidden/>
          </w:rPr>
          <w:instrText xml:space="preserve"> PAGEREF _Toc92919165 \h </w:instrText>
        </w:r>
        <w:r w:rsidR="0096335D">
          <w:rPr>
            <w:webHidden/>
          </w:rPr>
        </w:r>
        <w:r w:rsidR="0096335D">
          <w:rPr>
            <w:webHidden/>
          </w:rPr>
          <w:fldChar w:fldCharType="separate"/>
        </w:r>
        <w:r w:rsidR="002A01EC">
          <w:rPr>
            <w:webHidden/>
          </w:rPr>
          <w:t>21</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66" w:history="1">
        <w:r w:rsidR="0096335D" w:rsidRPr="007F49E3">
          <w:rPr>
            <w:rStyle w:val="Hipervnculo"/>
            <w:rFonts w:ascii="Montserrat" w:hAnsi="Montserrat" w:cs="Arial"/>
          </w:rPr>
          <w:t>a.</w:t>
        </w:r>
        <w:r w:rsidR="0096335D">
          <w:rPr>
            <w:rFonts w:eastAsiaTheme="minorEastAsia"/>
            <w:i w:val="0"/>
            <w:iCs w:val="0"/>
            <w:sz w:val="22"/>
            <w:szCs w:val="22"/>
            <w:lang w:eastAsia="es-MX"/>
          </w:rPr>
          <w:tab/>
        </w:r>
        <w:r w:rsidR="0096335D" w:rsidRPr="007F49E3">
          <w:rPr>
            <w:rStyle w:val="Hipervnculo"/>
            <w:rFonts w:ascii="Montserrat" w:hAnsi="Montserrat" w:cs="Arial"/>
          </w:rPr>
          <w:t>Escrito para la manifestación del origen de los bienes.</w:t>
        </w:r>
        <w:r w:rsidR="0096335D">
          <w:rPr>
            <w:webHidden/>
          </w:rPr>
          <w:tab/>
        </w:r>
        <w:r w:rsidR="0096335D">
          <w:rPr>
            <w:webHidden/>
          </w:rPr>
          <w:fldChar w:fldCharType="begin"/>
        </w:r>
        <w:r w:rsidR="0096335D">
          <w:rPr>
            <w:webHidden/>
          </w:rPr>
          <w:instrText xml:space="preserve"> PAGEREF _Toc92919166 \h </w:instrText>
        </w:r>
        <w:r w:rsidR="0096335D">
          <w:rPr>
            <w:webHidden/>
          </w:rPr>
        </w:r>
        <w:r w:rsidR="0096335D">
          <w:rPr>
            <w:webHidden/>
          </w:rPr>
          <w:fldChar w:fldCharType="separate"/>
        </w:r>
        <w:r w:rsidR="002A01EC">
          <w:rPr>
            <w:webHidden/>
          </w:rPr>
          <w:t>21</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67" w:history="1">
        <w:r w:rsidR="0096335D" w:rsidRPr="007F49E3">
          <w:rPr>
            <w:rStyle w:val="Hipervnculo"/>
            <w:rFonts w:ascii="Montserrat" w:hAnsi="Montserrat" w:cs="Arial"/>
            <w:lang w:val="es-ES_tradnl"/>
          </w:rPr>
          <w:t>b.</w:t>
        </w:r>
        <w:r w:rsidR="0096335D">
          <w:rPr>
            <w:rFonts w:eastAsiaTheme="minorEastAsia"/>
            <w:i w:val="0"/>
            <w:iCs w:val="0"/>
            <w:sz w:val="22"/>
            <w:szCs w:val="22"/>
            <w:lang w:eastAsia="es-MX"/>
          </w:rPr>
          <w:tab/>
        </w:r>
        <w:r w:rsidR="0096335D" w:rsidRPr="007F49E3">
          <w:rPr>
            <w:rStyle w:val="Hipervnculo"/>
            <w:rFonts w:ascii="Montserrat" w:hAnsi="Montserrat" w:cs="Arial"/>
            <w:lang w:val="es-ES_tradnl"/>
          </w:rPr>
          <w:t>Estratificación de las Micro, Pequeñas y Medianas Empresas (MIPYMES).</w:t>
        </w:r>
        <w:r w:rsidR="0096335D">
          <w:rPr>
            <w:webHidden/>
          </w:rPr>
          <w:tab/>
        </w:r>
        <w:r w:rsidR="0096335D">
          <w:rPr>
            <w:webHidden/>
          </w:rPr>
          <w:fldChar w:fldCharType="begin"/>
        </w:r>
        <w:r w:rsidR="0096335D">
          <w:rPr>
            <w:webHidden/>
          </w:rPr>
          <w:instrText xml:space="preserve"> PAGEREF _Toc92919167 \h </w:instrText>
        </w:r>
        <w:r w:rsidR="0096335D">
          <w:rPr>
            <w:webHidden/>
          </w:rPr>
        </w:r>
        <w:r w:rsidR="0096335D">
          <w:rPr>
            <w:webHidden/>
          </w:rPr>
          <w:fldChar w:fldCharType="separate"/>
        </w:r>
        <w:r w:rsidR="002A01EC">
          <w:rPr>
            <w:webHidden/>
          </w:rPr>
          <w:t>22</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68" w:history="1">
        <w:r w:rsidR="0096335D" w:rsidRPr="007F49E3">
          <w:rPr>
            <w:rStyle w:val="Hipervnculo"/>
            <w:rFonts w:ascii="Montserrat" w:hAnsi="Montserrat" w:cs="Arial"/>
            <w:lang w:val="es-ES_tradnl"/>
          </w:rPr>
          <w:t>c.</w:t>
        </w:r>
        <w:r w:rsidR="0096335D">
          <w:rPr>
            <w:rFonts w:eastAsiaTheme="minorEastAsia"/>
            <w:i w:val="0"/>
            <w:iCs w:val="0"/>
            <w:sz w:val="22"/>
            <w:szCs w:val="22"/>
            <w:lang w:eastAsia="es-MX"/>
          </w:rPr>
          <w:tab/>
        </w:r>
        <w:r w:rsidR="0096335D" w:rsidRPr="007F49E3">
          <w:rPr>
            <w:rStyle w:val="Hipervnculo"/>
            <w:rFonts w:ascii="Montserrat" w:hAnsi="Montserrat" w:cs="Arial"/>
            <w:lang w:val="es-ES_tradnl"/>
          </w:rPr>
          <w:t>Información reservada y confidencial.</w:t>
        </w:r>
        <w:r w:rsidR="0096335D">
          <w:rPr>
            <w:webHidden/>
          </w:rPr>
          <w:tab/>
        </w:r>
        <w:r w:rsidR="0096335D">
          <w:rPr>
            <w:webHidden/>
          </w:rPr>
          <w:fldChar w:fldCharType="begin"/>
        </w:r>
        <w:r w:rsidR="0096335D">
          <w:rPr>
            <w:webHidden/>
          </w:rPr>
          <w:instrText xml:space="preserve"> PAGEREF _Toc92919168 \h </w:instrText>
        </w:r>
        <w:r w:rsidR="0096335D">
          <w:rPr>
            <w:webHidden/>
          </w:rPr>
        </w:r>
        <w:r w:rsidR="0096335D">
          <w:rPr>
            <w:webHidden/>
          </w:rPr>
          <w:fldChar w:fldCharType="separate"/>
        </w:r>
        <w:r w:rsidR="002A01EC">
          <w:rPr>
            <w:webHidden/>
          </w:rPr>
          <w:t>22</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69" w:history="1">
        <w:r w:rsidR="0096335D" w:rsidRPr="007F49E3">
          <w:rPr>
            <w:rStyle w:val="Hipervnculo"/>
            <w:rFonts w:ascii="Montserrat" w:hAnsi="Montserrat" w:cs="Arial"/>
            <w:lang w:val="es-ES_tradnl"/>
          </w:rPr>
          <w:t>d.</w:t>
        </w:r>
        <w:r w:rsidR="0096335D">
          <w:rPr>
            <w:rFonts w:eastAsiaTheme="minorEastAsia"/>
            <w:i w:val="0"/>
            <w:iCs w:val="0"/>
            <w:sz w:val="22"/>
            <w:szCs w:val="22"/>
            <w:lang w:eastAsia="es-MX"/>
          </w:rPr>
          <w:tab/>
        </w:r>
        <w:r w:rsidR="0096335D" w:rsidRPr="007F49E3">
          <w:rPr>
            <w:rStyle w:val="Hipervnculo"/>
            <w:rFonts w:ascii="Montserrat" w:hAnsi="Montserrat" w:cs="Arial"/>
            <w:lang w:val="es-ES_tradnl"/>
          </w:rPr>
          <w:t>Escrito de Declaración de No Colusión Comisión Federal Competencia Económica.</w:t>
        </w:r>
        <w:r w:rsidR="0096335D">
          <w:rPr>
            <w:webHidden/>
          </w:rPr>
          <w:tab/>
        </w:r>
        <w:r w:rsidR="0096335D">
          <w:rPr>
            <w:webHidden/>
          </w:rPr>
          <w:fldChar w:fldCharType="begin"/>
        </w:r>
        <w:r w:rsidR="0096335D">
          <w:rPr>
            <w:webHidden/>
          </w:rPr>
          <w:instrText xml:space="preserve"> PAGEREF _Toc92919169 \h </w:instrText>
        </w:r>
        <w:r w:rsidR="0096335D">
          <w:rPr>
            <w:webHidden/>
          </w:rPr>
        </w:r>
        <w:r w:rsidR="0096335D">
          <w:rPr>
            <w:webHidden/>
          </w:rPr>
          <w:fldChar w:fldCharType="separate"/>
        </w:r>
        <w:r w:rsidR="002A01EC">
          <w:rPr>
            <w:webHidden/>
          </w:rPr>
          <w:t>22</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70" w:history="1">
        <w:r w:rsidR="0096335D" w:rsidRPr="007F49E3">
          <w:rPr>
            <w:rStyle w:val="Hipervnculo"/>
            <w:rFonts w:ascii="Montserrat" w:hAnsi="Montserrat" w:cs="Arial"/>
            <w:lang w:val="es-ES_tradnl"/>
          </w:rPr>
          <w:t>e.</w:t>
        </w:r>
        <w:r w:rsidR="0096335D">
          <w:rPr>
            <w:rFonts w:eastAsiaTheme="minorEastAsia"/>
            <w:i w:val="0"/>
            <w:iCs w:val="0"/>
            <w:sz w:val="22"/>
            <w:szCs w:val="22"/>
            <w:lang w:eastAsia="es-MX"/>
          </w:rPr>
          <w:tab/>
        </w:r>
        <w:r w:rsidR="0096335D" w:rsidRPr="007F49E3">
          <w:rPr>
            <w:rStyle w:val="Hipervnculo"/>
            <w:rFonts w:ascii="Montserrat" w:hAnsi="Montserrat" w:cs="Arial"/>
            <w:lang w:val="es-ES_tradnl"/>
          </w:rPr>
          <w:t>Protocolo de actuación en materia de contrataciones públicas y otorgamiento y prórroga de licencias, permisos, autorizaciones y concesiones.</w:t>
        </w:r>
        <w:r w:rsidR="0096335D">
          <w:rPr>
            <w:webHidden/>
          </w:rPr>
          <w:tab/>
        </w:r>
        <w:r w:rsidR="0096335D">
          <w:rPr>
            <w:webHidden/>
          </w:rPr>
          <w:fldChar w:fldCharType="begin"/>
        </w:r>
        <w:r w:rsidR="0096335D">
          <w:rPr>
            <w:webHidden/>
          </w:rPr>
          <w:instrText xml:space="preserve"> PAGEREF _Toc92919170 \h </w:instrText>
        </w:r>
        <w:r w:rsidR="0096335D">
          <w:rPr>
            <w:webHidden/>
          </w:rPr>
        </w:r>
        <w:r w:rsidR="0096335D">
          <w:rPr>
            <w:webHidden/>
          </w:rPr>
          <w:fldChar w:fldCharType="separate"/>
        </w:r>
        <w:r w:rsidR="002A01EC">
          <w:rPr>
            <w:webHidden/>
          </w:rPr>
          <w:t>22</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71" w:history="1">
        <w:r w:rsidR="0096335D" w:rsidRPr="007F49E3">
          <w:rPr>
            <w:rStyle w:val="Hipervnculo"/>
            <w:rFonts w:ascii="Montserrat" w:hAnsi="Montserrat" w:cs="Arial"/>
            <w:lang w:val="es-ES_tradnl"/>
          </w:rPr>
          <w:t>f.</w:t>
        </w:r>
        <w:r w:rsidR="0096335D">
          <w:rPr>
            <w:rFonts w:eastAsiaTheme="minorEastAsia"/>
            <w:i w:val="0"/>
            <w:iCs w:val="0"/>
            <w:sz w:val="22"/>
            <w:szCs w:val="22"/>
            <w:lang w:eastAsia="es-MX"/>
          </w:rPr>
          <w:tab/>
        </w:r>
        <w:r w:rsidR="0096335D" w:rsidRPr="007F49E3">
          <w:rPr>
            <w:rStyle w:val="Hipervnculo"/>
            <w:rFonts w:ascii="Montserrat" w:hAnsi="Montserrat" w:cs="Arial"/>
            <w:lang w:val="es-ES_tradnl"/>
          </w:rPr>
          <w:t>Relación de entrega de documentación que debe presentar el licitante.</w:t>
        </w:r>
        <w:r w:rsidR="0096335D">
          <w:rPr>
            <w:webHidden/>
          </w:rPr>
          <w:tab/>
        </w:r>
        <w:r w:rsidR="0096335D">
          <w:rPr>
            <w:webHidden/>
          </w:rPr>
          <w:fldChar w:fldCharType="begin"/>
        </w:r>
        <w:r w:rsidR="0096335D">
          <w:rPr>
            <w:webHidden/>
          </w:rPr>
          <w:instrText xml:space="preserve"> PAGEREF _Toc92919171 \h </w:instrText>
        </w:r>
        <w:r w:rsidR="0096335D">
          <w:rPr>
            <w:webHidden/>
          </w:rPr>
        </w:r>
        <w:r w:rsidR="0096335D">
          <w:rPr>
            <w:webHidden/>
          </w:rPr>
          <w:fldChar w:fldCharType="separate"/>
        </w:r>
        <w:r w:rsidR="002A01EC">
          <w:rPr>
            <w:webHidden/>
          </w:rPr>
          <w:t>23</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72" w:history="1">
        <w:r w:rsidR="0096335D" w:rsidRPr="007F49E3">
          <w:rPr>
            <w:rStyle w:val="Hipervnculo"/>
            <w:rFonts w:ascii="Montserrat" w:hAnsi="Montserrat" w:cs="Arial"/>
            <w:lang w:val="es-ES_tradnl"/>
          </w:rPr>
          <w:t>g.</w:t>
        </w:r>
        <w:r w:rsidR="0096335D">
          <w:rPr>
            <w:rFonts w:eastAsiaTheme="minorEastAsia"/>
            <w:i w:val="0"/>
            <w:iCs w:val="0"/>
            <w:sz w:val="22"/>
            <w:szCs w:val="22"/>
            <w:lang w:eastAsia="es-MX"/>
          </w:rPr>
          <w:tab/>
        </w:r>
        <w:r w:rsidR="0096335D" w:rsidRPr="007F49E3">
          <w:rPr>
            <w:rStyle w:val="Hipervnculo"/>
            <w:rFonts w:ascii="Montserrat" w:hAnsi="Montserrat" w:cs="Arial"/>
            <w:lang w:val="es-ES_tradnl"/>
          </w:rPr>
          <w:t>Aviso de privacidad simplificado de los procedimientos de adquisiciones de bienes, arrendamientos y contratación de servicios.</w:t>
        </w:r>
        <w:r w:rsidR="0096335D">
          <w:rPr>
            <w:webHidden/>
          </w:rPr>
          <w:tab/>
        </w:r>
        <w:r w:rsidR="0096335D">
          <w:rPr>
            <w:webHidden/>
          </w:rPr>
          <w:fldChar w:fldCharType="begin"/>
        </w:r>
        <w:r w:rsidR="0096335D">
          <w:rPr>
            <w:webHidden/>
          </w:rPr>
          <w:instrText xml:space="preserve"> PAGEREF _Toc92919172 \h </w:instrText>
        </w:r>
        <w:r w:rsidR="0096335D">
          <w:rPr>
            <w:webHidden/>
          </w:rPr>
        </w:r>
        <w:r w:rsidR="0096335D">
          <w:rPr>
            <w:webHidden/>
          </w:rPr>
          <w:fldChar w:fldCharType="separate"/>
        </w:r>
        <w:r w:rsidR="002A01EC">
          <w:rPr>
            <w:webHidden/>
          </w:rPr>
          <w:t>23</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73" w:history="1">
        <w:r w:rsidR="0096335D" w:rsidRPr="007F49E3">
          <w:rPr>
            <w:rStyle w:val="Hipervnculo"/>
            <w:rFonts w:ascii="Montserrat" w:hAnsi="Montserrat" w:cs="Arial"/>
            <w:lang w:val="es-ES_tradnl"/>
          </w:rPr>
          <w:t>h.</w:t>
        </w:r>
        <w:r w:rsidR="0096335D">
          <w:rPr>
            <w:rFonts w:eastAsiaTheme="minorEastAsia"/>
            <w:i w:val="0"/>
            <w:iCs w:val="0"/>
            <w:sz w:val="22"/>
            <w:szCs w:val="22"/>
            <w:lang w:eastAsia="es-MX"/>
          </w:rPr>
          <w:tab/>
        </w:r>
        <w:r w:rsidR="0096335D" w:rsidRPr="007F49E3">
          <w:rPr>
            <w:rStyle w:val="Hipervnculo"/>
            <w:rFonts w:ascii="Montserrat" w:hAnsi="Montserrat" w:cs="Arial"/>
            <w:lang w:val="es-ES_tradnl"/>
          </w:rPr>
          <w:t>Escrito de aceptación de las disposiciones del sistema CompraNet</w:t>
        </w:r>
        <w:r w:rsidR="0096335D">
          <w:rPr>
            <w:webHidden/>
          </w:rPr>
          <w:tab/>
        </w:r>
        <w:r w:rsidR="0096335D">
          <w:rPr>
            <w:webHidden/>
          </w:rPr>
          <w:fldChar w:fldCharType="begin"/>
        </w:r>
        <w:r w:rsidR="0096335D">
          <w:rPr>
            <w:webHidden/>
          </w:rPr>
          <w:instrText xml:space="preserve"> PAGEREF _Toc92919173 \h </w:instrText>
        </w:r>
        <w:r w:rsidR="0096335D">
          <w:rPr>
            <w:webHidden/>
          </w:rPr>
        </w:r>
        <w:r w:rsidR="0096335D">
          <w:rPr>
            <w:webHidden/>
          </w:rPr>
          <w:fldChar w:fldCharType="separate"/>
        </w:r>
        <w:r w:rsidR="002A01EC">
          <w:rPr>
            <w:webHidden/>
          </w:rPr>
          <w:t>23</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74" w:history="1">
        <w:r w:rsidR="0096335D" w:rsidRPr="007F49E3">
          <w:rPr>
            <w:rStyle w:val="Hipervnculo"/>
            <w:rFonts w:ascii="Montserrat" w:hAnsi="Montserrat" w:cs="Arial"/>
            <w:lang w:eastAsia="es-ES"/>
          </w:rPr>
          <w:t>i.</w:t>
        </w:r>
        <w:r w:rsidR="0096335D">
          <w:rPr>
            <w:rFonts w:eastAsiaTheme="minorEastAsia"/>
            <w:i w:val="0"/>
            <w:iCs w:val="0"/>
            <w:sz w:val="22"/>
            <w:szCs w:val="22"/>
            <w:lang w:eastAsia="es-MX"/>
          </w:rPr>
          <w:tab/>
        </w:r>
        <w:r w:rsidR="0096335D" w:rsidRPr="007F49E3">
          <w:rPr>
            <w:rStyle w:val="Hipervnculo"/>
            <w:rFonts w:ascii="Montserrat" w:hAnsi="Montserrat" w:cs="Arial"/>
            <w:lang w:eastAsia="es-ES"/>
          </w:rPr>
          <w:t>Opiniones positivas de cumplimiento de obligaciones fiscales, en materia de seguridad social y de pago de aportaciones patronales.</w:t>
        </w:r>
        <w:r w:rsidR="0096335D">
          <w:rPr>
            <w:webHidden/>
          </w:rPr>
          <w:tab/>
        </w:r>
        <w:r w:rsidR="0096335D">
          <w:rPr>
            <w:webHidden/>
          </w:rPr>
          <w:fldChar w:fldCharType="begin"/>
        </w:r>
        <w:r w:rsidR="0096335D">
          <w:rPr>
            <w:webHidden/>
          </w:rPr>
          <w:instrText xml:space="preserve"> PAGEREF _Toc92919174 \h </w:instrText>
        </w:r>
        <w:r w:rsidR="0096335D">
          <w:rPr>
            <w:webHidden/>
          </w:rPr>
        </w:r>
        <w:r w:rsidR="0096335D">
          <w:rPr>
            <w:webHidden/>
          </w:rPr>
          <w:fldChar w:fldCharType="separate"/>
        </w:r>
        <w:r w:rsidR="002A01EC">
          <w:rPr>
            <w:webHidden/>
          </w:rPr>
          <w:t>23</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75" w:history="1">
        <w:r w:rsidR="0096335D" w:rsidRPr="007F49E3">
          <w:rPr>
            <w:rStyle w:val="Hipervnculo"/>
            <w:rFonts w:ascii="Montserrat" w:hAnsi="Montserrat" w:cs="Arial"/>
            <w:lang w:eastAsia="es-ES"/>
          </w:rPr>
          <w:t>j.</w:t>
        </w:r>
        <w:r w:rsidR="0096335D">
          <w:rPr>
            <w:rFonts w:eastAsiaTheme="minorEastAsia"/>
            <w:i w:val="0"/>
            <w:iCs w:val="0"/>
            <w:sz w:val="22"/>
            <w:szCs w:val="22"/>
            <w:lang w:eastAsia="es-MX"/>
          </w:rPr>
          <w:tab/>
        </w:r>
        <w:r w:rsidR="0096335D" w:rsidRPr="007F49E3">
          <w:rPr>
            <w:rStyle w:val="Hipervnculo"/>
            <w:rFonts w:ascii="Montserrat" w:hAnsi="Montserrat" w:cs="Arial"/>
            <w:lang w:eastAsia="es-ES"/>
          </w:rPr>
          <w:t>Escrito para consultar opinión de cumplimiento 32-D</w:t>
        </w:r>
        <w:r w:rsidR="0096335D">
          <w:rPr>
            <w:webHidden/>
          </w:rPr>
          <w:tab/>
        </w:r>
        <w:r w:rsidR="0096335D">
          <w:rPr>
            <w:webHidden/>
          </w:rPr>
          <w:fldChar w:fldCharType="begin"/>
        </w:r>
        <w:r w:rsidR="0096335D">
          <w:rPr>
            <w:webHidden/>
          </w:rPr>
          <w:instrText xml:space="preserve"> PAGEREF _Toc92919175 \h </w:instrText>
        </w:r>
        <w:r w:rsidR="0096335D">
          <w:rPr>
            <w:webHidden/>
          </w:rPr>
        </w:r>
        <w:r w:rsidR="0096335D">
          <w:rPr>
            <w:webHidden/>
          </w:rPr>
          <w:fldChar w:fldCharType="separate"/>
        </w:r>
        <w:r w:rsidR="002A01EC">
          <w:rPr>
            <w:webHidden/>
          </w:rPr>
          <w:t>24</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76" w:history="1">
        <w:r w:rsidR="0096335D" w:rsidRPr="007F49E3">
          <w:rPr>
            <w:rStyle w:val="Hipervnculo"/>
            <w:rFonts w:ascii="Montserrat" w:hAnsi="Montserrat" w:cs="Arial"/>
            <w:lang w:eastAsia="es-ES"/>
          </w:rPr>
          <w:t>k.</w:t>
        </w:r>
        <w:r w:rsidR="0096335D">
          <w:rPr>
            <w:rFonts w:eastAsiaTheme="minorEastAsia"/>
            <w:i w:val="0"/>
            <w:iCs w:val="0"/>
            <w:sz w:val="22"/>
            <w:szCs w:val="22"/>
            <w:lang w:eastAsia="es-MX"/>
          </w:rPr>
          <w:tab/>
        </w:r>
        <w:r w:rsidR="0096335D" w:rsidRPr="007F49E3">
          <w:rPr>
            <w:rStyle w:val="Hipervnculo"/>
            <w:rFonts w:ascii="Montserrat" w:hAnsi="Montserrat" w:cs="Arial"/>
            <w:lang w:eastAsia="es-ES"/>
          </w:rPr>
          <w:t>Escrito donde el licitante manifieste si utliza el esquema de subcontratación</w:t>
        </w:r>
        <w:r w:rsidR="0096335D">
          <w:rPr>
            <w:webHidden/>
          </w:rPr>
          <w:tab/>
        </w:r>
        <w:r w:rsidR="0096335D">
          <w:rPr>
            <w:webHidden/>
          </w:rPr>
          <w:fldChar w:fldCharType="begin"/>
        </w:r>
        <w:r w:rsidR="0096335D">
          <w:rPr>
            <w:webHidden/>
          </w:rPr>
          <w:instrText xml:space="preserve"> PAGEREF _Toc92919176 \h </w:instrText>
        </w:r>
        <w:r w:rsidR="0096335D">
          <w:rPr>
            <w:webHidden/>
          </w:rPr>
        </w:r>
        <w:r w:rsidR="0096335D">
          <w:rPr>
            <w:webHidden/>
          </w:rPr>
          <w:fldChar w:fldCharType="separate"/>
        </w:r>
        <w:r w:rsidR="002A01EC">
          <w:rPr>
            <w:webHidden/>
          </w:rPr>
          <w:t>24</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77" w:history="1">
        <w:r w:rsidR="0096335D" w:rsidRPr="007F49E3">
          <w:rPr>
            <w:rStyle w:val="Hipervnculo"/>
            <w:rFonts w:ascii="Montserrat" w:hAnsi="Montserrat" w:cs="Arial"/>
            <w:lang w:val="es-ES_tradnl"/>
          </w:rPr>
          <w:t>4.2. Propuesta Técnica.</w:t>
        </w:r>
        <w:r w:rsidR="0096335D">
          <w:rPr>
            <w:webHidden/>
          </w:rPr>
          <w:tab/>
        </w:r>
        <w:r w:rsidR="0096335D">
          <w:rPr>
            <w:webHidden/>
          </w:rPr>
          <w:fldChar w:fldCharType="begin"/>
        </w:r>
        <w:r w:rsidR="0096335D">
          <w:rPr>
            <w:webHidden/>
          </w:rPr>
          <w:instrText xml:space="preserve"> PAGEREF _Toc92919177 \h </w:instrText>
        </w:r>
        <w:r w:rsidR="0096335D">
          <w:rPr>
            <w:webHidden/>
          </w:rPr>
        </w:r>
        <w:r w:rsidR="0096335D">
          <w:rPr>
            <w:webHidden/>
          </w:rPr>
          <w:fldChar w:fldCharType="separate"/>
        </w:r>
        <w:r w:rsidR="002A01EC">
          <w:rPr>
            <w:webHidden/>
          </w:rPr>
          <w:t>24</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78" w:history="1">
        <w:r w:rsidR="0096335D" w:rsidRPr="007F49E3">
          <w:rPr>
            <w:rStyle w:val="Hipervnculo"/>
            <w:rFonts w:ascii="Montserrat" w:hAnsi="Montserrat" w:cs="Arial"/>
          </w:rPr>
          <w:t>a.</w:t>
        </w:r>
        <w:r w:rsidR="0096335D">
          <w:rPr>
            <w:rFonts w:eastAsiaTheme="minorEastAsia"/>
            <w:i w:val="0"/>
            <w:iCs w:val="0"/>
            <w:sz w:val="22"/>
            <w:szCs w:val="22"/>
            <w:lang w:eastAsia="es-MX"/>
          </w:rPr>
          <w:tab/>
        </w:r>
        <w:r w:rsidR="0096335D" w:rsidRPr="007F49E3">
          <w:rPr>
            <w:rStyle w:val="Hipervnculo"/>
            <w:rFonts w:ascii="Montserrat" w:hAnsi="Montserrat" w:cs="Arial"/>
          </w:rPr>
          <w:t>Propuesta Técnica.</w:t>
        </w:r>
        <w:r w:rsidR="0096335D">
          <w:rPr>
            <w:webHidden/>
          </w:rPr>
          <w:tab/>
        </w:r>
        <w:r w:rsidR="0096335D">
          <w:rPr>
            <w:webHidden/>
          </w:rPr>
          <w:fldChar w:fldCharType="begin"/>
        </w:r>
        <w:r w:rsidR="0096335D">
          <w:rPr>
            <w:webHidden/>
          </w:rPr>
          <w:instrText xml:space="preserve"> PAGEREF _Toc92919178 \h </w:instrText>
        </w:r>
        <w:r w:rsidR="0096335D">
          <w:rPr>
            <w:webHidden/>
          </w:rPr>
        </w:r>
        <w:r w:rsidR="0096335D">
          <w:rPr>
            <w:webHidden/>
          </w:rPr>
          <w:fldChar w:fldCharType="separate"/>
        </w:r>
        <w:r w:rsidR="002A01EC">
          <w:rPr>
            <w:webHidden/>
          </w:rPr>
          <w:t>24</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79" w:history="1">
        <w:r w:rsidR="0096335D" w:rsidRPr="007F49E3">
          <w:rPr>
            <w:rStyle w:val="Hipervnculo"/>
            <w:rFonts w:ascii="Montserrat" w:hAnsi="Montserrat" w:cs="Arial"/>
            <w:lang w:val="es-ES"/>
          </w:rPr>
          <w:t>b.</w:t>
        </w:r>
        <w:r w:rsidR="0096335D">
          <w:rPr>
            <w:rFonts w:eastAsiaTheme="minorEastAsia"/>
            <w:i w:val="0"/>
            <w:iCs w:val="0"/>
            <w:sz w:val="22"/>
            <w:szCs w:val="22"/>
            <w:lang w:eastAsia="es-MX"/>
          </w:rPr>
          <w:tab/>
        </w:r>
        <w:r w:rsidR="0096335D" w:rsidRPr="007F49E3">
          <w:rPr>
            <w:rStyle w:val="Hipervnculo"/>
            <w:rFonts w:ascii="Montserrat" w:hAnsi="Montserrat" w:cs="Arial"/>
            <w:lang w:val="es-ES"/>
          </w:rPr>
          <w:t>Cumplimiento de normas.</w:t>
        </w:r>
        <w:r w:rsidR="0096335D">
          <w:rPr>
            <w:webHidden/>
          </w:rPr>
          <w:tab/>
        </w:r>
        <w:r w:rsidR="0096335D">
          <w:rPr>
            <w:webHidden/>
          </w:rPr>
          <w:fldChar w:fldCharType="begin"/>
        </w:r>
        <w:r w:rsidR="0096335D">
          <w:rPr>
            <w:webHidden/>
          </w:rPr>
          <w:instrText xml:space="preserve"> PAGEREF _Toc92919179 \h </w:instrText>
        </w:r>
        <w:r w:rsidR="0096335D">
          <w:rPr>
            <w:webHidden/>
          </w:rPr>
        </w:r>
        <w:r w:rsidR="0096335D">
          <w:rPr>
            <w:webHidden/>
          </w:rPr>
          <w:fldChar w:fldCharType="separate"/>
        </w:r>
        <w:r w:rsidR="002A01EC">
          <w:rPr>
            <w:webHidden/>
          </w:rPr>
          <w:t>24</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80" w:history="1">
        <w:r w:rsidR="0096335D" w:rsidRPr="007F49E3">
          <w:rPr>
            <w:rStyle w:val="Hipervnculo"/>
            <w:rFonts w:ascii="Montserrat" w:hAnsi="Montserrat" w:cs="Arial"/>
            <w:lang w:val="es-ES"/>
          </w:rPr>
          <w:t>c.</w:t>
        </w:r>
        <w:r w:rsidR="0096335D">
          <w:rPr>
            <w:rFonts w:eastAsiaTheme="minorEastAsia"/>
            <w:i w:val="0"/>
            <w:iCs w:val="0"/>
            <w:sz w:val="22"/>
            <w:szCs w:val="22"/>
            <w:lang w:eastAsia="es-MX"/>
          </w:rPr>
          <w:tab/>
        </w:r>
        <w:r w:rsidR="0096335D" w:rsidRPr="007F49E3">
          <w:rPr>
            <w:rStyle w:val="Hipervnculo"/>
            <w:rFonts w:ascii="Montserrat" w:hAnsi="Montserrat" w:cs="Arial"/>
            <w:lang w:val="es-ES"/>
          </w:rPr>
          <w:t>Registro Sanitario.</w:t>
        </w:r>
        <w:r w:rsidR="0096335D">
          <w:rPr>
            <w:webHidden/>
          </w:rPr>
          <w:tab/>
        </w:r>
        <w:r w:rsidR="0096335D">
          <w:rPr>
            <w:webHidden/>
          </w:rPr>
          <w:fldChar w:fldCharType="begin"/>
        </w:r>
        <w:r w:rsidR="0096335D">
          <w:rPr>
            <w:webHidden/>
          </w:rPr>
          <w:instrText xml:space="preserve"> PAGEREF _Toc92919180 \h </w:instrText>
        </w:r>
        <w:r w:rsidR="0096335D">
          <w:rPr>
            <w:webHidden/>
          </w:rPr>
        </w:r>
        <w:r w:rsidR="0096335D">
          <w:rPr>
            <w:webHidden/>
          </w:rPr>
          <w:fldChar w:fldCharType="separate"/>
        </w:r>
        <w:r w:rsidR="002A01EC">
          <w:rPr>
            <w:webHidden/>
          </w:rPr>
          <w:t>25</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81" w:history="1">
        <w:r w:rsidR="0096335D" w:rsidRPr="007F49E3">
          <w:rPr>
            <w:rStyle w:val="Hipervnculo"/>
            <w:rFonts w:ascii="Montserrat" w:hAnsi="Montserrat" w:cs="Arial"/>
            <w:lang w:val="es-ES"/>
          </w:rPr>
          <w:t>d.</w:t>
        </w:r>
        <w:r w:rsidR="0096335D">
          <w:rPr>
            <w:rFonts w:eastAsiaTheme="minorEastAsia"/>
            <w:i w:val="0"/>
            <w:iCs w:val="0"/>
            <w:sz w:val="22"/>
            <w:szCs w:val="22"/>
            <w:lang w:eastAsia="es-MX"/>
          </w:rPr>
          <w:tab/>
        </w:r>
        <w:r w:rsidR="0096335D" w:rsidRPr="007F49E3">
          <w:rPr>
            <w:rStyle w:val="Hipervnculo"/>
            <w:rFonts w:ascii="Montserrat" w:hAnsi="Montserrat" w:cs="Arial"/>
            <w:lang w:val="es-ES"/>
          </w:rPr>
          <w:t>Licencias y Avisos.</w:t>
        </w:r>
        <w:r w:rsidR="0096335D">
          <w:rPr>
            <w:webHidden/>
          </w:rPr>
          <w:tab/>
        </w:r>
        <w:r w:rsidR="0096335D">
          <w:rPr>
            <w:webHidden/>
          </w:rPr>
          <w:fldChar w:fldCharType="begin"/>
        </w:r>
        <w:r w:rsidR="0096335D">
          <w:rPr>
            <w:webHidden/>
          </w:rPr>
          <w:instrText xml:space="preserve"> PAGEREF _Toc92919181 \h </w:instrText>
        </w:r>
        <w:r w:rsidR="0096335D">
          <w:rPr>
            <w:webHidden/>
          </w:rPr>
        </w:r>
        <w:r w:rsidR="0096335D">
          <w:rPr>
            <w:webHidden/>
          </w:rPr>
          <w:fldChar w:fldCharType="separate"/>
        </w:r>
        <w:r w:rsidR="002A01EC">
          <w:rPr>
            <w:webHidden/>
          </w:rPr>
          <w:t>25</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82" w:history="1">
        <w:r w:rsidR="0096335D" w:rsidRPr="007F49E3">
          <w:rPr>
            <w:rStyle w:val="Hipervnculo"/>
            <w:rFonts w:ascii="Montserrat" w:hAnsi="Montserrat" w:cs="Arial"/>
          </w:rPr>
          <w:t>e.</w:t>
        </w:r>
        <w:r w:rsidR="0096335D">
          <w:rPr>
            <w:rFonts w:eastAsiaTheme="minorEastAsia"/>
            <w:i w:val="0"/>
            <w:iCs w:val="0"/>
            <w:sz w:val="22"/>
            <w:szCs w:val="22"/>
            <w:lang w:eastAsia="es-MX"/>
          </w:rPr>
          <w:tab/>
        </w:r>
        <w:r w:rsidR="0096335D" w:rsidRPr="007F49E3">
          <w:rPr>
            <w:rStyle w:val="Hipervnculo"/>
            <w:rFonts w:ascii="Montserrat" w:hAnsi="Montserrat" w:cs="Arial"/>
          </w:rPr>
          <w:t>Folletos o catálogos o fotografías o manuales, entre otros para comprobar las especificaciones técnicas requeridas.</w:t>
        </w:r>
        <w:r w:rsidR="0096335D">
          <w:rPr>
            <w:webHidden/>
          </w:rPr>
          <w:tab/>
        </w:r>
        <w:r w:rsidR="0096335D">
          <w:rPr>
            <w:webHidden/>
          </w:rPr>
          <w:fldChar w:fldCharType="begin"/>
        </w:r>
        <w:r w:rsidR="0096335D">
          <w:rPr>
            <w:webHidden/>
          </w:rPr>
          <w:instrText xml:space="preserve"> PAGEREF _Toc92919182 \h </w:instrText>
        </w:r>
        <w:r w:rsidR="0096335D">
          <w:rPr>
            <w:webHidden/>
          </w:rPr>
        </w:r>
        <w:r w:rsidR="0096335D">
          <w:rPr>
            <w:webHidden/>
          </w:rPr>
          <w:fldChar w:fldCharType="separate"/>
        </w:r>
        <w:r w:rsidR="002A01EC">
          <w:rPr>
            <w:webHidden/>
          </w:rPr>
          <w:t>25</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hyperlink w:anchor="_Toc92919183" w:history="1">
        <w:r w:rsidR="0096335D" w:rsidRPr="007F49E3">
          <w:rPr>
            <w:rStyle w:val="Hipervnculo"/>
            <w:rFonts w:ascii="Montserrat" w:hAnsi="Montserrat" w:cs="Arial"/>
          </w:rPr>
          <w:t>f.</w:t>
        </w:r>
        <w:r w:rsidR="0096335D">
          <w:rPr>
            <w:rFonts w:eastAsiaTheme="minorEastAsia"/>
            <w:i w:val="0"/>
            <w:iCs w:val="0"/>
            <w:sz w:val="22"/>
            <w:szCs w:val="22"/>
            <w:lang w:eastAsia="es-MX"/>
          </w:rPr>
          <w:tab/>
        </w:r>
        <w:r w:rsidR="0096335D" w:rsidRPr="007F49E3">
          <w:rPr>
            <w:rStyle w:val="Hipervnculo"/>
            <w:rFonts w:ascii="Montserrat" w:hAnsi="Montserrat" w:cs="Arial"/>
          </w:rPr>
          <w:t>Carta de Respaldo (Aplica sólo en caso de que el licitante no sea Titular del Registro Sanitario)</w:t>
        </w:r>
        <w:r w:rsidR="0096335D">
          <w:rPr>
            <w:webHidden/>
          </w:rPr>
          <w:tab/>
        </w:r>
        <w:r w:rsidR="0096335D">
          <w:rPr>
            <w:webHidden/>
          </w:rPr>
          <w:fldChar w:fldCharType="begin"/>
        </w:r>
        <w:r w:rsidR="0096335D">
          <w:rPr>
            <w:webHidden/>
          </w:rPr>
          <w:instrText xml:space="preserve"> PAGEREF _Toc92919183 \h </w:instrText>
        </w:r>
        <w:r w:rsidR="0096335D">
          <w:rPr>
            <w:webHidden/>
          </w:rPr>
        </w:r>
        <w:r w:rsidR="0096335D">
          <w:rPr>
            <w:webHidden/>
          </w:rPr>
          <w:fldChar w:fldCharType="separate"/>
        </w:r>
        <w:r w:rsidR="002A01EC">
          <w:rPr>
            <w:webHidden/>
          </w:rPr>
          <w:t>25</w:t>
        </w:r>
        <w:r w:rsidR="0096335D">
          <w:rPr>
            <w:webHidden/>
          </w:rPr>
          <w:fldChar w:fldCharType="end"/>
        </w:r>
      </w:hyperlink>
    </w:p>
    <w:p w:rsidR="0096335D" w:rsidRDefault="002E0D39">
      <w:pPr>
        <w:pStyle w:val="TDC3"/>
        <w:tabs>
          <w:tab w:val="left" w:pos="880"/>
          <w:tab w:val="right" w:leader="dot" w:pos="8828"/>
        </w:tabs>
        <w:rPr>
          <w:rFonts w:eastAsiaTheme="minorEastAsia"/>
          <w:i w:val="0"/>
          <w:iCs w:val="0"/>
          <w:sz w:val="22"/>
          <w:szCs w:val="22"/>
          <w:lang w:eastAsia="es-MX"/>
        </w:rPr>
      </w:pPr>
      <w:r>
        <w:fldChar w:fldCharType="begin"/>
      </w:r>
      <w:r>
        <w:instrText xml:space="preserve"> HYPERLINK \l "_Toc92919184" </w:instrText>
      </w:r>
      <w:r>
        <w:fldChar w:fldCharType="separate"/>
      </w:r>
      <w:r w:rsidR="0096335D" w:rsidRPr="007F49E3">
        <w:rPr>
          <w:rStyle w:val="Hipervnculo"/>
          <w:rFonts w:ascii="Montserrat" w:hAnsi="Montserrat" w:cs="Arial"/>
        </w:rPr>
        <w:t>g.</w:t>
      </w:r>
      <w:r w:rsidR="0096335D">
        <w:rPr>
          <w:rFonts w:eastAsiaTheme="minorEastAsia"/>
          <w:i w:val="0"/>
          <w:iCs w:val="0"/>
          <w:sz w:val="22"/>
          <w:szCs w:val="22"/>
          <w:lang w:eastAsia="es-MX"/>
        </w:rPr>
        <w:tab/>
      </w:r>
      <w:r w:rsidR="0096335D" w:rsidRPr="007F49E3">
        <w:rPr>
          <w:rStyle w:val="Hipervnculo"/>
          <w:rFonts w:ascii="Montserrat" w:hAnsi="Montserrat" w:cs="Arial"/>
        </w:rPr>
        <w:t>Oficio emitido por el InDRE, respecto a la evaluación del producto</w:t>
      </w:r>
      <w:r w:rsidR="0096335D">
        <w:rPr>
          <w:webHidden/>
        </w:rPr>
        <w:tab/>
      </w:r>
      <w:r w:rsidR="0096335D">
        <w:rPr>
          <w:webHidden/>
        </w:rPr>
        <w:fldChar w:fldCharType="begin"/>
      </w:r>
      <w:r w:rsidR="0096335D">
        <w:rPr>
          <w:webHidden/>
        </w:rPr>
        <w:instrText xml:space="preserve"> PAGEREF _Toc92919184 \h </w:instrText>
      </w:r>
      <w:r w:rsidR="0096335D">
        <w:rPr>
          <w:webHidden/>
        </w:rPr>
      </w:r>
      <w:r w:rsidR="0096335D">
        <w:rPr>
          <w:webHidden/>
        </w:rPr>
        <w:fldChar w:fldCharType="separate"/>
      </w:r>
      <w:ins w:id="0" w:author="Irma Erding Padilla" w:date="2022-01-14T16:25:00Z">
        <w:r w:rsidR="002A01EC">
          <w:rPr>
            <w:webHidden/>
          </w:rPr>
          <w:t>25</w:t>
        </w:r>
      </w:ins>
      <w:del w:id="1" w:author="Irma Erding Padilla" w:date="2022-01-14T16:25:00Z">
        <w:r w:rsidR="0096335D" w:rsidDel="002A01EC">
          <w:rPr>
            <w:webHidden/>
          </w:rPr>
          <w:delText>26</w:delText>
        </w:r>
      </w:del>
      <w:r w:rsidR="0096335D">
        <w:rPr>
          <w:webHidden/>
        </w:rPr>
        <w:fldChar w:fldCharType="end"/>
      </w:r>
      <w:r>
        <w:fldChar w:fldCharType="end"/>
      </w:r>
    </w:p>
    <w:p w:rsidR="0096335D" w:rsidRDefault="002E0D39">
      <w:pPr>
        <w:pStyle w:val="TDC2"/>
        <w:tabs>
          <w:tab w:val="right" w:leader="dot" w:pos="8828"/>
        </w:tabs>
        <w:rPr>
          <w:rFonts w:eastAsiaTheme="minorEastAsia"/>
          <w:smallCaps w:val="0"/>
          <w:sz w:val="22"/>
          <w:szCs w:val="22"/>
          <w:lang w:eastAsia="es-MX"/>
        </w:rPr>
      </w:pPr>
      <w:hyperlink w:anchor="_Toc92919185" w:history="1">
        <w:r w:rsidR="0096335D" w:rsidRPr="007F49E3">
          <w:rPr>
            <w:rStyle w:val="Hipervnculo"/>
            <w:rFonts w:ascii="Montserrat" w:hAnsi="Montserrat" w:cs="Arial"/>
            <w:lang w:val="es-ES_tradnl"/>
          </w:rPr>
          <w:t>4.3. Propuesta económica</w:t>
        </w:r>
        <w:r w:rsidR="0096335D">
          <w:rPr>
            <w:webHidden/>
          </w:rPr>
          <w:tab/>
        </w:r>
        <w:r w:rsidR="0096335D">
          <w:rPr>
            <w:webHidden/>
          </w:rPr>
          <w:fldChar w:fldCharType="begin"/>
        </w:r>
        <w:r w:rsidR="0096335D">
          <w:rPr>
            <w:webHidden/>
          </w:rPr>
          <w:instrText xml:space="preserve"> PAGEREF _Toc92919185 \h </w:instrText>
        </w:r>
        <w:r w:rsidR="0096335D">
          <w:rPr>
            <w:webHidden/>
          </w:rPr>
        </w:r>
        <w:r w:rsidR="0096335D">
          <w:rPr>
            <w:webHidden/>
          </w:rPr>
          <w:fldChar w:fldCharType="separate"/>
        </w:r>
        <w:r w:rsidR="002A01EC">
          <w:rPr>
            <w:webHidden/>
          </w:rPr>
          <w:t>26</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186" w:history="1">
        <w:r w:rsidR="0096335D" w:rsidRPr="007F49E3">
          <w:rPr>
            <w:rStyle w:val="Hipervnculo"/>
            <w:rFonts w:ascii="Montserrat" w:hAnsi="Montserrat" w:cs="Arial"/>
            <w:lang w:val="es-ES_tradnl"/>
          </w:rPr>
          <w:t>5. CRITERIOS ESPECÍFICOS CONFORME A LOS CUALES SE EVALUARÁN LAS PROPOSICIONES.</w:t>
        </w:r>
        <w:r w:rsidR="0096335D">
          <w:rPr>
            <w:webHidden/>
          </w:rPr>
          <w:tab/>
        </w:r>
        <w:r w:rsidR="0096335D">
          <w:rPr>
            <w:webHidden/>
          </w:rPr>
          <w:fldChar w:fldCharType="begin"/>
        </w:r>
        <w:r w:rsidR="0096335D">
          <w:rPr>
            <w:webHidden/>
          </w:rPr>
          <w:instrText xml:space="preserve"> PAGEREF _Toc92919186 \h </w:instrText>
        </w:r>
        <w:r w:rsidR="0096335D">
          <w:rPr>
            <w:webHidden/>
          </w:rPr>
        </w:r>
        <w:r w:rsidR="0096335D">
          <w:rPr>
            <w:webHidden/>
          </w:rPr>
          <w:fldChar w:fldCharType="separate"/>
        </w:r>
        <w:r w:rsidR="002A01EC">
          <w:rPr>
            <w:webHidden/>
          </w:rPr>
          <w:t>26</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87" w:history="1">
        <w:r w:rsidR="0096335D" w:rsidRPr="007F49E3">
          <w:rPr>
            <w:rStyle w:val="Hipervnculo"/>
            <w:rFonts w:ascii="Montserrat" w:hAnsi="Montserrat" w:cs="Arial"/>
            <w:lang w:val="es-ES_tradnl"/>
          </w:rPr>
          <w:t>5.1. Evaluación legal</w:t>
        </w:r>
        <w:r w:rsidR="0096335D">
          <w:rPr>
            <w:webHidden/>
          </w:rPr>
          <w:tab/>
        </w:r>
        <w:r w:rsidR="0096335D">
          <w:rPr>
            <w:webHidden/>
          </w:rPr>
          <w:fldChar w:fldCharType="begin"/>
        </w:r>
        <w:r w:rsidR="0096335D">
          <w:rPr>
            <w:webHidden/>
          </w:rPr>
          <w:instrText xml:space="preserve"> PAGEREF _Toc92919187 \h </w:instrText>
        </w:r>
        <w:r w:rsidR="0096335D">
          <w:rPr>
            <w:webHidden/>
          </w:rPr>
        </w:r>
        <w:r w:rsidR="0096335D">
          <w:rPr>
            <w:webHidden/>
          </w:rPr>
          <w:fldChar w:fldCharType="separate"/>
        </w:r>
        <w:r w:rsidR="002A01EC">
          <w:rPr>
            <w:webHidden/>
          </w:rPr>
          <w:t>26</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88" w:history="1">
        <w:r w:rsidR="0096335D" w:rsidRPr="007F49E3">
          <w:rPr>
            <w:rStyle w:val="Hipervnculo"/>
            <w:rFonts w:ascii="Montserrat" w:hAnsi="Montserrat" w:cs="Arial"/>
            <w:lang w:val="es-ES_tradnl"/>
          </w:rPr>
          <w:t>5.2. Evaluación de la propuesta técnica.</w:t>
        </w:r>
        <w:r w:rsidR="0096335D">
          <w:rPr>
            <w:webHidden/>
          </w:rPr>
          <w:tab/>
        </w:r>
        <w:r w:rsidR="0096335D">
          <w:rPr>
            <w:webHidden/>
          </w:rPr>
          <w:fldChar w:fldCharType="begin"/>
        </w:r>
        <w:r w:rsidR="0096335D">
          <w:rPr>
            <w:webHidden/>
          </w:rPr>
          <w:instrText xml:space="preserve"> PAGEREF _Toc92919188 \h </w:instrText>
        </w:r>
        <w:r w:rsidR="0096335D">
          <w:rPr>
            <w:webHidden/>
          </w:rPr>
        </w:r>
        <w:r w:rsidR="0096335D">
          <w:rPr>
            <w:webHidden/>
          </w:rPr>
          <w:fldChar w:fldCharType="separate"/>
        </w:r>
        <w:r w:rsidR="002A01EC">
          <w:rPr>
            <w:webHidden/>
          </w:rPr>
          <w:t>27</w:t>
        </w:r>
        <w:r w:rsidR="0096335D">
          <w:rPr>
            <w:webHidden/>
          </w:rPr>
          <w:fldChar w:fldCharType="end"/>
        </w:r>
      </w:hyperlink>
    </w:p>
    <w:p w:rsidR="0096335D" w:rsidRDefault="002E0D39">
      <w:pPr>
        <w:pStyle w:val="TDC2"/>
        <w:tabs>
          <w:tab w:val="right" w:leader="dot" w:pos="8828"/>
        </w:tabs>
        <w:rPr>
          <w:rFonts w:eastAsiaTheme="minorEastAsia"/>
          <w:smallCaps w:val="0"/>
          <w:sz w:val="22"/>
          <w:szCs w:val="22"/>
          <w:lang w:eastAsia="es-MX"/>
        </w:rPr>
      </w:pPr>
      <w:hyperlink w:anchor="_Toc92919189" w:history="1">
        <w:r w:rsidR="0096335D" w:rsidRPr="007F49E3">
          <w:rPr>
            <w:rStyle w:val="Hipervnculo"/>
            <w:rFonts w:ascii="Montserrat" w:hAnsi="Montserrat" w:cs="Arial"/>
            <w:lang w:val="es-ES_tradnl"/>
          </w:rPr>
          <w:t>5.3. Evaluación de la propuesta económica.</w:t>
        </w:r>
        <w:r w:rsidR="0096335D">
          <w:rPr>
            <w:webHidden/>
          </w:rPr>
          <w:tab/>
        </w:r>
        <w:r w:rsidR="0096335D">
          <w:rPr>
            <w:webHidden/>
          </w:rPr>
          <w:fldChar w:fldCharType="begin"/>
        </w:r>
        <w:r w:rsidR="0096335D">
          <w:rPr>
            <w:webHidden/>
          </w:rPr>
          <w:instrText xml:space="preserve"> PAGEREF _Toc92919189 \h </w:instrText>
        </w:r>
        <w:r w:rsidR="0096335D">
          <w:rPr>
            <w:webHidden/>
          </w:rPr>
        </w:r>
        <w:r w:rsidR="0096335D">
          <w:rPr>
            <w:webHidden/>
          </w:rPr>
          <w:fldChar w:fldCharType="separate"/>
        </w:r>
        <w:r w:rsidR="002A01EC">
          <w:rPr>
            <w:webHidden/>
          </w:rPr>
          <w:t>27</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190" w:history="1">
        <w:r w:rsidR="0096335D" w:rsidRPr="007F49E3">
          <w:rPr>
            <w:rStyle w:val="Hipervnculo"/>
            <w:rFonts w:ascii="Montserrat" w:hAnsi="Montserrat" w:cs="Arial"/>
            <w:lang w:val="es-ES_tradnl"/>
          </w:rPr>
          <w:t>6. CAUSALES EXPRESAS DE DESECHAMIENTO.</w:t>
        </w:r>
        <w:r w:rsidR="0096335D">
          <w:rPr>
            <w:webHidden/>
          </w:rPr>
          <w:tab/>
        </w:r>
        <w:r w:rsidR="0096335D">
          <w:rPr>
            <w:webHidden/>
          </w:rPr>
          <w:fldChar w:fldCharType="begin"/>
        </w:r>
        <w:r w:rsidR="0096335D">
          <w:rPr>
            <w:webHidden/>
          </w:rPr>
          <w:instrText xml:space="preserve"> PAGEREF _Toc92919190 \h </w:instrText>
        </w:r>
        <w:r w:rsidR="0096335D">
          <w:rPr>
            <w:webHidden/>
          </w:rPr>
        </w:r>
        <w:r w:rsidR="0096335D">
          <w:rPr>
            <w:webHidden/>
          </w:rPr>
          <w:fldChar w:fldCharType="separate"/>
        </w:r>
        <w:r w:rsidR="002A01EC">
          <w:rPr>
            <w:webHidden/>
          </w:rPr>
          <w:t>28</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191" w:history="1">
        <w:r w:rsidR="0096335D" w:rsidRPr="007F49E3">
          <w:rPr>
            <w:rStyle w:val="Hipervnculo"/>
            <w:rFonts w:ascii="Montserrat" w:hAnsi="Montserrat" w:cs="Arial"/>
            <w:lang w:val="es-ES_tradnl"/>
          </w:rPr>
          <w:t>7. DE LA ADJUDICACIÓN.</w:t>
        </w:r>
        <w:r w:rsidR="0096335D">
          <w:rPr>
            <w:webHidden/>
          </w:rPr>
          <w:tab/>
        </w:r>
        <w:r w:rsidR="0096335D">
          <w:rPr>
            <w:webHidden/>
          </w:rPr>
          <w:fldChar w:fldCharType="begin"/>
        </w:r>
        <w:r w:rsidR="0096335D">
          <w:rPr>
            <w:webHidden/>
          </w:rPr>
          <w:instrText xml:space="preserve"> PAGEREF _Toc92919191 \h </w:instrText>
        </w:r>
        <w:r w:rsidR="0096335D">
          <w:rPr>
            <w:webHidden/>
          </w:rPr>
        </w:r>
        <w:r w:rsidR="0096335D">
          <w:rPr>
            <w:webHidden/>
          </w:rPr>
          <w:fldChar w:fldCharType="separate"/>
        </w:r>
        <w:r w:rsidR="002A01EC">
          <w:rPr>
            <w:webHidden/>
          </w:rPr>
          <w:t>31</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192" w:history="1">
        <w:r w:rsidR="0096335D" w:rsidRPr="007F49E3">
          <w:rPr>
            <w:rStyle w:val="Hipervnculo"/>
            <w:rFonts w:ascii="Montserrat" w:hAnsi="Montserrat" w:cs="Arial"/>
            <w:lang w:val="es-ES_tradnl"/>
          </w:rPr>
          <w:t>8. INCONFORMIDADES.</w:t>
        </w:r>
        <w:r w:rsidR="0096335D">
          <w:rPr>
            <w:webHidden/>
          </w:rPr>
          <w:tab/>
        </w:r>
        <w:r w:rsidR="0096335D">
          <w:rPr>
            <w:webHidden/>
          </w:rPr>
          <w:fldChar w:fldCharType="begin"/>
        </w:r>
        <w:r w:rsidR="0096335D">
          <w:rPr>
            <w:webHidden/>
          </w:rPr>
          <w:instrText xml:space="preserve"> PAGEREF _Toc92919192 \h </w:instrText>
        </w:r>
        <w:r w:rsidR="0096335D">
          <w:rPr>
            <w:webHidden/>
          </w:rPr>
        </w:r>
        <w:r w:rsidR="0096335D">
          <w:rPr>
            <w:webHidden/>
          </w:rPr>
          <w:fldChar w:fldCharType="separate"/>
        </w:r>
        <w:r w:rsidR="002A01EC">
          <w:rPr>
            <w:webHidden/>
          </w:rPr>
          <w:t>31</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r>
        <w:fldChar w:fldCharType="begin"/>
      </w:r>
      <w:r>
        <w:instrText xml:space="preserve"> HYPERLINK \l "_Toc92919193" </w:instrText>
      </w:r>
      <w:r>
        <w:fldChar w:fldCharType="separate"/>
      </w:r>
      <w:r w:rsidR="0096335D" w:rsidRPr="007F49E3">
        <w:rPr>
          <w:rStyle w:val="Hipervnculo"/>
          <w:rFonts w:ascii="Montserrat" w:hAnsi="Montserrat" w:cs="Arial"/>
          <w:lang w:val="es-ES_tradnl"/>
        </w:rPr>
        <w:t>9. DECLARACIÓN DE DESIERTA O CANCELACIÓN DE LA LICITACIÓN, O PARTIDA(S).</w:t>
      </w:r>
      <w:r w:rsidR="0096335D">
        <w:rPr>
          <w:webHidden/>
        </w:rPr>
        <w:tab/>
      </w:r>
      <w:r w:rsidR="0096335D">
        <w:rPr>
          <w:webHidden/>
        </w:rPr>
        <w:fldChar w:fldCharType="begin"/>
      </w:r>
      <w:r w:rsidR="0096335D">
        <w:rPr>
          <w:webHidden/>
        </w:rPr>
        <w:instrText xml:space="preserve"> PAGEREF _Toc92919193 \h </w:instrText>
      </w:r>
      <w:r w:rsidR="0096335D">
        <w:rPr>
          <w:webHidden/>
        </w:rPr>
      </w:r>
      <w:r w:rsidR="0096335D">
        <w:rPr>
          <w:webHidden/>
        </w:rPr>
        <w:fldChar w:fldCharType="separate"/>
      </w:r>
      <w:ins w:id="2" w:author="Irma Erding Padilla" w:date="2022-01-14T16:25:00Z">
        <w:r w:rsidR="002A01EC">
          <w:rPr>
            <w:webHidden/>
          </w:rPr>
          <w:t>31</w:t>
        </w:r>
      </w:ins>
      <w:del w:id="3" w:author="Irma Erding Padilla" w:date="2022-01-14T16:25:00Z">
        <w:r w:rsidR="0096335D" w:rsidDel="002A01EC">
          <w:rPr>
            <w:webHidden/>
          </w:rPr>
          <w:delText>32</w:delText>
        </w:r>
      </w:del>
      <w:r w:rsidR="0096335D">
        <w:rPr>
          <w:webHidden/>
        </w:rPr>
        <w:fldChar w:fldCharType="end"/>
      </w:r>
      <w:r>
        <w:fldChar w:fldCharType="end"/>
      </w:r>
    </w:p>
    <w:p w:rsidR="0096335D" w:rsidRDefault="002E0D39">
      <w:pPr>
        <w:pStyle w:val="TDC1"/>
        <w:tabs>
          <w:tab w:val="right" w:leader="dot" w:pos="8828"/>
        </w:tabs>
        <w:rPr>
          <w:rFonts w:eastAsiaTheme="minorEastAsia"/>
          <w:b w:val="0"/>
          <w:bCs w:val="0"/>
          <w:caps w:val="0"/>
          <w:sz w:val="22"/>
          <w:szCs w:val="22"/>
          <w:lang w:eastAsia="es-MX"/>
        </w:rPr>
      </w:pPr>
      <w:hyperlink w:anchor="_Toc92919194" w:history="1">
        <w:r w:rsidR="0096335D" w:rsidRPr="007F49E3">
          <w:rPr>
            <w:rStyle w:val="Hipervnculo"/>
            <w:rFonts w:ascii="Montserrat" w:hAnsi="Montserrat" w:cs="Arial"/>
            <w:lang w:val="es-ES_tradnl"/>
          </w:rPr>
          <w:t>10. FORMATOS QUE FACILITARÁN Y AGILIZARÁN LA PRESENTACIÓN Y RECEPCIÓN DE LAS PROPOSICIONES.</w:t>
        </w:r>
        <w:r w:rsidR="0096335D">
          <w:rPr>
            <w:webHidden/>
          </w:rPr>
          <w:tab/>
        </w:r>
        <w:r w:rsidR="0096335D">
          <w:rPr>
            <w:webHidden/>
          </w:rPr>
          <w:fldChar w:fldCharType="begin"/>
        </w:r>
        <w:r w:rsidR="0096335D">
          <w:rPr>
            <w:webHidden/>
          </w:rPr>
          <w:instrText xml:space="preserve"> PAGEREF _Toc92919194 \h </w:instrText>
        </w:r>
        <w:r w:rsidR="0096335D">
          <w:rPr>
            <w:webHidden/>
          </w:rPr>
        </w:r>
        <w:r w:rsidR="0096335D">
          <w:rPr>
            <w:webHidden/>
          </w:rPr>
          <w:fldChar w:fldCharType="separate"/>
        </w:r>
        <w:r w:rsidR="002A01EC">
          <w:rPr>
            <w:webHidden/>
          </w:rPr>
          <w:t>32</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195" w:history="1">
        <w:r w:rsidR="0096335D" w:rsidRPr="007F49E3">
          <w:rPr>
            <w:rStyle w:val="Hipervnculo"/>
            <w:rFonts w:ascii="Montserrat" w:hAnsi="Montserrat" w:cs="Arial"/>
            <w:lang w:val="es-ES_tradnl"/>
          </w:rPr>
          <w:t>11. DOCUMENTOS QUE FORMAN PARTE DE LA CONVOCATORIA</w:t>
        </w:r>
        <w:r w:rsidR="0096335D">
          <w:rPr>
            <w:webHidden/>
          </w:rPr>
          <w:tab/>
        </w:r>
        <w:r w:rsidR="0096335D">
          <w:rPr>
            <w:webHidden/>
          </w:rPr>
          <w:fldChar w:fldCharType="begin"/>
        </w:r>
        <w:r w:rsidR="0096335D">
          <w:rPr>
            <w:webHidden/>
          </w:rPr>
          <w:instrText xml:space="preserve"> PAGEREF _Toc92919195 \h </w:instrText>
        </w:r>
        <w:r w:rsidR="0096335D">
          <w:rPr>
            <w:webHidden/>
          </w:rPr>
        </w:r>
        <w:r w:rsidR="0096335D">
          <w:rPr>
            <w:webHidden/>
          </w:rPr>
          <w:fldChar w:fldCharType="separate"/>
        </w:r>
        <w:r w:rsidR="002A01EC">
          <w:rPr>
            <w:webHidden/>
          </w:rPr>
          <w:t>32</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196" w:history="1">
        <w:r w:rsidR="0096335D" w:rsidRPr="007F49E3">
          <w:rPr>
            <w:rStyle w:val="Hipervnculo"/>
            <w:rFonts w:ascii="Montserrat" w:hAnsi="Montserrat" w:cs="Arial"/>
            <w:lang w:val="es-ES_tradnl"/>
          </w:rPr>
          <w:t>12. NOTA INFORMATIVA OCDE.</w:t>
        </w:r>
        <w:r w:rsidR="0096335D">
          <w:rPr>
            <w:webHidden/>
          </w:rPr>
          <w:tab/>
        </w:r>
        <w:r w:rsidR="0096335D">
          <w:rPr>
            <w:webHidden/>
          </w:rPr>
          <w:fldChar w:fldCharType="begin"/>
        </w:r>
        <w:r w:rsidR="0096335D">
          <w:rPr>
            <w:webHidden/>
          </w:rPr>
          <w:instrText xml:space="preserve"> PAGEREF _Toc92919196 \h </w:instrText>
        </w:r>
        <w:r w:rsidR="0096335D">
          <w:rPr>
            <w:webHidden/>
          </w:rPr>
        </w:r>
        <w:r w:rsidR="0096335D">
          <w:rPr>
            <w:webHidden/>
          </w:rPr>
          <w:fldChar w:fldCharType="separate"/>
        </w:r>
        <w:r w:rsidR="002A01EC">
          <w:rPr>
            <w:webHidden/>
          </w:rPr>
          <w:t>33</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197" w:history="1">
        <w:r w:rsidR="0096335D" w:rsidRPr="007F49E3">
          <w:rPr>
            <w:rStyle w:val="Hipervnculo"/>
            <w:rFonts w:ascii="Montserrat" w:hAnsi="Montserrat" w:cs="Arial"/>
            <w:lang w:val="es-ES_tradnl"/>
          </w:rPr>
          <w:t>13. PROTOCOLO DE ACTUACIÓN EN MATERIA DE CONTRATACIONES PÚBLICAS Y OTORGAMIENTO Y PRÓRROGA DE LICENCIAS, PERMISOS, AUTORIZACIONES Y CONCESIONES.</w:t>
        </w:r>
        <w:r w:rsidR="0096335D">
          <w:rPr>
            <w:webHidden/>
          </w:rPr>
          <w:tab/>
        </w:r>
        <w:r w:rsidR="0096335D">
          <w:rPr>
            <w:webHidden/>
          </w:rPr>
          <w:fldChar w:fldCharType="begin"/>
        </w:r>
        <w:r w:rsidR="0096335D">
          <w:rPr>
            <w:webHidden/>
          </w:rPr>
          <w:instrText xml:space="preserve"> PAGEREF _Toc92919197 \h </w:instrText>
        </w:r>
        <w:r w:rsidR="0096335D">
          <w:rPr>
            <w:webHidden/>
          </w:rPr>
        </w:r>
        <w:r w:rsidR="0096335D">
          <w:rPr>
            <w:webHidden/>
          </w:rPr>
          <w:fldChar w:fldCharType="separate"/>
        </w:r>
        <w:r w:rsidR="002A01EC">
          <w:rPr>
            <w:webHidden/>
          </w:rPr>
          <w:t>33</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198" w:history="1">
        <w:r w:rsidR="0096335D" w:rsidRPr="007F49E3">
          <w:rPr>
            <w:rStyle w:val="Hipervnculo"/>
            <w:rFonts w:ascii="Montserrat" w:hAnsi="Montserrat" w:cs="Arial"/>
            <w:lang w:val="es-ES_tradnl"/>
          </w:rPr>
          <w:t>14. AVISO DE PRIVACIDAD SIMPLIFICADO DE LOS PROCEDIMIENTOS DE ADQUISICIONES DE BIENES, ARRENDAMIENTOS Y CONTRATACIÓN DE SERVICIOS.</w:t>
        </w:r>
        <w:r w:rsidR="0096335D">
          <w:rPr>
            <w:webHidden/>
          </w:rPr>
          <w:tab/>
        </w:r>
        <w:r w:rsidR="0096335D">
          <w:rPr>
            <w:webHidden/>
          </w:rPr>
          <w:fldChar w:fldCharType="begin"/>
        </w:r>
        <w:r w:rsidR="0096335D">
          <w:rPr>
            <w:webHidden/>
          </w:rPr>
          <w:instrText xml:space="preserve"> PAGEREF _Toc92919198 \h </w:instrText>
        </w:r>
        <w:r w:rsidR="0096335D">
          <w:rPr>
            <w:webHidden/>
          </w:rPr>
        </w:r>
        <w:r w:rsidR="0096335D">
          <w:rPr>
            <w:webHidden/>
          </w:rPr>
          <w:fldChar w:fldCharType="separate"/>
        </w:r>
        <w:r w:rsidR="002A01EC">
          <w:rPr>
            <w:webHidden/>
          </w:rPr>
          <w:t>34</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199" w:history="1">
        <w:r w:rsidR="0096335D" w:rsidRPr="007F49E3">
          <w:rPr>
            <w:rStyle w:val="Hipervnculo"/>
            <w:rFonts w:ascii="Montserrat" w:hAnsi="Montserrat" w:cs="Arial"/>
          </w:rPr>
          <w:t>ANEXO I REQUERIMIENTO</w:t>
        </w:r>
        <w:r w:rsidR="0096335D">
          <w:rPr>
            <w:webHidden/>
          </w:rPr>
          <w:tab/>
        </w:r>
        <w:r w:rsidR="0096335D">
          <w:rPr>
            <w:webHidden/>
          </w:rPr>
          <w:fldChar w:fldCharType="begin"/>
        </w:r>
        <w:r w:rsidR="0096335D">
          <w:rPr>
            <w:webHidden/>
          </w:rPr>
          <w:instrText xml:space="preserve"> PAGEREF _Toc92919199 \h </w:instrText>
        </w:r>
        <w:r w:rsidR="0096335D">
          <w:rPr>
            <w:webHidden/>
          </w:rPr>
        </w:r>
        <w:r w:rsidR="0096335D">
          <w:rPr>
            <w:webHidden/>
          </w:rPr>
          <w:fldChar w:fldCharType="separate"/>
        </w:r>
        <w:r w:rsidR="002A01EC">
          <w:rPr>
            <w:webHidden/>
          </w:rPr>
          <w:t>36</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00" w:history="1">
        <w:r w:rsidR="0096335D" w:rsidRPr="007F49E3">
          <w:rPr>
            <w:rStyle w:val="Hipervnculo"/>
            <w:rFonts w:ascii="Montserrat" w:hAnsi="Montserrat" w:cs="Arial"/>
            <w:lang w:val="es-ES"/>
          </w:rPr>
          <w:t>ANEXO II  MANIFESTACIÓN DE INTERÉS EN PARTICIPAR EN LA LICITACIÓN</w:t>
        </w:r>
        <w:r w:rsidR="0096335D">
          <w:rPr>
            <w:webHidden/>
          </w:rPr>
          <w:tab/>
        </w:r>
        <w:r w:rsidR="0096335D">
          <w:rPr>
            <w:webHidden/>
          </w:rPr>
          <w:fldChar w:fldCharType="begin"/>
        </w:r>
        <w:r w:rsidR="0096335D">
          <w:rPr>
            <w:webHidden/>
          </w:rPr>
          <w:instrText xml:space="preserve"> PAGEREF _Toc92919200 \h </w:instrText>
        </w:r>
        <w:r w:rsidR="0096335D">
          <w:rPr>
            <w:webHidden/>
          </w:rPr>
        </w:r>
        <w:r w:rsidR="0096335D">
          <w:rPr>
            <w:webHidden/>
          </w:rPr>
          <w:fldChar w:fldCharType="separate"/>
        </w:r>
        <w:r w:rsidR="002A01EC">
          <w:rPr>
            <w:webHidden/>
          </w:rPr>
          <w:t>37</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01" w:history="1">
        <w:r w:rsidR="0096335D" w:rsidRPr="007F49E3">
          <w:rPr>
            <w:rStyle w:val="Hipervnculo"/>
            <w:rFonts w:ascii="Montserrat" w:hAnsi="Montserrat" w:cs="Arial"/>
          </w:rPr>
          <w:t xml:space="preserve">ANEXO III  </w:t>
        </w:r>
        <w:r w:rsidR="0096335D" w:rsidRPr="007F49E3">
          <w:rPr>
            <w:rStyle w:val="Hipervnculo"/>
            <w:rFonts w:ascii="Montserrat" w:hAnsi="Montserrat" w:cs="Arial"/>
            <w:lang w:val="es-ES"/>
          </w:rPr>
          <w:t>FORMATO DE SOLICITUD DE ACLARACIONES A LA CONVOCATORIA</w:t>
        </w:r>
        <w:r w:rsidR="0096335D">
          <w:rPr>
            <w:webHidden/>
          </w:rPr>
          <w:tab/>
        </w:r>
        <w:r w:rsidR="0096335D">
          <w:rPr>
            <w:webHidden/>
          </w:rPr>
          <w:fldChar w:fldCharType="begin"/>
        </w:r>
        <w:r w:rsidR="0096335D">
          <w:rPr>
            <w:webHidden/>
          </w:rPr>
          <w:instrText xml:space="preserve"> PAGEREF _Toc92919201 \h </w:instrText>
        </w:r>
        <w:r w:rsidR="0096335D">
          <w:rPr>
            <w:webHidden/>
          </w:rPr>
        </w:r>
        <w:r w:rsidR="0096335D">
          <w:rPr>
            <w:webHidden/>
          </w:rPr>
          <w:fldChar w:fldCharType="separate"/>
        </w:r>
        <w:r w:rsidR="002A01EC">
          <w:rPr>
            <w:webHidden/>
          </w:rPr>
          <w:t>38</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02" w:history="1">
        <w:r w:rsidR="0096335D" w:rsidRPr="007F49E3">
          <w:rPr>
            <w:rStyle w:val="Hipervnculo"/>
            <w:rFonts w:ascii="Montserrat" w:hAnsi="Montserrat" w:cs="Arial"/>
          </w:rPr>
          <w:t>ANEXO</w:t>
        </w:r>
        <w:r w:rsidR="0096335D" w:rsidRPr="007F49E3">
          <w:rPr>
            <w:rStyle w:val="Hipervnculo"/>
            <w:rFonts w:ascii="Montserrat" w:hAnsi="Montserrat" w:cs="Arial"/>
            <w:lang w:val="es-ES"/>
          </w:rPr>
          <w:t xml:space="preserve"> IV  </w:t>
        </w:r>
        <w:r w:rsidR="0096335D" w:rsidRPr="007F49E3">
          <w:rPr>
            <w:rStyle w:val="Hipervnculo"/>
            <w:rFonts w:ascii="Montserrat" w:hAnsi="Montserrat" w:cs="Arial"/>
          </w:rPr>
          <w:t>MODELO DE CONVENIO DE PARTICIPACIÓN CONJUNTA</w:t>
        </w:r>
        <w:r w:rsidR="0096335D">
          <w:rPr>
            <w:webHidden/>
          </w:rPr>
          <w:tab/>
        </w:r>
        <w:r w:rsidR="0096335D">
          <w:rPr>
            <w:webHidden/>
          </w:rPr>
          <w:fldChar w:fldCharType="begin"/>
        </w:r>
        <w:r w:rsidR="0096335D">
          <w:rPr>
            <w:webHidden/>
          </w:rPr>
          <w:instrText xml:space="preserve"> PAGEREF _Toc92919202 \h </w:instrText>
        </w:r>
        <w:r w:rsidR="0096335D">
          <w:rPr>
            <w:webHidden/>
          </w:rPr>
        </w:r>
        <w:r w:rsidR="0096335D">
          <w:rPr>
            <w:webHidden/>
          </w:rPr>
          <w:fldChar w:fldCharType="separate"/>
        </w:r>
        <w:r w:rsidR="002A01EC">
          <w:rPr>
            <w:webHidden/>
          </w:rPr>
          <w:t>39</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03" w:history="1">
        <w:r w:rsidR="0096335D" w:rsidRPr="007F49E3">
          <w:rPr>
            <w:rStyle w:val="Hipervnculo"/>
            <w:rFonts w:ascii="Montserrat" w:hAnsi="Montserrat" w:cs="Arial"/>
          </w:rPr>
          <w:t>ANEXO</w:t>
        </w:r>
        <w:r w:rsidR="0096335D" w:rsidRPr="007F49E3">
          <w:rPr>
            <w:rStyle w:val="Hipervnculo"/>
            <w:rFonts w:ascii="Montserrat" w:hAnsi="Montserrat" w:cs="Arial"/>
            <w:lang w:val="es-ES"/>
          </w:rPr>
          <w:t xml:space="preserve"> V  ACREDITAMIENTO DE PERSONALIDAD JURÍDICA Y DATOS DE NOTIFICACIÓN</w:t>
        </w:r>
        <w:r w:rsidR="0096335D">
          <w:rPr>
            <w:webHidden/>
          </w:rPr>
          <w:tab/>
        </w:r>
        <w:r w:rsidR="0096335D">
          <w:rPr>
            <w:webHidden/>
          </w:rPr>
          <w:fldChar w:fldCharType="begin"/>
        </w:r>
        <w:r w:rsidR="0096335D">
          <w:rPr>
            <w:webHidden/>
          </w:rPr>
          <w:instrText xml:space="preserve"> PAGEREF _Toc92919203 \h </w:instrText>
        </w:r>
        <w:r w:rsidR="0096335D">
          <w:rPr>
            <w:webHidden/>
          </w:rPr>
        </w:r>
        <w:r w:rsidR="0096335D">
          <w:rPr>
            <w:webHidden/>
          </w:rPr>
          <w:fldChar w:fldCharType="separate"/>
        </w:r>
        <w:r w:rsidR="002A01EC">
          <w:rPr>
            <w:webHidden/>
          </w:rPr>
          <w:t>43</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04" w:history="1">
        <w:r w:rsidR="0096335D" w:rsidRPr="007F49E3">
          <w:rPr>
            <w:rStyle w:val="Hipervnculo"/>
            <w:rFonts w:ascii="Montserrat" w:hAnsi="Montserrat" w:cs="Arial"/>
          </w:rPr>
          <w:t>ANEXO VI  MANIFESTACIÓN DE ORIGEN DE LOS BIENES</w:t>
        </w:r>
        <w:r w:rsidR="0096335D">
          <w:rPr>
            <w:webHidden/>
          </w:rPr>
          <w:tab/>
        </w:r>
        <w:r w:rsidR="0096335D">
          <w:rPr>
            <w:webHidden/>
          </w:rPr>
          <w:fldChar w:fldCharType="begin"/>
        </w:r>
        <w:r w:rsidR="0096335D">
          <w:rPr>
            <w:webHidden/>
          </w:rPr>
          <w:instrText xml:space="preserve"> PAGEREF _Toc92919204 \h </w:instrText>
        </w:r>
        <w:r w:rsidR="0096335D">
          <w:rPr>
            <w:webHidden/>
          </w:rPr>
        </w:r>
        <w:r w:rsidR="0096335D">
          <w:rPr>
            <w:webHidden/>
          </w:rPr>
          <w:fldChar w:fldCharType="separate"/>
        </w:r>
        <w:r w:rsidR="002A01EC">
          <w:rPr>
            <w:webHidden/>
          </w:rPr>
          <w:t>44</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05" w:history="1">
        <w:r w:rsidR="0096335D" w:rsidRPr="007F49E3">
          <w:rPr>
            <w:rStyle w:val="Hipervnculo"/>
            <w:rFonts w:ascii="Montserrat" w:hAnsi="Montserrat" w:cs="Arial"/>
          </w:rPr>
          <w:t>ANEXO VII  MANIFESTACIÓN DE ORIGEN DE LOS BIENES</w:t>
        </w:r>
        <w:r w:rsidR="0096335D">
          <w:rPr>
            <w:webHidden/>
          </w:rPr>
          <w:tab/>
        </w:r>
        <w:r w:rsidR="0096335D">
          <w:rPr>
            <w:webHidden/>
          </w:rPr>
          <w:fldChar w:fldCharType="begin"/>
        </w:r>
        <w:r w:rsidR="0096335D">
          <w:rPr>
            <w:webHidden/>
          </w:rPr>
          <w:instrText xml:space="preserve"> PAGEREF _Toc92919205 \h </w:instrText>
        </w:r>
        <w:r w:rsidR="0096335D">
          <w:rPr>
            <w:webHidden/>
          </w:rPr>
        </w:r>
        <w:r w:rsidR="0096335D">
          <w:rPr>
            <w:webHidden/>
          </w:rPr>
          <w:fldChar w:fldCharType="separate"/>
        </w:r>
        <w:r w:rsidR="002A01EC">
          <w:rPr>
            <w:webHidden/>
          </w:rPr>
          <w:t>46</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06" w:history="1">
        <w:r w:rsidR="0096335D" w:rsidRPr="007F49E3">
          <w:rPr>
            <w:rStyle w:val="Hipervnculo"/>
            <w:rFonts w:ascii="Montserrat" w:hAnsi="Montserrat" w:cs="Arial"/>
          </w:rPr>
          <w:t xml:space="preserve">ANEXO VIII  </w:t>
        </w:r>
        <w:r w:rsidR="0096335D" w:rsidRPr="007F49E3">
          <w:rPr>
            <w:rStyle w:val="Hipervnculo"/>
            <w:rFonts w:ascii="Montserrat" w:hAnsi="Montserrat" w:cs="Arial"/>
            <w:lang w:val="es-ES"/>
          </w:rPr>
          <w:t>ESCRITO DE LOS SUPUESTOS ESTABLECIDOS EN LOS ARTÍCULOS 50 Y 60 DE LA LAASSP</w:t>
        </w:r>
        <w:r w:rsidR="0096335D">
          <w:rPr>
            <w:webHidden/>
          </w:rPr>
          <w:tab/>
        </w:r>
        <w:r w:rsidR="0096335D">
          <w:rPr>
            <w:webHidden/>
          </w:rPr>
          <w:fldChar w:fldCharType="begin"/>
        </w:r>
        <w:r w:rsidR="0096335D">
          <w:rPr>
            <w:webHidden/>
          </w:rPr>
          <w:instrText xml:space="preserve"> PAGEREF _Toc92919206 \h </w:instrText>
        </w:r>
        <w:r w:rsidR="0096335D">
          <w:rPr>
            <w:webHidden/>
          </w:rPr>
        </w:r>
        <w:r w:rsidR="0096335D">
          <w:rPr>
            <w:webHidden/>
          </w:rPr>
          <w:fldChar w:fldCharType="separate"/>
        </w:r>
        <w:r w:rsidR="002A01EC">
          <w:rPr>
            <w:webHidden/>
          </w:rPr>
          <w:t>48</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07" w:history="1">
        <w:r w:rsidR="0096335D" w:rsidRPr="007F49E3">
          <w:rPr>
            <w:rStyle w:val="Hipervnculo"/>
            <w:rFonts w:ascii="Montserrat" w:hAnsi="Montserrat" w:cs="Arial"/>
          </w:rPr>
          <w:t>ANEXO IX DECLARACIÓN DE INTEGRIDAD</w:t>
        </w:r>
        <w:r w:rsidR="0096335D">
          <w:rPr>
            <w:webHidden/>
          </w:rPr>
          <w:tab/>
        </w:r>
        <w:r w:rsidR="0096335D">
          <w:rPr>
            <w:webHidden/>
          </w:rPr>
          <w:fldChar w:fldCharType="begin"/>
        </w:r>
        <w:r w:rsidR="0096335D">
          <w:rPr>
            <w:webHidden/>
          </w:rPr>
          <w:instrText xml:space="preserve"> PAGEREF _Toc92919207 \h </w:instrText>
        </w:r>
        <w:r w:rsidR="0096335D">
          <w:rPr>
            <w:webHidden/>
          </w:rPr>
        </w:r>
        <w:r w:rsidR="0096335D">
          <w:rPr>
            <w:webHidden/>
          </w:rPr>
          <w:fldChar w:fldCharType="separate"/>
        </w:r>
        <w:r w:rsidR="002A01EC">
          <w:rPr>
            <w:webHidden/>
          </w:rPr>
          <w:t>49</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08" w:history="1">
        <w:r w:rsidR="0096335D" w:rsidRPr="007F49E3">
          <w:rPr>
            <w:rStyle w:val="Hipervnculo"/>
            <w:rFonts w:ascii="Montserrat" w:hAnsi="Montserrat" w:cs="Arial"/>
          </w:rPr>
          <w:t xml:space="preserve">ANEXO X  </w:t>
        </w:r>
        <w:r w:rsidR="0096335D" w:rsidRPr="007F49E3">
          <w:rPr>
            <w:rStyle w:val="Hipervnculo"/>
            <w:rFonts w:ascii="Montserrat" w:hAnsi="Montserrat" w:cs="Arial"/>
            <w:lang w:val="pt-BR"/>
          </w:rPr>
          <w:t>PROPUESTA ECONÓMICA</w:t>
        </w:r>
        <w:r w:rsidR="0096335D">
          <w:rPr>
            <w:webHidden/>
          </w:rPr>
          <w:tab/>
        </w:r>
        <w:r w:rsidR="0096335D">
          <w:rPr>
            <w:webHidden/>
          </w:rPr>
          <w:fldChar w:fldCharType="begin"/>
        </w:r>
        <w:r w:rsidR="0096335D">
          <w:rPr>
            <w:webHidden/>
          </w:rPr>
          <w:instrText xml:space="preserve"> PAGEREF _Toc92919208 \h </w:instrText>
        </w:r>
        <w:r w:rsidR="0096335D">
          <w:rPr>
            <w:webHidden/>
          </w:rPr>
        </w:r>
        <w:r w:rsidR="0096335D">
          <w:rPr>
            <w:webHidden/>
          </w:rPr>
          <w:fldChar w:fldCharType="separate"/>
        </w:r>
        <w:r w:rsidR="002A01EC">
          <w:rPr>
            <w:webHidden/>
          </w:rPr>
          <w:t>50</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09" w:history="1">
        <w:r w:rsidR="0096335D" w:rsidRPr="007F49E3">
          <w:rPr>
            <w:rStyle w:val="Hipervnculo"/>
            <w:rFonts w:ascii="Montserrat" w:hAnsi="Montserrat" w:cs="Arial"/>
          </w:rPr>
          <w:t xml:space="preserve">ANEXO XI </w:t>
        </w:r>
        <w:r w:rsidR="0096335D" w:rsidRPr="007F49E3">
          <w:rPr>
            <w:rStyle w:val="Hipervnculo"/>
            <w:rFonts w:ascii="Montserrat" w:hAnsi="Montserrat" w:cs="Arial"/>
            <w:smallCaps/>
          </w:rPr>
          <w:t>ESTRATIFICACIÓN DE LAS MICRO, PEQUEÑAS Y MEDIANAS EMPRESAS (MIPYMES)</w:t>
        </w:r>
        <w:r w:rsidR="0096335D">
          <w:rPr>
            <w:webHidden/>
          </w:rPr>
          <w:tab/>
        </w:r>
        <w:r w:rsidR="0096335D">
          <w:rPr>
            <w:webHidden/>
          </w:rPr>
          <w:fldChar w:fldCharType="begin"/>
        </w:r>
        <w:r w:rsidR="0096335D">
          <w:rPr>
            <w:webHidden/>
          </w:rPr>
          <w:instrText xml:space="preserve"> PAGEREF _Toc92919209 \h </w:instrText>
        </w:r>
        <w:r w:rsidR="0096335D">
          <w:rPr>
            <w:webHidden/>
          </w:rPr>
        </w:r>
        <w:r w:rsidR="0096335D">
          <w:rPr>
            <w:webHidden/>
          </w:rPr>
          <w:fldChar w:fldCharType="separate"/>
        </w:r>
        <w:r w:rsidR="002A01EC">
          <w:rPr>
            <w:webHidden/>
          </w:rPr>
          <w:t>52</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10" w:history="1">
        <w:r w:rsidR="0096335D" w:rsidRPr="007F49E3">
          <w:rPr>
            <w:rStyle w:val="Hipervnculo"/>
            <w:rFonts w:ascii="Montserrat" w:hAnsi="Montserrat" w:cs="Arial"/>
          </w:rPr>
          <w:t xml:space="preserve">ANEXO XII </w:t>
        </w:r>
        <w:r w:rsidR="0096335D" w:rsidRPr="007F49E3">
          <w:rPr>
            <w:rStyle w:val="Hipervnculo"/>
            <w:rFonts w:ascii="Montserrat" w:hAnsi="Montserrat" w:cs="Arial"/>
            <w:lang w:val="es-ES_tradnl"/>
          </w:rPr>
          <w:t>INFORMACION RESERVADA Y CONFIDENCIAL</w:t>
        </w:r>
        <w:r w:rsidR="0096335D">
          <w:rPr>
            <w:webHidden/>
          </w:rPr>
          <w:tab/>
        </w:r>
        <w:r w:rsidR="0096335D">
          <w:rPr>
            <w:webHidden/>
          </w:rPr>
          <w:fldChar w:fldCharType="begin"/>
        </w:r>
        <w:r w:rsidR="0096335D">
          <w:rPr>
            <w:webHidden/>
          </w:rPr>
          <w:instrText xml:space="preserve"> PAGEREF _Toc92919210 \h </w:instrText>
        </w:r>
        <w:r w:rsidR="0096335D">
          <w:rPr>
            <w:webHidden/>
          </w:rPr>
        </w:r>
        <w:r w:rsidR="0096335D">
          <w:rPr>
            <w:webHidden/>
          </w:rPr>
          <w:fldChar w:fldCharType="separate"/>
        </w:r>
        <w:r w:rsidR="002A01EC">
          <w:rPr>
            <w:webHidden/>
          </w:rPr>
          <w:t>54</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11" w:history="1">
        <w:r w:rsidR="0096335D" w:rsidRPr="007F49E3">
          <w:rPr>
            <w:rStyle w:val="Hipervnculo"/>
            <w:rFonts w:ascii="Montserrat" w:hAnsi="Montserrat" w:cs="Arial"/>
          </w:rPr>
          <w:t xml:space="preserve">ANEXO XIII  </w:t>
        </w:r>
        <w:r w:rsidR="0096335D" w:rsidRPr="007F49E3">
          <w:rPr>
            <w:rStyle w:val="Hipervnculo"/>
            <w:rFonts w:ascii="Montserrat" w:hAnsi="Montserrat" w:cs="Arial"/>
            <w:lang w:val="es-ES" w:eastAsia="es-ES"/>
          </w:rPr>
          <w:t>NOTA OCDE</w:t>
        </w:r>
        <w:r w:rsidR="0096335D">
          <w:rPr>
            <w:webHidden/>
          </w:rPr>
          <w:tab/>
        </w:r>
        <w:r w:rsidR="0096335D">
          <w:rPr>
            <w:webHidden/>
          </w:rPr>
          <w:fldChar w:fldCharType="begin"/>
        </w:r>
        <w:r w:rsidR="0096335D">
          <w:rPr>
            <w:webHidden/>
          </w:rPr>
          <w:instrText xml:space="preserve"> PAGEREF _Toc92919211 \h </w:instrText>
        </w:r>
        <w:r w:rsidR="0096335D">
          <w:rPr>
            <w:webHidden/>
          </w:rPr>
        </w:r>
        <w:r w:rsidR="0096335D">
          <w:rPr>
            <w:webHidden/>
          </w:rPr>
          <w:fldChar w:fldCharType="separate"/>
        </w:r>
        <w:r w:rsidR="002A01EC">
          <w:rPr>
            <w:webHidden/>
          </w:rPr>
          <w:t>55</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12" w:history="1">
        <w:r w:rsidR="0096335D" w:rsidRPr="007F49E3">
          <w:rPr>
            <w:rStyle w:val="Hipervnculo"/>
            <w:rFonts w:ascii="Montserrat" w:hAnsi="Montserrat" w:cs="Arial"/>
          </w:rPr>
          <w:t>ANEXO XIV  DECLARACIÓN DE NO COLISIÓN COMISIÓN FEDERAL DE COMPETENCIA ECONÓMICA</w:t>
        </w:r>
        <w:r w:rsidR="0096335D">
          <w:rPr>
            <w:webHidden/>
          </w:rPr>
          <w:tab/>
        </w:r>
        <w:r w:rsidR="0096335D">
          <w:rPr>
            <w:webHidden/>
          </w:rPr>
          <w:fldChar w:fldCharType="begin"/>
        </w:r>
        <w:r w:rsidR="0096335D">
          <w:rPr>
            <w:webHidden/>
          </w:rPr>
          <w:instrText xml:space="preserve"> PAGEREF _Toc92919212 \h </w:instrText>
        </w:r>
        <w:r w:rsidR="0096335D">
          <w:rPr>
            <w:webHidden/>
          </w:rPr>
        </w:r>
        <w:r w:rsidR="0096335D">
          <w:rPr>
            <w:webHidden/>
          </w:rPr>
          <w:fldChar w:fldCharType="separate"/>
        </w:r>
        <w:r w:rsidR="002A01EC">
          <w:rPr>
            <w:webHidden/>
          </w:rPr>
          <w:t>58</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13" w:history="1">
        <w:r w:rsidR="0096335D" w:rsidRPr="007F49E3">
          <w:rPr>
            <w:rStyle w:val="Hipervnculo"/>
            <w:rFonts w:ascii="Montserrat Light" w:hAnsi="Montserrat Light" w:cs="Arial"/>
          </w:rPr>
          <w:t>ANEXO XV AVISO DE PRIVACIDAD</w:t>
        </w:r>
        <w:r w:rsidR="0096335D">
          <w:rPr>
            <w:webHidden/>
          </w:rPr>
          <w:tab/>
        </w:r>
        <w:r w:rsidR="0096335D">
          <w:rPr>
            <w:webHidden/>
          </w:rPr>
          <w:fldChar w:fldCharType="begin"/>
        </w:r>
        <w:r w:rsidR="0096335D">
          <w:rPr>
            <w:webHidden/>
          </w:rPr>
          <w:instrText xml:space="preserve"> PAGEREF _Toc92919213 \h </w:instrText>
        </w:r>
        <w:r w:rsidR="0096335D">
          <w:rPr>
            <w:webHidden/>
          </w:rPr>
        </w:r>
        <w:r w:rsidR="0096335D">
          <w:rPr>
            <w:webHidden/>
          </w:rPr>
          <w:fldChar w:fldCharType="separate"/>
        </w:r>
        <w:r w:rsidR="002A01EC">
          <w:rPr>
            <w:webHidden/>
          </w:rPr>
          <w:t>60</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14" w:history="1">
        <w:r w:rsidR="0096335D" w:rsidRPr="007F49E3">
          <w:rPr>
            <w:rStyle w:val="Hipervnculo"/>
            <w:rFonts w:ascii="Montserrat" w:hAnsi="Montserrat" w:cs="Arial"/>
          </w:rPr>
          <w:t>ANEXO XVI  RELACIÓN DE ENTREGA DE DOCUMENTACIÓN</w:t>
        </w:r>
        <w:r w:rsidR="0096335D">
          <w:rPr>
            <w:webHidden/>
          </w:rPr>
          <w:tab/>
        </w:r>
        <w:r w:rsidR="0096335D">
          <w:rPr>
            <w:webHidden/>
          </w:rPr>
          <w:fldChar w:fldCharType="begin"/>
        </w:r>
        <w:r w:rsidR="0096335D">
          <w:rPr>
            <w:webHidden/>
          </w:rPr>
          <w:instrText xml:space="preserve"> PAGEREF _Toc92919214 \h </w:instrText>
        </w:r>
        <w:r w:rsidR="0096335D">
          <w:rPr>
            <w:webHidden/>
          </w:rPr>
        </w:r>
        <w:r w:rsidR="0096335D">
          <w:rPr>
            <w:webHidden/>
          </w:rPr>
          <w:fldChar w:fldCharType="separate"/>
        </w:r>
        <w:r w:rsidR="002A01EC">
          <w:rPr>
            <w:webHidden/>
          </w:rPr>
          <w:t>62</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15" w:history="1">
        <w:r w:rsidR="0096335D" w:rsidRPr="007F49E3">
          <w:rPr>
            <w:rStyle w:val="Hipervnculo"/>
            <w:rFonts w:ascii="Montserrat" w:hAnsi="Montserrat" w:cs="Arial"/>
          </w:rPr>
          <w:t>ANEXO XVII  ESCRITO PARA CONSULTAR OPINIÓN DE CUMPLIMIENTO 32-D</w:t>
        </w:r>
        <w:r w:rsidR="0096335D">
          <w:rPr>
            <w:webHidden/>
          </w:rPr>
          <w:tab/>
        </w:r>
        <w:r w:rsidR="0096335D">
          <w:rPr>
            <w:webHidden/>
          </w:rPr>
          <w:fldChar w:fldCharType="begin"/>
        </w:r>
        <w:r w:rsidR="0096335D">
          <w:rPr>
            <w:webHidden/>
          </w:rPr>
          <w:instrText xml:space="preserve"> PAGEREF _Toc92919215 \h </w:instrText>
        </w:r>
        <w:r w:rsidR="0096335D">
          <w:rPr>
            <w:webHidden/>
          </w:rPr>
        </w:r>
        <w:r w:rsidR="0096335D">
          <w:rPr>
            <w:webHidden/>
          </w:rPr>
          <w:fldChar w:fldCharType="separate"/>
        </w:r>
        <w:r w:rsidR="002A01EC">
          <w:rPr>
            <w:webHidden/>
          </w:rPr>
          <w:t>64</w:t>
        </w:r>
        <w:r w:rsidR="0096335D">
          <w:rPr>
            <w:webHidden/>
          </w:rPr>
          <w:fldChar w:fldCharType="end"/>
        </w:r>
      </w:hyperlink>
    </w:p>
    <w:p w:rsidR="0096335D" w:rsidRDefault="002E0D39">
      <w:pPr>
        <w:pStyle w:val="TDC1"/>
        <w:tabs>
          <w:tab w:val="right" w:leader="dot" w:pos="8828"/>
        </w:tabs>
        <w:rPr>
          <w:rFonts w:eastAsiaTheme="minorEastAsia"/>
          <w:b w:val="0"/>
          <w:bCs w:val="0"/>
          <w:caps w:val="0"/>
          <w:sz w:val="22"/>
          <w:szCs w:val="22"/>
          <w:lang w:eastAsia="es-MX"/>
        </w:rPr>
      </w:pPr>
      <w:hyperlink w:anchor="_Toc92919216" w:history="1">
        <w:r w:rsidR="0096335D" w:rsidRPr="007F49E3">
          <w:rPr>
            <w:rStyle w:val="Hipervnculo"/>
            <w:rFonts w:ascii="Montserrat" w:hAnsi="Montserrat" w:cs="Arial"/>
          </w:rPr>
          <w:t>ANEXO XVIII  ESCRITO DONDE EL LICITANTE MANIFIESTE SI UTLIZA EL ESQUEMA DE SUBCONTRATACIÓN</w:t>
        </w:r>
        <w:r w:rsidR="0096335D">
          <w:rPr>
            <w:webHidden/>
          </w:rPr>
          <w:tab/>
        </w:r>
        <w:r w:rsidR="0096335D">
          <w:rPr>
            <w:webHidden/>
          </w:rPr>
          <w:fldChar w:fldCharType="begin"/>
        </w:r>
        <w:r w:rsidR="0096335D">
          <w:rPr>
            <w:webHidden/>
          </w:rPr>
          <w:instrText xml:space="preserve"> PAGEREF _Toc92919216 \h </w:instrText>
        </w:r>
        <w:r w:rsidR="0096335D">
          <w:rPr>
            <w:webHidden/>
          </w:rPr>
        </w:r>
        <w:r w:rsidR="0096335D">
          <w:rPr>
            <w:webHidden/>
          </w:rPr>
          <w:fldChar w:fldCharType="separate"/>
        </w:r>
        <w:r w:rsidR="002A01EC">
          <w:rPr>
            <w:webHidden/>
          </w:rPr>
          <w:t>65</w:t>
        </w:r>
        <w:r w:rsidR="0096335D">
          <w:rPr>
            <w:webHidden/>
          </w:rPr>
          <w:fldChar w:fldCharType="end"/>
        </w:r>
      </w:hyperlink>
    </w:p>
    <w:p w:rsidR="005A5427" w:rsidRPr="00BA386D" w:rsidRDefault="005579D4" w:rsidP="003A2E40">
      <w:pPr>
        <w:pStyle w:val="TDC2"/>
        <w:tabs>
          <w:tab w:val="right" w:leader="dot" w:pos="9487"/>
        </w:tabs>
        <w:ind w:right="49"/>
        <w:rPr>
          <w:rFonts w:ascii="Montserrat" w:hAnsi="Montserrat" w:cs="Arial"/>
          <w:bCs/>
          <w:caps/>
          <w:smallCaps w:val="0"/>
        </w:rPr>
      </w:pPr>
      <w:r w:rsidRPr="00BA386D">
        <w:rPr>
          <w:rFonts w:ascii="Montserrat" w:hAnsi="Montserrat" w:cs="Arial"/>
          <w:bCs/>
          <w:caps/>
        </w:rPr>
        <w:fldChar w:fldCharType="end"/>
      </w:r>
      <w:r w:rsidR="005A5427" w:rsidRPr="00BA386D">
        <w:rPr>
          <w:rFonts w:ascii="Montserrat" w:hAnsi="Montserrat" w:cs="Arial"/>
          <w:bCs/>
          <w:caps/>
        </w:rPr>
        <w:br w:type="page"/>
      </w:r>
    </w:p>
    <w:p w:rsidR="00797EC8" w:rsidRPr="00BA386D" w:rsidRDefault="00323444" w:rsidP="00CC66CE">
      <w:pPr>
        <w:pStyle w:val="Ttulo1"/>
        <w:spacing w:before="0" w:after="0"/>
        <w:ind w:left="432" w:right="49" w:hanging="432"/>
        <w:jc w:val="center"/>
        <w:rPr>
          <w:rFonts w:ascii="Montserrat" w:hAnsi="Montserrat" w:cs="Arial"/>
          <w:sz w:val="20"/>
          <w:szCs w:val="20"/>
          <w:lang w:val="es-ES_tradnl"/>
        </w:rPr>
      </w:pPr>
      <w:bookmarkStart w:id="4" w:name="_Toc92919128"/>
      <w:r w:rsidRPr="00BA386D">
        <w:rPr>
          <w:rFonts w:ascii="Montserrat" w:hAnsi="Montserrat" w:cs="Arial"/>
          <w:sz w:val="20"/>
          <w:szCs w:val="20"/>
          <w:lang w:val="es-ES_tradnl"/>
        </w:rPr>
        <w:lastRenderedPageBreak/>
        <w:t>Glosario</w:t>
      </w:r>
      <w:bookmarkEnd w:id="4"/>
    </w:p>
    <w:p w:rsidR="00D648A8" w:rsidRPr="00BA386D" w:rsidRDefault="00D648A8" w:rsidP="00CC66CE">
      <w:pPr>
        <w:suppressAutoHyphens/>
        <w:ind w:right="49"/>
        <w:jc w:val="center"/>
        <w:rPr>
          <w:rFonts w:ascii="Montserrat" w:eastAsia="Times New Roman" w:hAnsi="Montserrat" w:cs="Arial"/>
          <w:b/>
          <w:bCs/>
          <w:noProof w:val="0"/>
          <w:sz w:val="20"/>
          <w:szCs w:val="20"/>
          <w:lang w:val="es-ES" w:eastAsia="ar-SA"/>
        </w:rPr>
      </w:pPr>
    </w:p>
    <w:p w:rsidR="00797EC8" w:rsidRPr="00BA386D" w:rsidRDefault="00797EC8" w:rsidP="00CC66CE">
      <w:pPr>
        <w:suppressAutoHyphens/>
        <w:ind w:right="49"/>
        <w:rPr>
          <w:rFonts w:ascii="Montserrat" w:eastAsia="Times New Roman" w:hAnsi="Montserrat" w:cs="Arial"/>
          <w:b/>
          <w:noProof w:val="0"/>
          <w:sz w:val="20"/>
          <w:szCs w:val="20"/>
          <w:lang w:val="es-ES" w:eastAsia="ar-SA"/>
        </w:rPr>
      </w:pPr>
      <w:r w:rsidRPr="00BA386D">
        <w:rPr>
          <w:rFonts w:ascii="Montserrat" w:eastAsia="Times New Roman" w:hAnsi="Montserrat" w:cs="Arial"/>
          <w:b/>
          <w:noProof w:val="0"/>
          <w:sz w:val="20"/>
          <w:szCs w:val="20"/>
          <w:lang w:val="es-ES" w:eastAsia="ar-SA"/>
        </w:rPr>
        <w:t xml:space="preserve">Para efectos de </w:t>
      </w:r>
      <w:r w:rsidR="000C3E09" w:rsidRPr="00BA386D">
        <w:rPr>
          <w:rFonts w:ascii="Montserrat" w:eastAsia="Times New Roman" w:hAnsi="Montserrat" w:cs="Arial"/>
          <w:b/>
          <w:noProof w:val="0"/>
          <w:sz w:val="20"/>
          <w:szCs w:val="20"/>
          <w:lang w:val="es-ES" w:eastAsia="ar-SA"/>
        </w:rPr>
        <w:t>esta</w:t>
      </w:r>
      <w:r w:rsidR="00367004" w:rsidRPr="00BA386D">
        <w:rPr>
          <w:rFonts w:ascii="Montserrat" w:eastAsia="Times New Roman" w:hAnsi="Montserrat" w:cs="Arial"/>
          <w:b/>
          <w:noProof w:val="0"/>
          <w:sz w:val="20"/>
          <w:szCs w:val="20"/>
          <w:lang w:val="es-ES" w:eastAsia="ar-SA"/>
        </w:rPr>
        <w:t xml:space="preserve"> </w:t>
      </w:r>
      <w:r w:rsidR="000612DF" w:rsidRPr="00BA386D">
        <w:rPr>
          <w:rFonts w:ascii="Montserrat" w:eastAsia="Times New Roman" w:hAnsi="Montserrat" w:cs="Arial"/>
          <w:b/>
          <w:noProof w:val="0"/>
          <w:sz w:val="20"/>
          <w:szCs w:val="20"/>
          <w:lang w:val="es-ES" w:eastAsia="ar-SA"/>
        </w:rPr>
        <w:t>Convocatoria</w:t>
      </w:r>
      <w:r w:rsidR="00367004" w:rsidRPr="00BA386D">
        <w:rPr>
          <w:rFonts w:ascii="Montserrat" w:eastAsia="Times New Roman" w:hAnsi="Montserrat" w:cs="Arial"/>
          <w:b/>
          <w:noProof w:val="0"/>
          <w:sz w:val="20"/>
          <w:szCs w:val="20"/>
          <w:lang w:val="es-ES" w:eastAsia="ar-SA"/>
        </w:rPr>
        <w:t xml:space="preserve">, </w:t>
      </w:r>
      <w:r w:rsidRPr="00BA386D">
        <w:rPr>
          <w:rFonts w:ascii="Montserrat" w:eastAsia="Times New Roman" w:hAnsi="Montserrat" w:cs="Arial"/>
          <w:b/>
          <w:noProof w:val="0"/>
          <w:sz w:val="20"/>
          <w:szCs w:val="20"/>
          <w:lang w:val="es-ES" w:eastAsia="ar-SA"/>
        </w:rPr>
        <w:t>se entenderá por:</w:t>
      </w:r>
    </w:p>
    <w:p w:rsidR="00797EC8" w:rsidRPr="00BA386D" w:rsidRDefault="00797EC8" w:rsidP="00CC66CE">
      <w:pPr>
        <w:suppressAutoHyphens/>
        <w:ind w:right="49"/>
        <w:rPr>
          <w:rFonts w:ascii="Montserrat" w:eastAsia="Times New Roman" w:hAnsi="Montserrat" w:cs="Arial"/>
          <w:b/>
          <w:noProof w:val="0"/>
          <w:sz w:val="20"/>
          <w:szCs w:val="20"/>
          <w:lang w:val="es-ES" w:eastAsia="ar-SA"/>
        </w:rPr>
      </w:pPr>
    </w:p>
    <w:p w:rsidR="00774B7E" w:rsidRPr="00BA386D" w:rsidRDefault="00774B7E" w:rsidP="00CC66CE">
      <w:pPr>
        <w:suppressAutoHyphens/>
        <w:ind w:right="49"/>
        <w:rPr>
          <w:rFonts w:ascii="Montserrat" w:eastAsia="Times New Roman" w:hAnsi="Montserrat" w:cs="Arial"/>
          <w:b/>
          <w:noProof w:val="0"/>
          <w:sz w:val="20"/>
          <w:szCs w:val="20"/>
          <w:lang w:val="es-ES" w:eastAsia="ar-SA"/>
        </w:rPr>
      </w:pPr>
    </w:p>
    <w:p w:rsidR="00382910"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Administrador del Contrato:</w:t>
      </w:r>
      <w:r w:rsidR="00495076" w:rsidRPr="00BA386D">
        <w:rPr>
          <w:rFonts w:ascii="Montserrat" w:hAnsi="Montserrat" w:cs="Arial"/>
          <w:noProof w:val="0"/>
          <w:sz w:val="20"/>
          <w:szCs w:val="20"/>
          <w:lang w:eastAsia="ar-SA"/>
        </w:rPr>
        <w:t xml:space="preserve"> </w:t>
      </w:r>
      <w:r w:rsidR="001A507F" w:rsidRPr="00BA386D">
        <w:rPr>
          <w:rFonts w:ascii="Montserrat" w:hAnsi="Montserrat" w:cs="Arial"/>
          <w:noProof w:val="0"/>
          <w:sz w:val="20"/>
          <w:szCs w:val="20"/>
          <w:lang w:eastAsia="ar-SA"/>
        </w:rPr>
        <w:t>El servidor público del área administradora del contrato en el Instituto, quien fungirá como responsable de administrar y verificar el cumplimiento de los derechos y obligaciones establecidas en el contrato.</w:t>
      </w:r>
    </w:p>
    <w:p w:rsidR="00382910" w:rsidRPr="00BA386D" w:rsidRDefault="00382910" w:rsidP="00382910">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382910" w:rsidRPr="00BA386D" w:rsidRDefault="00382910" w:rsidP="004D103A">
      <w:pPr>
        <w:pStyle w:val="Prrafodelista"/>
        <w:numPr>
          <w:ilvl w:val="0"/>
          <w:numId w:val="23"/>
        </w:numPr>
        <w:suppressAutoHyphens/>
        <w:overflowPunct w:val="0"/>
        <w:autoSpaceDE w:val="0"/>
        <w:ind w:left="360" w:right="49"/>
        <w:jc w:val="both"/>
        <w:textAlignment w:val="baseline"/>
        <w:rPr>
          <w:rFonts w:ascii="Montserrat" w:hAnsi="Montserrat" w:cs="Arial"/>
          <w:iCs/>
          <w:sz w:val="20"/>
          <w:szCs w:val="20"/>
          <w:lang w:eastAsia="ar-SA"/>
        </w:rPr>
      </w:pPr>
      <w:r w:rsidRPr="00BA386D">
        <w:rPr>
          <w:rFonts w:ascii="Montserrat" w:hAnsi="Montserrat" w:cs="Arial"/>
          <w:b/>
          <w:iCs/>
          <w:sz w:val="20"/>
          <w:szCs w:val="20"/>
          <w:lang w:eastAsia="ar-SA"/>
        </w:rPr>
        <w:t xml:space="preserve">Almacén: </w:t>
      </w:r>
      <w:r w:rsidRPr="00BA386D">
        <w:rPr>
          <w:rFonts w:ascii="Montserrat" w:hAnsi="Montserrat" w:cs="Arial"/>
          <w:iCs/>
          <w:sz w:val="20"/>
          <w:szCs w:val="20"/>
          <w:lang w:eastAsia="ar-SA"/>
        </w:rPr>
        <w:t>Es el Área del IMSS responsable de recibir, custodiar, resguardar, controlar, suministrar y/o entregar los bienes de consumo e inversión, dentro de la circunscripción que le corresponda.</w:t>
      </w:r>
    </w:p>
    <w:p w:rsidR="00382910" w:rsidRPr="00BA386D" w:rsidRDefault="00382910" w:rsidP="00774B7E">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774B7E" w:rsidRPr="00BA386D" w:rsidRDefault="00774B7E"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BA386D">
        <w:rPr>
          <w:rFonts w:ascii="Montserrat" w:hAnsi="Montserrat" w:cs="Arial"/>
          <w:b/>
          <w:noProof w:val="0"/>
          <w:sz w:val="20"/>
          <w:szCs w:val="20"/>
          <w:lang w:eastAsia="ar-SA"/>
        </w:rPr>
        <w:t xml:space="preserve">Área consolidadora: </w:t>
      </w:r>
      <w:r w:rsidRPr="00BA386D">
        <w:rPr>
          <w:rFonts w:ascii="Montserrat" w:hAnsi="Montserrat" w:cs="Arial"/>
          <w:iCs/>
          <w:sz w:val="20"/>
          <w:szCs w:val="20"/>
          <w:lang w:eastAsia="ar-SA"/>
        </w:rPr>
        <w:t>La responsable de integrar, concentrar y revisar las necesidades de las Áreas Requirentes, así como reunir los dictámenes de disponibilidad presupuestaria previos y las especificaciones técnicas, para que, en representación de éstas, realice el envío del expediente al Área Contratante; para el presente procedimiento de contrataci</w:t>
      </w:r>
      <w:r w:rsidR="00033230" w:rsidRPr="00BA386D">
        <w:rPr>
          <w:rFonts w:ascii="Montserrat" w:hAnsi="Montserrat" w:cs="Arial"/>
          <w:iCs/>
          <w:sz w:val="20"/>
          <w:szCs w:val="20"/>
          <w:lang w:eastAsia="ar-SA"/>
        </w:rPr>
        <w:t>ón, fung</w:t>
      </w:r>
      <w:r w:rsidRPr="00BA386D">
        <w:rPr>
          <w:rFonts w:ascii="Montserrat" w:hAnsi="Montserrat" w:cs="Arial"/>
          <w:iCs/>
          <w:sz w:val="20"/>
          <w:szCs w:val="20"/>
          <w:lang w:eastAsia="ar-SA"/>
        </w:rPr>
        <w:t>e como área consolidadora la Coordinación de Control de Abasto del Instituto Mexicano del Seguro Social.</w:t>
      </w:r>
    </w:p>
    <w:p w:rsidR="00774B7E" w:rsidRPr="00BA386D" w:rsidRDefault="00774B7E" w:rsidP="001A507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CD6095"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BA386D">
        <w:rPr>
          <w:rFonts w:ascii="Montserrat" w:hAnsi="Montserrat" w:cs="Arial"/>
          <w:b/>
          <w:iCs/>
          <w:noProof w:val="0"/>
          <w:sz w:val="20"/>
          <w:szCs w:val="20"/>
          <w:lang w:eastAsia="ar-SA"/>
        </w:rPr>
        <w:t>Área contratante:</w:t>
      </w:r>
      <w:r w:rsidR="00495076" w:rsidRPr="00BA386D">
        <w:rPr>
          <w:rFonts w:ascii="Montserrat" w:hAnsi="Montserrat" w:cs="Arial"/>
          <w:iCs/>
          <w:noProof w:val="0"/>
          <w:sz w:val="20"/>
          <w:szCs w:val="20"/>
          <w:lang w:eastAsia="ar-SA"/>
        </w:rPr>
        <w:t xml:space="preserve"> </w:t>
      </w:r>
      <w:r w:rsidR="001A507F" w:rsidRPr="00BA386D">
        <w:rPr>
          <w:rFonts w:ascii="Montserrat" w:hAnsi="Montserrat" w:cs="Arial"/>
          <w:iCs/>
          <w:sz w:val="20"/>
          <w:szCs w:val="20"/>
          <w:lang w:eastAsia="ar-SA"/>
        </w:rPr>
        <w:t>Es el Área del IMSS facultada para llevar a cabo los procedimientos de contratación para la adquisición o arrendamiento de bienes, así como para contratar la prestación de servicios; para el presente procedimiento de contratación, la facultad recae en la Coordinación Técnica de Bienes y Servicios del Instituto Mexicano del Seguro Social (IMSS), a través de su División de Bienes Terapéuticos.</w:t>
      </w:r>
    </w:p>
    <w:p w:rsidR="001A507F" w:rsidRPr="00BA386D" w:rsidRDefault="001A507F" w:rsidP="001A507F">
      <w:pPr>
        <w:pStyle w:val="Prrafodelista"/>
        <w:suppressAutoHyphens/>
        <w:overflowPunct w:val="0"/>
        <w:autoSpaceDE w:val="0"/>
        <w:ind w:left="360" w:right="49"/>
        <w:jc w:val="both"/>
        <w:textAlignment w:val="baseline"/>
        <w:rPr>
          <w:rFonts w:ascii="Montserrat" w:hAnsi="Montserrat" w:cs="Arial"/>
          <w:iCs/>
          <w:noProof w:val="0"/>
          <w:sz w:val="20"/>
          <w:szCs w:val="20"/>
          <w:lang w:eastAsia="ar-SA"/>
        </w:rPr>
      </w:pPr>
    </w:p>
    <w:p w:rsidR="00797EC8" w:rsidRPr="00BA386D" w:rsidRDefault="00CD6095"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BA386D">
        <w:rPr>
          <w:rFonts w:ascii="Montserrat" w:hAnsi="Montserrat" w:cs="Arial"/>
          <w:b/>
          <w:iCs/>
          <w:noProof w:val="0"/>
          <w:sz w:val="20"/>
          <w:szCs w:val="20"/>
          <w:lang w:eastAsia="ar-SA"/>
        </w:rPr>
        <w:t>Área requirente:</w:t>
      </w:r>
      <w:r w:rsidRPr="00BA386D">
        <w:rPr>
          <w:rFonts w:ascii="Montserrat" w:hAnsi="Montserrat" w:cs="Arial"/>
          <w:iCs/>
          <w:noProof w:val="0"/>
          <w:sz w:val="20"/>
          <w:szCs w:val="20"/>
          <w:lang w:eastAsia="ar-SA"/>
        </w:rPr>
        <w:t xml:space="preserve"> </w:t>
      </w:r>
      <w:r w:rsidR="0064325D" w:rsidRPr="00BA386D">
        <w:rPr>
          <w:rFonts w:ascii="Montserrat" w:hAnsi="Montserrat" w:cs="Arial"/>
          <w:iCs/>
          <w:sz w:val="20"/>
          <w:szCs w:val="20"/>
          <w:lang w:eastAsia="ar-SA"/>
        </w:rPr>
        <w:t>Es el Área en el IMSS que solicita o requiere formalmente la adquisición o arrendamiento de bienes o la prestación de servicios, o bien aquella que los utilizará; para el presente procedimiento de contratación, funge como área requirente la Coordinación de Control de Abasto del Instituto Mexicano del Seguro Social (IMSS).</w:t>
      </w:r>
    </w:p>
    <w:p w:rsidR="00774B7E" w:rsidRPr="00BA386D" w:rsidRDefault="00774B7E" w:rsidP="00774B7E">
      <w:pPr>
        <w:pStyle w:val="Prrafodelista"/>
        <w:suppressAutoHyphens/>
        <w:overflowPunct w:val="0"/>
        <w:autoSpaceDE w:val="0"/>
        <w:ind w:left="360" w:right="49"/>
        <w:jc w:val="both"/>
        <w:textAlignment w:val="baseline"/>
        <w:rPr>
          <w:rFonts w:ascii="Montserrat" w:hAnsi="Montserrat" w:cs="Arial"/>
          <w:iCs/>
          <w:noProof w:val="0"/>
          <w:sz w:val="20"/>
          <w:szCs w:val="20"/>
          <w:lang w:eastAsia="ar-SA"/>
        </w:rPr>
      </w:pPr>
    </w:p>
    <w:p w:rsidR="00033230"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BA386D">
        <w:rPr>
          <w:rFonts w:ascii="Montserrat" w:hAnsi="Montserrat" w:cs="Arial"/>
          <w:b/>
          <w:iCs/>
          <w:noProof w:val="0"/>
          <w:sz w:val="20"/>
          <w:szCs w:val="20"/>
          <w:lang w:eastAsia="ar-SA"/>
        </w:rPr>
        <w:t>Área técnica</w:t>
      </w:r>
      <w:r w:rsidR="00D90338" w:rsidRPr="00BA386D">
        <w:rPr>
          <w:rFonts w:ascii="Montserrat" w:hAnsi="Montserrat" w:cs="Arial"/>
          <w:b/>
          <w:iCs/>
          <w:noProof w:val="0"/>
          <w:sz w:val="20"/>
          <w:szCs w:val="20"/>
          <w:lang w:eastAsia="ar-SA"/>
        </w:rPr>
        <w:t xml:space="preserve">: </w:t>
      </w:r>
      <w:r w:rsidR="00D90338" w:rsidRPr="00BA386D">
        <w:rPr>
          <w:rFonts w:ascii="Montserrat" w:hAnsi="Montserrat" w:cs="Arial"/>
          <w:iCs/>
          <w:sz w:val="20"/>
          <w:szCs w:val="20"/>
          <w:lang w:eastAsia="ar-SA"/>
        </w:rPr>
        <w:t>Es el Área del IMSS que elabora las especificaciones técnicas que se deberán incluir en el procedimiento de contratación, evalúa la propuesta técnica de las proposiciones y es responsable de responder en la(s) junta(s) de aclaraciones, las preguntas que sobre estos aspectos realicen los licitantes. El Área Técnica, podrá tener también</w:t>
      </w:r>
      <w:r w:rsidR="00033230" w:rsidRPr="00BA386D">
        <w:rPr>
          <w:rFonts w:ascii="Montserrat" w:hAnsi="Montserrat" w:cs="Arial"/>
          <w:iCs/>
          <w:sz w:val="20"/>
          <w:szCs w:val="20"/>
          <w:lang w:eastAsia="ar-SA"/>
        </w:rPr>
        <w:t xml:space="preserve"> el carácter de Área Requirente; para el presente procedimiento de contratación serán </w:t>
      </w:r>
      <w:r w:rsidR="0038438B" w:rsidRPr="00BA386D">
        <w:rPr>
          <w:rFonts w:ascii="Montserrat" w:hAnsi="Montserrat" w:cs="Arial"/>
          <w:iCs/>
          <w:sz w:val="20"/>
          <w:szCs w:val="20"/>
          <w:lang w:eastAsia="ar-SA"/>
        </w:rPr>
        <w:t xml:space="preserve">las </w:t>
      </w:r>
      <w:r w:rsidR="00033230" w:rsidRPr="00BA386D">
        <w:rPr>
          <w:rFonts w:ascii="Montserrat" w:hAnsi="Montserrat" w:cs="Arial"/>
          <w:iCs/>
          <w:sz w:val="20"/>
          <w:szCs w:val="20"/>
          <w:lang w:eastAsia="ar-SA"/>
        </w:rPr>
        <w:t>siguientes:</w:t>
      </w:r>
    </w:p>
    <w:p w:rsidR="00CC3022" w:rsidRPr="00BA386D" w:rsidRDefault="00CC3022" w:rsidP="00CC3022">
      <w:pPr>
        <w:pStyle w:val="Prrafodelista"/>
        <w:suppressAutoHyphens/>
        <w:overflowPunct w:val="0"/>
        <w:autoSpaceDE w:val="0"/>
        <w:ind w:left="360" w:right="49"/>
        <w:jc w:val="both"/>
        <w:textAlignment w:val="baseline"/>
        <w:rPr>
          <w:rFonts w:ascii="Montserrat" w:hAnsi="Montserrat" w:cs="Arial"/>
          <w:b/>
          <w:iCs/>
          <w:noProof w:val="0"/>
          <w:sz w:val="20"/>
          <w:szCs w:val="20"/>
          <w:lang w:eastAsia="ar-SA"/>
        </w:rPr>
      </w:pPr>
    </w:p>
    <w:p w:rsidR="00186D19" w:rsidRPr="00BA386D" w:rsidRDefault="00D55A39" w:rsidP="00892F89">
      <w:pPr>
        <w:pStyle w:val="Prrafodelista"/>
        <w:numPr>
          <w:ilvl w:val="0"/>
          <w:numId w:val="38"/>
        </w:numPr>
        <w:suppressAutoHyphens/>
        <w:overflowPunct w:val="0"/>
        <w:autoSpaceDE w:val="0"/>
        <w:ind w:left="709" w:right="49" w:hanging="284"/>
        <w:jc w:val="both"/>
        <w:textAlignment w:val="baseline"/>
        <w:rPr>
          <w:rFonts w:ascii="Montserrat" w:hAnsi="Montserrat" w:cs="Arial"/>
          <w:iCs/>
          <w:noProof w:val="0"/>
          <w:sz w:val="20"/>
          <w:szCs w:val="20"/>
          <w:lang w:eastAsia="ar-SA"/>
        </w:rPr>
      </w:pPr>
      <w:r w:rsidRPr="00BA386D">
        <w:rPr>
          <w:rFonts w:ascii="Montserrat" w:hAnsi="Montserrat" w:cs="Arial"/>
          <w:iCs/>
          <w:noProof w:val="0"/>
          <w:sz w:val="20"/>
          <w:szCs w:val="20"/>
          <w:lang w:eastAsia="ar-SA"/>
        </w:rPr>
        <w:t xml:space="preserve">Dirección de Prestaciones Médicas a través </w:t>
      </w:r>
      <w:r w:rsidR="007C0E76">
        <w:rPr>
          <w:rFonts w:ascii="Montserrat" w:hAnsi="Montserrat" w:cs="Arial"/>
          <w:iCs/>
          <w:noProof w:val="0"/>
          <w:sz w:val="20"/>
          <w:szCs w:val="20"/>
          <w:lang w:eastAsia="ar-SA"/>
        </w:rPr>
        <w:t xml:space="preserve">de la </w:t>
      </w:r>
      <w:r w:rsidR="003C2F5A">
        <w:rPr>
          <w:rFonts w:ascii="Montserrat" w:hAnsi="Montserrat" w:cs="Arial"/>
          <w:iCs/>
          <w:noProof w:val="0"/>
          <w:sz w:val="20"/>
          <w:szCs w:val="20"/>
          <w:lang w:eastAsia="ar-SA"/>
        </w:rPr>
        <w:t xml:space="preserve">Coordinación </w:t>
      </w:r>
      <w:r w:rsidR="007C0E76">
        <w:rPr>
          <w:rFonts w:ascii="Montserrat" w:hAnsi="Montserrat" w:cs="Arial"/>
          <w:iCs/>
          <w:noProof w:val="0"/>
          <w:sz w:val="20"/>
          <w:szCs w:val="20"/>
          <w:lang w:eastAsia="ar-SA"/>
        </w:rPr>
        <w:t>de Calidad de Insumos y Laboratorios Especializados.</w:t>
      </w:r>
    </w:p>
    <w:p w:rsidR="00D55A39" w:rsidRPr="00BA386D" w:rsidRDefault="00D55A39" w:rsidP="00892F89">
      <w:pPr>
        <w:pStyle w:val="Prrafodelista"/>
        <w:numPr>
          <w:ilvl w:val="0"/>
          <w:numId w:val="38"/>
        </w:numPr>
        <w:suppressAutoHyphens/>
        <w:overflowPunct w:val="0"/>
        <w:autoSpaceDE w:val="0"/>
        <w:ind w:left="709" w:right="49" w:hanging="284"/>
        <w:jc w:val="both"/>
        <w:textAlignment w:val="baseline"/>
        <w:rPr>
          <w:rFonts w:ascii="Montserrat" w:hAnsi="Montserrat" w:cs="Arial"/>
          <w:iCs/>
          <w:noProof w:val="0"/>
          <w:sz w:val="20"/>
          <w:szCs w:val="20"/>
          <w:lang w:eastAsia="ar-SA"/>
        </w:rPr>
      </w:pPr>
      <w:r w:rsidRPr="00BA386D">
        <w:rPr>
          <w:rFonts w:ascii="Montserrat" w:hAnsi="Montserrat" w:cs="Arial"/>
          <w:iCs/>
          <w:noProof w:val="0"/>
          <w:sz w:val="20"/>
          <w:szCs w:val="20"/>
          <w:lang w:eastAsia="ar-SA"/>
        </w:rPr>
        <w:t xml:space="preserve">Coordinación de </w:t>
      </w:r>
      <w:r w:rsidR="00495076" w:rsidRPr="00BA386D">
        <w:rPr>
          <w:rFonts w:ascii="Montserrat" w:hAnsi="Montserrat" w:cs="Arial"/>
          <w:iCs/>
          <w:noProof w:val="0"/>
          <w:sz w:val="20"/>
          <w:szCs w:val="20"/>
          <w:lang w:eastAsia="ar-SA"/>
        </w:rPr>
        <w:t xml:space="preserve">Control </w:t>
      </w:r>
      <w:r w:rsidRPr="00BA386D">
        <w:rPr>
          <w:rFonts w:ascii="Montserrat" w:hAnsi="Montserrat" w:cs="Arial"/>
          <w:iCs/>
          <w:noProof w:val="0"/>
          <w:sz w:val="20"/>
          <w:szCs w:val="20"/>
          <w:lang w:eastAsia="ar-SA"/>
        </w:rPr>
        <w:t xml:space="preserve">de Abasto a través de la </w:t>
      </w:r>
      <w:r w:rsidR="007C0E76">
        <w:rPr>
          <w:rFonts w:ascii="Montserrat" w:hAnsi="Montserrat" w:cs="Arial"/>
          <w:iCs/>
          <w:noProof w:val="0"/>
          <w:sz w:val="20"/>
          <w:szCs w:val="20"/>
          <w:lang w:eastAsia="ar-SA"/>
        </w:rPr>
        <w:t>Coordinación Técnica de Planeación y la división de Planeación de Bienes Terapéuticos.</w:t>
      </w:r>
    </w:p>
    <w:p w:rsidR="00D55A39" w:rsidRPr="00BA386D" w:rsidRDefault="00D55A39" w:rsidP="00186D19">
      <w:pPr>
        <w:pStyle w:val="Prrafodelista"/>
        <w:suppressAutoHyphens/>
        <w:overflowPunct w:val="0"/>
        <w:autoSpaceDE w:val="0"/>
        <w:ind w:left="360" w:right="49"/>
        <w:jc w:val="both"/>
        <w:textAlignment w:val="baseline"/>
        <w:rPr>
          <w:rFonts w:ascii="Montserrat" w:hAnsi="Montserrat" w:cs="Arial"/>
          <w:iCs/>
          <w:noProof w:val="0"/>
          <w:sz w:val="20"/>
          <w:szCs w:val="20"/>
          <w:lang w:eastAsia="ar-SA"/>
        </w:rPr>
      </w:pPr>
    </w:p>
    <w:p w:rsidR="005F3B81" w:rsidRPr="00BA386D" w:rsidRDefault="00797EC8" w:rsidP="004D103A">
      <w:pPr>
        <w:pStyle w:val="Prrafodelista"/>
        <w:numPr>
          <w:ilvl w:val="0"/>
          <w:numId w:val="23"/>
        </w:numPr>
        <w:suppressAutoHyphens/>
        <w:overflowPunct w:val="0"/>
        <w:autoSpaceDE w:val="0"/>
        <w:ind w:left="348" w:right="49"/>
        <w:jc w:val="both"/>
        <w:textAlignment w:val="baseline"/>
        <w:rPr>
          <w:rFonts w:ascii="Montserrat" w:hAnsi="Montserrat" w:cs="Arial"/>
          <w:iCs/>
          <w:noProof w:val="0"/>
          <w:sz w:val="20"/>
          <w:szCs w:val="20"/>
          <w:lang w:eastAsia="ar-SA"/>
        </w:rPr>
      </w:pPr>
      <w:r w:rsidRPr="00BA386D">
        <w:rPr>
          <w:rFonts w:ascii="Montserrat" w:hAnsi="Montserrat" w:cs="Arial"/>
          <w:b/>
          <w:noProof w:val="0"/>
          <w:sz w:val="20"/>
          <w:szCs w:val="20"/>
          <w:lang w:eastAsia="ar-SA"/>
        </w:rPr>
        <w:t xml:space="preserve">Bienes de Consumo: </w:t>
      </w:r>
      <w:r w:rsidR="005F3B81" w:rsidRPr="00BA386D">
        <w:rPr>
          <w:rFonts w:ascii="Montserrat" w:hAnsi="Montserrat" w:cs="Arial"/>
          <w:iCs/>
          <w:noProof w:val="0"/>
          <w:sz w:val="20"/>
          <w:szCs w:val="20"/>
          <w:lang w:eastAsia="ar-SA"/>
        </w:rPr>
        <w:t xml:space="preserve">Son </w:t>
      </w:r>
      <w:r w:rsidR="00382910" w:rsidRPr="00BA386D">
        <w:rPr>
          <w:rFonts w:ascii="Montserrat" w:hAnsi="Montserrat" w:cs="Arial"/>
          <w:iCs/>
          <w:noProof w:val="0"/>
          <w:sz w:val="20"/>
          <w:szCs w:val="20"/>
          <w:lang w:eastAsia="ar-SA"/>
        </w:rPr>
        <w:t>los</w:t>
      </w:r>
      <w:r w:rsidR="005F3B81" w:rsidRPr="00BA386D">
        <w:rPr>
          <w:rFonts w:ascii="Montserrat" w:hAnsi="Montserrat" w:cs="Arial"/>
          <w:iCs/>
          <w:noProof w:val="0"/>
          <w:sz w:val="20"/>
          <w:szCs w:val="20"/>
          <w:lang w:eastAsia="ar-SA"/>
        </w:rPr>
        <w:t xml:space="preserve"> bienes muebles que por su utilización en el desarrollo de las actividades que se realizan, tienen un desgaste parcial o total por lo tanto no son susceptibles de ser utilizados nuevamente, son controlados a través de un registro global en los inventarios dada su naturaleza y finalidad en éste, en el IMSS </w:t>
      </w:r>
      <w:r w:rsidR="005F3B81" w:rsidRPr="00BA386D">
        <w:rPr>
          <w:rFonts w:ascii="Montserrat" w:hAnsi="Montserrat" w:cs="Arial"/>
          <w:iCs/>
          <w:noProof w:val="0"/>
          <w:sz w:val="20"/>
          <w:szCs w:val="20"/>
          <w:lang w:eastAsia="ar-SA"/>
        </w:rPr>
        <w:lastRenderedPageBreak/>
        <w:t>se clasifican como Bienes de Uso Terapéutico (insumos para la salud) y No Terapéutico.</w:t>
      </w:r>
    </w:p>
    <w:p w:rsidR="005F3B81" w:rsidRPr="00BA386D" w:rsidRDefault="005F3B81" w:rsidP="00CC66CE">
      <w:pPr>
        <w:suppressAutoHyphens/>
        <w:ind w:left="348" w:right="49"/>
        <w:rPr>
          <w:rFonts w:ascii="Montserrat" w:eastAsia="Times New Roman" w:hAnsi="Montserrat" w:cs="Arial"/>
          <w:iCs/>
          <w:noProof w:val="0"/>
          <w:sz w:val="20"/>
          <w:szCs w:val="20"/>
          <w:lang w:val="es-ES" w:eastAsia="ar-SA"/>
        </w:rPr>
      </w:pPr>
    </w:p>
    <w:p w:rsidR="00CD6095"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BA386D">
        <w:rPr>
          <w:rFonts w:ascii="Montserrat" w:hAnsi="Montserrat" w:cs="Arial"/>
          <w:b/>
          <w:noProof w:val="0"/>
          <w:sz w:val="20"/>
          <w:szCs w:val="20"/>
        </w:rPr>
        <w:t>CABCS:</w:t>
      </w:r>
      <w:r w:rsidRPr="00BA386D">
        <w:rPr>
          <w:rFonts w:ascii="Montserrat" w:hAnsi="Montserrat" w:cs="Arial"/>
          <w:noProof w:val="0"/>
          <w:sz w:val="20"/>
          <w:szCs w:val="20"/>
        </w:rPr>
        <w:t xml:space="preserve"> </w:t>
      </w:r>
      <w:r w:rsidR="009610CC" w:rsidRPr="00BA386D">
        <w:rPr>
          <w:rFonts w:ascii="Montserrat" w:hAnsi="Montserrat" w:cs="Arial"/>
          <w:noProof w:val="0"/>
          <w:sz w:val="20"/>
          <w:szCs w:val="20"/>
        </w:rPr>
        <w:t xml:space="preserve">Coordinación de Adquisición de Bienes y </w:t>
      </w:r>
      <w:r w:rsidR="00CD6095" w:rsidRPr="00BA386D">
        <w:rPr>
          <w:rFonts w:ascii="Montserrat" w:hAnsi="Montserrat" w:cs="Arial"/>
          <w:noProof w:val="0"/>
          <w:sz w:val="20"/>
          <w:szCs w:val="20"/>
        </w:rPr>
        <w:t xml:space="preserve">Contratación de Servicios </w:t>
      </w:r>
      <w:r w:rsidR="00CD6095" w:rsidRPr="00BA386D">
        <w:rPr>
          <w:rFonts w:ascii="Montserrat" w:hAnsi="Montserrat" w:cs="Arial"/>
          <w:iCs/>
          <w:noProof w:val="0"/>
          <w:sz w:val="20"/>
          <w:szCs w:val="20"/>
          <w:lang w:eastAsia="ar-SA"/>
        </w:rPr>
        <w:t>del Instituto Mexicano del Seguro Social</w:t>
      </w:r>
      <w:r w:rsidR="00CD6095" w:rsidRPr="00BA386D">
        <w:rPr>
          <w:rFonts w:ascii="Montserrat" w:hAnsi="Montserrat" w:cs="Arial"/>
          <w:noProof w:val="0"/>
          <w:sz w:val="20"/>
          <w:szCs w:val="20"/>
        </w:rPr>
        <w:t>.</w:t>
      </w:r>
    </w:p>
    <w:p w:rsidR="009610CC" w:rsidRPr="00BA386D" w:rsidRDefault="009610CC" w:rsidP="00CC66CE">
      <w:pPr>
        <w:pStyle w:val="Prrafodelista"/>
        <w:overflowPunct w:val="0"/>
        <w:autoSpaceDE w:val="0"/>
        <w:ind w:left="360" w:right="49"/>
        <w:jc w:val="both"/>
        <w:textAlignment w:val="baseline"/>
        <w:rPr>
          <w:rFonts w:ascii="Montserrat" w:hAnsi="Montserrat" w:cs="Arial"/>
          <w:noProof w:val="0"/>
          <w:sz w:val="20"/>
          <w:szCs w:val="20"/>
        </w:rPr>
      </w:pPr>
    </w:p>
    <w:p w:rsidR="00797EC8" w:rsidRPr="00BA386D" w:rsidRDefault="000675D1" w:rsidP="004D103A">
      <w:pPr>
        <w:pStyle w:val="Prrafodelista"/>
        <w:numPr>
          <w:ilvl w:val="0"/>
          <w:numId w:val="23"/>
        </w:numPr>
        <w:overflowPunct w:val="0"/>
        <w:autoSpaceDE w:val="0"/>
        <w:ind w:left="360" w:right="49"/>
        <w:jc w:val="both"/>
        <w:textAlignment w:val="baseline"/>
        <w:rPr>
          <w:rFonts w:ascii="Montserrat" w:hAnsi="Montserrat" w:cs="Arial"/>
          <w:iCs/>
          <w:noProof w:val="0"/>
          <w:sz w:val="20"/>
          <w:szCs w:val="20"/>
          <w:lang w:eastAsia="ar-SA"/>
        </w:rPr>
      </w:pPr>
      <w:r w:rsidRPr="00BA386D">
        <w:rPr>
          <w:rFonts w:ascii="Montserrat" w:hAnsi="Montserrat" w:cs="Arial"/>
          <w:b/>
          <w:noProof w:val="0"/>
          <w:sz w:val="20"/>
          <w:szCs w:val="20"/>
          <w:lang w:eastAsia="ar-SA"/>
        </w:rPr>
        <w:t xml:space="preserve">Canje: </w:t>
      </w:r>
      <w:r w:rsidRPr="00BA386D">
        <w:rPr>
          <w:rFonts w:ascii="Montserrat" w:hAnsi="Montserrat" w:cs="Arial"/>
          <w:iCs/>
          <w:noProof w:val="0"/>
          <w:sz w:val="20"/>
          <w:szCs w:val="20"/>
          <w:lang w:eastAsia="ar-SA"/>
        </w:rPr>
        <w:t>Actividad que realiza el Instituto Mexicano del Seguro Social (IMSS) con el proveedor, para cambiar por bienes nuevos del mismo tipo, bienes con defectos de calidad, caducos, próximos a caducar o suspendidos por la Secretaría de Salud o alguna autoridad institucional que dictamine que no pueden ser utilizados.</w:t>
      </w:r>
    </w:p>
    <w:p w:rsidR="000675D1" w:rsidRPr="00BA386D" w:rsidRDefault="000675D1" w:rsidP="000675D1">
      <w:pPr>
        <w:pStyle w:val="Prrafodelista"/>
        <w:overflowPunct w:val="0"/>
        <w:autoSpaceDE w:val="0"/>
        <w:ind w:left="360" w:right="49"/>
        <w:jc w:val="both"/>
        <w:textAlignment w:val="baseline"/>
        <w:rPr>
          <w:rFonts w:ascii="Montserrat" w:hAnsi="Montserrat" w:cs="Arial"/>
          <w:iCs/>
          <w:noProof w:val="0"/>
          <w:sz w:val="20"/>
          <w:szCs w:val="20"/>
          <w:lang w:eastAsia="ar-SA"/>
        </w:rPr>
      </w:pPr>
      <w:bookmarkStart w:id="5" w:name="_GoBack"/>
      <w:bookmarkEnd w:id="5"/>
    </w:p>
    <w:p w:rsidR="009610CC"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BA386D">
        <w:rPr>
          <w:rFonts w:ascii="Montserrat" w:hAnsi="Montserrat" w:cs="Arial"/>
          <w:b/>
          <w:iCs/>
          <w:noProof w:val="0"/>
          <w:sz w:val="20"/>
          <w:szCs w:val="20"/>
          <w:lang w:eastAsia="ar-SA"/>
        </w:rPr>
        <w:t>CCA:</w:t>
      </w:r>
      <w:r w:rsidRPr="00BA386D">
        <w:rPr>
          <w:rFonts w:ascii="Montserrat" w:hAnsi="Montserrat" w:cs="Arial"/>
          <w:iCs/>
          <w:noProof w:val="0"/>
          <w:sz w:val="20"/>
          <w:szCs w:val="20"/>
          <w:lang w:eastAsia="ar-SA"/>
        </w:rPr>
        <w:t xml:space="preserve"> </w:t>
      </w:r>
      <w:r w:rsidR="009610CC" w:rsidRPr="00BA386D">
        <w:rPr>
          <w:rFonts w:ascii="Montserrat" w:hAnsi="Montserrat" w:cs="Arial"/>
          <w:iCs/>
          <w:noProof w:val="0"/>
          <w:sz w:val="20"/>
          <w:szCs w:val="20"/>
          <w:lang w:eastAsia="ar-SA"/>
        </w:rPr>
        <w:t xml:space="preserve">Coordinación de Control de </w:t>
      </w:r>
      <w:r w:rsidR="00CD6095" w:rsidRPr="00BA386D">
        <w:rPr>
          <w:rFonts w:ascii="Montserrat" w:hAnsi="Montserrat" w:cs="Arial"/>
          <w:iCs/>
          <w:noProof w:val="0"/>
          <w:sz w:val="20"/>
          <w:szCs w:val="20"/>
          <w:lang w:eastAsia="ar-SA"/>
        </w:rPr>
        <w:t>Abasto del Insti</w:t>
      </w:r>
      <w:r w:rsidR="000675D1" w:rsidRPr="00BA386D">
        <w:rPr>
          <w:rFonts w:ascii="Montserrat" w:hAnsi="Montserrat" w:cs="Arial"/>
          <w:iCs/>
          <w:noProof w:val="0"/>
          <w:sz w:val="20"/>
          <w:szCs w:val="20"/>
          <w:lang w:eastAsia="ar-SA"/>
        </w:rPr>
        <w:t>tuto Mexicano del Seguro Social (IMSS).</w:t>
      </w:r>
    </w:p>
    <w:p w:rsidR="009610CC" w:rsidRPr="00BA386D" w:rsidRDefault="009610CC" w:rsidP="004C2C2E">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931D7D" w:rsidRPr="00BA386D" w:rsidRDefault="000675D1"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BA386D">
        <w:rPr>
          <w:rFonts w:ascii="Montserrat" w:hAnsi="Montserrat" w:cs="Arial"/>
          <w:b/>
          <w:noProof w:val="0"/>
          <w:sz w:val="20"/>
          <w:szCs w:val="20"/>
        </w:rPr>
        <w:t>CLAVE:</w:t>
      </w:r>
      <w:r w:rsidR="004C2C2E" w:rsidRPr="00BA386D">
        <w:rPr>
          <w:rFonts w:ascii="Montserrat" w:hAnsi="Montserrat" w:cs="Arial"/>
          <w:b/>
          <w:noProof w:val="0"/>
          <w:sz w:val="20"/>
          <w:szCs w:val="20"/>
        </w:rPr>
        <w:t xml:space="preserve"> </w:t>
      </w:r>
      <w:r w:rsidR="00B755BC" w:rsidRPr="00BA386D">
        <w:rPr>
          <w:rFonts w:ascii="Montserrat" w:hAnsi="Montserrat" w:cs="Arial"/>
          <w:iCs/>
          <w:noProof w:val="0"/>
          <w:sz w:val="20"/>
          <w:szCs w:val="20"/>
          <w:lang w:eastAsia="ar-SA"/>
        </w:rPr>
        <w:t>Código numérico para identificar cada insumo para la salud, integrada por el número del grupo, genérico, específico</w:t>
      </w:r>
      <w:r w:rsidR="00275E4E" w:rsidRPr="00BA386D">
        <w:rPr>
          <w:rFonts w:ascii="Montserrat" w:hAnsi="Montserrat" w:cs="Arial"/>
          <w:iCs/>
          <w:noProof w:val="0"/>
          <w:sz w:val="20"/>
          <w:szCs w:val="20"/>
          <w:lang w:eastAsia="ar-SA"/>
        </w:rPr>
        <w:t xml:space="preserve"> y</w:t>
      </w:r>
      <w:r w:rsidR="00B755BC" w:rsidRPr="00BA386D">
        <w:rPr>
          <w:rFonts w:ascii="Montserrat" w:hAnsi="Montserrat" w:cs="Arial"/>
          <w:iCs/>
          <w:noProof w:val="0"/>
          <w:sz w:val="20"/>
          <w:szCs w:val="20"/>
          <w:lang w:eastAsia="ar-SA"/>
        </w:rPr>
        <w:t xml:space="preserve"> diferenciador</w:t>
      </w:r>
      <w:r w:rsidR="00275E4E" w:rsidRPr="00BA386D">
        <w:rPr>
          <w:rFonts w:ascii="Montserrat" w:hAnsi="Montserrat" w:cs="Arial"/>
          <w:iCs/>
          <w:noProof w:val="0"/>
          <w:sz w:val="20"/>
          <w:szCs w:val="20"/>
          <w:lang w:eastAsia="ar-SA"/>
        </w:rPr>
        <w:t>,</w:t>
      </w:r>
      <w:r w:rsidR="00B755BC" w:rsidRPr="00BA386D">
        <w:rPr>
          <w:rFonts w:ascii="Montserrat" w:hAnsi="Montserrat" w:cs="Arial"/>
          <w:iCs/>
          <w:noProof w:val="0"/>
          <w:sz w:val="20"/>
          <w:szCs w:val="20"/>
          <w:lang w:eastAsia="ar-SA"/>
        </w:rPr>
        <w:t xml:space="preserve"> contenidos en el </w:t>
      </w:r>
      <w:r w:rsidR="00275E4E" w:rsidRPr="00BA386D">
        <w:rPr>
          <w:rFonts w:ascii="Montserrat" w:hAnsi="Montserrat" w:cs="Arial"/>
          <w:iCs/>
          <w:noProof w:val="0"/>
          <w:sz w:val="20"/>
          <w:szCs w:val="20"/>
          <w:lang w:eastAsia="ar-SA"/>
        </w:rPr>
        <w:t>Compendio Nacional de Insumos para la Salud.</w:t>
      </w:r>
    </w:p>
    <w:p w:rsidR="00D55A39" w:rsidRPr="00BA386D" w:rsidRDefault="00D55A39" w:rsidP="00D55A39">
      <w:pPr>
        <w:pStyle w:val="Prrafodelista"/>
        <w:rPr>
          <w:rFonts w:ascii="Montserrat" w:hAnsi="Montserrat" w:cs="Arial"/>
          <w:b/>
          <w:noProof w:val="0"/>
          <w:sz w:val="20"/>
          <w:szCs w:val="20"/>
          <w:lang w:eastAsia="ar-SA"/>
        </w:rPr>
      </w:pPr>
    </w:p>
    <w:p w:rsidR="00797EC8"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rPr>
        <w:t xml:space="preserve">COCTI: </w:t>
      </w:r>
      <w:r w:rsidR="00D22450" w:rsidRPr="00BA386D">
        <w:rPr>
          <w:rFonts w:ascii="Montserrat" w:hAnsi="Montserrat" w:cs="Arial"/>
          <w:iCs/>
          <w:noProof w:val="0"/>
          <w:sz w:val="20"/>
          <w:szCs w:val="20"/>
          <w:lang w:eastAsia="ar-SA"/>
        </w:rPr>
        <w:t>Coordinación de Control Técnico de Insumos. Área del Instituto Mexicano del Seguro Social, responsable de verificar</w:t>
      </w:r>
      <w:r w:rsidR="00340418" w:rsidRPr="00BA386D">
        <w:rPr>
          <w:rFonts w:ascii="Montserrat" w:hAnsi="Montserrat" w:cs="Arial"/>
          <w:iCs/>
          <w:noProof w:val="0"/>
          <w:sz w:val="20"/>
          <w:szCs w:val="20"/>
          <w:lang w:eastAsia="ar-SA"/>
        </w:rPr>
        <w:t>, en su caso,</w:t>
      </w:r>
      <w:r w:rsidR="00D22450" w:rsidRPr="00BA386D">
        <w:rPr>
          <w:rFonts w:ascii="Montserrat" w:hAnsi="Montserrat" w:cs="Arial"/>
          <w:iCs/>
          <w:noProof w:val="0"/>
          <w:sz w:val="20"/>
          <w:szCs w:val="20"/>
          <w:lang w:eastAsia="ar-SA"/>
        </w:rPr>
        <w:t xml:space="preserve"> la calidad de los productos</w:t>
      </w:r>
      <w:r w:rsidR="00340418" w:rsidRPr="00BA386D">
        <w:rPr>
          <w:rFonts w:ascii="Montserrat" w:hAnsi="Montserrat" w:cs="Arial"/>
          <w:iCs/>
          <w:noProof w:val="0"/>
          <w:sz w:val="20"/>
          <w:szCs w:val="20"/>
          <w:lang w:eastAsia="ar-SA"/>
        </w:rPr>
        <w:t xml:space="preserve"> de esta </w:t>
      </w:r>
      <w:r w:rsidR="000612DF" w:rsidRPr="00BA386D">
        <w:rPr>
          <w:rFonts w:ascii="Montserrat" w:hAnsi="Montserrat" w:cs="Arial"/>
          <w:iCs/>
          <w:noProof w:val="0"/>
          <w:sz w:val="20"/>
          <w:szCs w:val="20"/>
          <w:lang w:eastAsia="ar-SA"/>
        </w:rPr>
        <w:t>Convocatoria</w:t>
      </w:r>
      <w:r w:rsidR="00D22450" w:rsidRPr="00BA386D">
        <w:rPr>
          <w:rFonts w:ascii="Montserrat" w:hAnsi="Montserrat" w:cs="Arial"/>
          <w:iCs/>
          <w:noProof w:val="0"/>
          <w:sz w:val="20"/>
          <w:szCs w:val="20"/>
          <w:lang w:eastAsia="ar-SA"/>
        </w:rPr>
        <w:t>, de acuerdo con la normatividad establecida.</w:t>
      </w:r>
    </w:p>
    <w:p w:rsidR="00D22450" w:rsidRPr="00BA386D" w:rsidRDefault="00D22450" w:rsidP="00D22450">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54580B"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COFEPRIS</w:t>
      </w:r>
      <w:r w:rsidRPr="00BA386D">
        <w:rPr>
          <w:rFonts w:ascii="Montserrat" w:hAnsi="Montserrat" w:cs="Arial"/>
          <w:noProof w:val="0"/>
          <w:sz w:val="20"/>
          <w:szCs w:val="20"/>
          <w:lang w:eastAsia="ar-SA"/>
        </w:rPr>
        <w:t>: Comisión Federal para la Protección contra Riesgos Sanitarios.</w:t>
      </w:r>
    </w:p>
    <w:p w:rsidR="00D22450" w:rsidRPr="00BA386D" w:rsidRDefault="00D22450" w:rsidP="00D22450">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797EC8"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rPr>
        <w:t>CompraNet</w:t>
      </w:r>
      <w:r w:rsidR="00F36C97" w:rsidRPr="00BA386D">
        <w:rPr>
          <w:rFonts w:ascii="Montserrat" w:hAnsi="Montserrat" w:cs="Arial"/>
          <w:noProof w:val="0"/>
          <w:sz w:val="20"/>
          <w:szCs w:val="20"/>
        </w:rPr>
        <w:t xml:space="preserve">: </w:t>
      </w:r>
      <w:r w:rsidR="00D22450" w:rsidRPr="00BA386D">
        <w:rPr>
          <w:rFonts w:ascii="Montserrat" w:hAnsi="Montserrat" w:cs="Arial"/>
          <w:noProof w:val="0"/>
          <w:sz w:val="20"/>
          <w:szCs w:val="20"/>
        </w:rPr>
        <w:t>Sistema Electrónico de Información Pública Gubernamental, administrado por la Secretaría de Hacienda y Crédito Público, con dirección electrónica en Internet:</w:t>
      </w:r>
      <w:r w:rsidR="00722731" w:rsidRPr="00BA386D">
        <w:rPr>
          <w:rFonts w:ascii="Montserrat" w:hAnsi="Montserrat" w:cs="Arial"/>
          <w:noProof w:val="0"/>
          <w:sz w:val="20"/>
          <w:szCs w:val="20"/>
        </w:rPr>
        <w:t xml:space="preserve"> </w:t>
      </w:r>
      <w:hyperlink r:id="rId9" w:history="1">
        <w:r w:rsidR="00F825DC" w:rsidRPr="00BA386D">
          <w:rPr>
            <w:rStyle w:val="Hipervnculo"/>
            <w:rFonts w:ascii="Montserrat" w:hAnsi="Montserrat"/>
            <w:sz w:val="20"/>
            <w:szCs w:val="20"/>
          </w:rPr>
          <w:t>https://</w:t>
        </w:r>
        <w:hyperlink r:id="rId10" w:history="1">
          <w:r w:rsidR="00F825DC" w:rsidRPr="00BA386D">
            <w:rPr>
              <w:rStyle w:val="Hipervnculo"/>
              <w:rFonts w:ascii="Montserrat" w:hAnsi="Montserrat"/>
              <w:sz w:val="20"/>
              <w:szCs w:val="20"/>
            </w:rPr>
            <w:t>compranet.hacienda.gob.mx</w:t>
          </w:r>
        </w:hyperlink>
      </w:hyperlink>
      <w:r w:rsidR="00F825DC" w:rsidRPr="00BA386D">
        <w:rPr>
          <w:rStyle w:val="Hipervnculo"/>
          <w:rFonts w:ascii="Montserrat" w:hAnsi="Montserrat"/>
          <w:sz w:val="20"/>
          <w:szCs w:val="20"/>
        </w:rPr>
        <w:t>.</w:t>
      </w:r>
    </w:p>
    <w:p w:rsidR="00722731" w:rsidRPr="00BA386D" w:rsidRDefault="00722731" w:rsidP="00722731">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797EC8" w:rsidRPr="00BA386D" w:rsidRDefault="004B6F1F" w:rsidP="004D103A">
      <w:pPr>
        <w:pStyle w:val="Prrafodelista"/>
        <w:numPr>
          <w:ilvl w:val="0"/>
          <w:numId w:val="23"/>
        </w:numPr>
        <w:suppressAutoHyphens/>
        <w:overflowPunct w:val="0"/>
        <w:autoSpaceDE w:val="0"/>
        <w:ind w:left="348"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 xml:space="preserve">Contrato: </w:t>
      </w:r>
      <w:r w:rsidRPr="00BA386D">
        <w:rPr>
          <w:rFonts w:ascii="Montserrat" w:hAnsi="Montserrat" w:cs="Arial"/>
          <w:noProof w:val="0"/>
          <w:sz w:val="20"/>
          <w:szCs w:val="20"/>
        </w:rPr>
        <w:t>El acuerdo de voluntades para crear o transferir derechos y obligaciones, y a través del cual se formaliza la adquisición o arrendamiento de bienes muebles o la prestación de servicios.</w:t>
      </w:r>
    </w:p>
    <w:p w:rsidR="00931D7D" w:rsidRPr="00BA386D" w:rsidRDefault="00931D7D" w:rsidP="00931D7D">
      <w:pPr>
        <w:pStyle w:val="Prrafodelista"/>
        <w:suppressAutoHyphens/>
        <w:overflowPunct w:val="0"/>
        <w:autoSpaceDE w:val="0"/>
        <w:ind w:left="348" w:right="49"/>
        <w:jc w:val="both"/>
        <w:textAlignment w:val="baseline"/>
        <w:rPr>
          <w:rFonts w:ascii="Montserrat" w:hAnsi="Montserrat" w:cs="Arial"/>
          <w:noProof w:val="0"/>
          <w:sz w:val="20"/>
          <w:szCs w:val="20"/>
          <w:lang w:eastAsia="ar-SA"/>
        </w:rPr>
      </w:pPr>
    </w:p>
    <w:p w:rsidR="002D652F"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BA386D">
        <w:rPr>
          <w:rFonts w:ascii="Montserrat" w:hAnsi="Montserrat" w:cs="Arial"/>
          <w:b/>
          <w:noProof w:val="0"/>
          <w:sz w:val="20"/>
          <w:szCs w:val="20"/>
          <w:lang w:eastAsia="ar-SA"/>
        </w:rPr>
        <w:t>DOF:</w:t>
      </w:r>
      <w:r w:rsidRPr="00BA386D">
        <w:rPr>
          <w:rFonts w:ascii="Montserrat" w:hAnsi="Montserrat" w:cs="Arial"/>
          <w:noProof w:val="0"/>
          <w:sz w:val="20"/>
          <w:szCs w:val="20"/>
          <w:lang w:eastAsia="ar-SA"/>
        </w:rPr>
        <w:t xml:space="preserve"> Diario Oficial de la Federación.</w:t>
      </w:r>
    </w:p>
    <w:p w:rsidR="002D652F" w:rsidRPr="00BA386D" w:rsidRDefault="002D652F" w:rsidP="002D652F">
      <w:pPr>
        <w:pStyle w:val="Prrafodelista"/>
        <w:rPr>
          <w:rFonts w:ascii="Montserrat" w:hAnsi="Montserrat" w:cs="Arial"/>
          <w:b/>
          <w:noProof w:val="0"/>
          <w:sz w:val="20"/>
          <w:szCs w:val="20"/>
          <w:lang w:eastAsia="ar-SA"/>
        </w:rPr>
      </w:pPr>
    </w:p>
    <w:p w:rsidR="002D652F" w:rsidRPr="00BA386D" w:rsidRDefault="002D652F"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BA386D">
        <w:rPr>
          <w:rFonts w:ascii="Montserrat" w:hAnsi="Montserrat" w:cs="Arial"/>
          <w:b/>
          <w:noProof w:val="0"/>
          <w:sz w:val="20"/>
          <w:szCs w:val="20"/>
          <w:lang w:eastAsia="ar-SA"/>
        </w:rPr>
        <w:t xml:space="preserve">Entidad Convocante: </w:t>
      </w:r>
      <w:r w:rsidR="00453D4F" w:rsidRPr="00BA386D">
        <w:rPr>
          <w:rFonts w:ascii="Montserrat" w:hAnsi="Montserrat" w:cs="Arial"/>
          <w:noProof w:val="0"/>
          <w:sz w:val="20"/>
          <w:szCs w:val="20"/>
          <w:lang w:eastAsia="ar-SA"/>
        </w:rPr>
        <w:t>Instituto Mexicano del Seguro Social (IMSS).</w:t>
      </w:r>
    </w:p>
    <w:p w:rsidR="00453D4F" w:rsidRPr="00BA386D" w:rsidRDefault="00453D4F" w:rsidP="00453D4F">
      <w:pPr>
        <w:pStyle w:val="Prrafodelista"/>
        <w:suppressAutoHyphens/>
        <w:overflowPunct w:val="0"/>
        <w:autoSpaceDE w:val="0"/>
        <w:ind w:left="360" w:right="49"/>
        <w:jc w:val="both"/>
        <w:textAlignment w:val="baseline"/>
        <w:rPr>
          <w:rFonts w:ascii="Montserrat" w:hAnsi="Montserrat" w:cs="Arial"/>
          <w:b/>
          <w:noProof w:val="0"/>
          <w:sz w:val="20"/>
          <w:szCs w:val="20"/>
          <w:lang w:eastAsia="ar-SA"/>
        </w:rPr>
      </w:pPr>
    </w:p>
    <w:p w:rsidR="00797EC8"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Escrito Libre:</w:t>
      </w:r>
      <w:r w:rsidRPr="00BA386D">
        <w:rPr>
          <w:rFonts w:ascii="Montserrat" w:hAnsi="Montserrat" w:cs="Arial"/>
          <w:noProof w:val="0"/>
          <w:sz w:val="20"/>
          <w:szCs w:val="20"/>
          <w:lang w:eastAsia="ar-SA"/>
        </w:rPr>
        <w:t xml:space="preserve"> Documento que deberá cumplir como mínimo con los datos requeridos en la </w:t>
      </w:r>
      <w:r w:rsidR="000612DF" w:rsidRPr="00BA386D">
        <w:rPr>
          <w:rFonts w:ascii="Montserrat" w:hAnsi="Montserrat" w:cs="Arial"/>
          <w:noProof w:val="0"/>
          <w:sz w:val="20"/>
          <w:szCs w:val="20"/>
          <w:lang w:eastAsia="ar-SA"/>
        </w:rPr>
        <w:t>Convocatoria</w:t>
      </w:r>
      <w:r w:rsidRPr="00BA386D">
        <w:rPr>
          <w:rFonts w:ascii="Montserrat" w:hAnsi="Montserrat" w:cs="Arial"/>
          <w:noProof w:val="0"/>
          <w:sz w:val="20"/>
          <w:szCs w:val="20"/>
          <w:lang w:eastAsia="ar-SA"/>
        </w:rPr>
        <w:t xml:space="preserve">, </w:t>
      </w:r>
      <w:r w:rsidR="00AB33B0" w:rsidRPr="00BA386D">
        <w:rPr>
          <w:rFonts w:ascii="Montserrat" w:hAnsi="Montserrat" w:cs="Arial"/>
          <w:noProof w:val="0"/>
          <w:sz w:val="20"/>
          <w:szCs w:val="20"/>
          <w:lang w:eastAsia="ar-SA"/>
        </w:rPr>
        <w:t>sin importar</w:t>
      </w:r>
      <w:r w:rsidRPr="00BA386D">
        <w:rPr>
          <w:rFonts w:ascii="Montserrat" w:hAnsi="Montserrat" w:cs="Arial"/>
          <w:noProof w:val="0"/>
          <w:sz w:val="20"/>
          <w:szCs w:val="20"/>
          <w:lang w:eastAsia="ar-SA"/>
        </w:rPr>
        <w:t xml:space="preserve"> el orden y/o ubicación del contenido.</w:t>
      </w:r>
    </w:p>
    <w:p w:rsidR="00066F6F" w:rsidRPr="00BA386D" w:rsidRDefault="00066F6F" w:rsidP="00CC66CE">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797EC8"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IMSS:</w:t>
      </w:r>
      <w:r w:rsidRPr="00BA386D">
        <w:rPr>
          <w:rFonts w:ascii="Montserrat" w:hAnsi="Montserrat" w:cs="Arial"/>
          <w:noProof w:val="0"/>
          <w:sz w:val="20"/>
          <w:szCs w:val="20"/>
          <w:lang w:eastAsia="ar-SA"/>
        </w:rPr>
        <w:t xml:space="preserve"> Instituto Mexicano del Seguro Social.</w:t>
      </w:r>
    </w:p>
    <w:p w:rsidR="002D652F" w:rsidRPr="00BA386D" w:rsidRDefault="002D652F" w:rsidP="002D652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797EC8"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IVA:</w:t>
      </w:r>
      <w:r w:rsidRPr="00BA386D">
        <w:rPr>
          <w:rFonts w:ascii="Montserrat" w:hAnsi="Montserrat" w:cs="Arial"/>
          <w:noProof w:val="0"/>
          <w:sz w:val="20"/>
          <w:szCs w:val="20"/>
          <w:lang w:eastAsia="ar-SA"/>
        </w:rPr>
        <w:t xml:space="preserve"> Impuesto al Valor Agregado.</w:t>
      </w:r>
    </w:p>
    <w:p w:rsidR="00797EC8" w:rsidRPr="00BA386D" w:rsidRDefault="00797EC8" w:rsidP="00CC66CE">
      <w:pPr>
        <w:suppressAutoHyphens/>
        <w:ind w:left="348" w:right="49"/>
        <w:rPr>
          <w:rFonts w:ascii="Montserrat" w:eastAsia="Times New Roman" w:hAnsi="Montserrat" w:cs="Arial"/>
          <w:noProof w:val="0"/>
          <w:sz w:val="20"/>
          <w:szCs w:val="20"/>
          <w:lang w:val="es-ES" w:eastAsia="ar-SA"/>
        </w:rPr>
      </w:pPr>
    </w:p>
    <w:p w:rsidR="00797EC8"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LAASSP:</w:t>
      </w:r>
      <w:r w:rsidRPr="00BA386D">
        <w:rPr>
          <w:rFonts w:ascii="Montserrat" w:hAnsi="Montserrat" w:cs="Arial"/>
          <w:noProof w:val="0"/>
          <w:sz w:val="20"/>
          <w:szCs w:val="20"/>
          <w:lang w:eastAsia="ar-SA"/>
        </w:rPr>
        <w:t xml:space="preserve"> Ley de Adquisiciones, Arrendamientos y Servicios del Sector Público.</w:t>
      </w:r>
    </w:p>
    <w:p w:rsidR="00797EC8" w:rsidRPr="00BA386D" w:rsidRDefault="00797EC8" w:rsidP="00CC66CE">
      <w:pPr>
        <w:suppressAutoHyphens/>
        <w:ind w:left="348" w:right="49"/>
        <w:rPr>
          <w:rFonts w:ascii="Montserrat" w:eastAsia="Times New Roman" w:hAnsi="Montserrat" w:cs="Arial"/>
          <w:noProof w:val="0"/>
          <w:sz w:val="20"/>
          <w:szCs w:val="20"/>
          <w:lang w:val="es-ES" w:eastAsia="ar-SA"/>
        </w:rPr>
      </w:pPr>
    </w:p>
    <w:p w:rsidR="0036107C"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Licitante:</w:t>
      </w:r>
      <w:r w:rsidRPr="00BA386D">
        <w:rPr>
          <w:rFonts w:ascii="Montserrat" w:hAnsi="Montserrat" w:cs="Arial"/>
          <w:noProof w:val="0"/>
          <w:sz w:val="20"/>
          <w:szCs w:val="20"/>
          <w:lang w:eastAsia="ar-SA"/>
        </w:rPr>
        <w:t xml:space="preserve"> La persona que participe en cualquier procedimiento de licitación pública o </w:t>
      </w:r>
      <w:r w:rsidR="00404620" w:rsidRPr="00BA386D">
        <w:rPr>
          <w:rFonts w:ascii="Montserrat" w:hAnsi="Montserrat" w:cs="Arial"/>
          <w:noProof w:val="0"/>
          <w:sz w:val="20"/>
          <w:szCs w:val="20"/>
          <w:lang w:eastAsia="ar-SA"/>
        </w:rPr>
        <w:t>b</w:t>
      </w:r>
      <w:r w:rsidRPr="00BA386D">
        <w:rPr>
          <w:rFonts w:ascii="Montserrat" w:hAnsi="Montserrat" w:cs="Arial"/>
          <w:noProof w:val="0"/>
          <w:sz w:val="20"/>
          <w:szCs w:val="20"/>
          <w:lang w:eastAsia="ar-SA"/>
        </w:rPr>
        <w:t>ien de invitación a cuando menos tres personas.</w:t>
      </w:r>
    </w:p>
    <w:p w:rsidR="0036107C" w:rsidRPr="00BA386D" w:rsidRDefault="0036107C" w:rsidP="0036107C">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A14A24" w:rsidRPr="00BA386D" w:rsidRDefault="0036107C"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lastRenderedPageBreak/>
        <w:t xml:space="preserve">Medios de Comunicación Electrónica: </w:t>
      </w:r>
      <w:r w:rsidR="00D55A39" w:rsidRPr="00BA386D">
        <w:rPr>
          <w:rFonts w:ascii="Montserrat" w:hAnsi="Montserrat" w:cs="Arial"/>
          <w:noProof w:val="0"/>
          <w:sz w:val="20"/>
          <w:szCs w:val="20"/>
          <w:lang w:eastAsia="ar-SA"/>
        </w:rPr>
        <w:t>L</w:t>
      </w:r>
      <w:r w:rsidRPr="00BA386D">
        <w:rPr>
          <w:rFonts w:ascii="Montserrat" w:hAnsi="Montserrat" w:cs="Arial"/>
          <w:noProof w:val="0"/>
          <w:sz w:val="20"/>
          <w:szCs w:val="20"/>
          <w:lang w:eastAsia="ar-SA"/>
        </w:rPr>
        <w:t>os dispositivos tecnológicos que permiten efectuar la transmisión y recepción de mensajes de datos y documentos electrónicos.</w:t>
      </w:r>
    </w:p>
    <w:p w:rsidR="00A14A24" w:rsidRPr="00BA386D" w:rsidRDefault="00A14A24" w:rsidP="00A14A24">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6C630C"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 xml:space="preserve">MIPYMES: </w:t>
      </w:r>
      <w:r w:rsidR="00D71001" w:rsidRPr="00BA386D">
        <w:rPr>
          <w:rFonts w:ascii="Montserrat" w:hAnsi="Montserrat" w:cs="Arial"/>
          <w:noProof w:val="0"/>
          <w:sz w:val="20"/>
          <w:szCs w:val="20"/>
          <w:lang w:eastAsia="ar-SA"/>
        </w:rPr>
        <w:t xml:space="preserve">Micro, pequeñas y medianas empresas </w:t>
      </w:r>
      <w:r w:rsidR="00D71001" w:rsidRPr="00BA386D">
        <w:rPr>
          <w:rFonts w:ascii="Montserrat" w:hAnsi="Montserrat" w:cs="Arial"/>
          <w:bCs/>
          <w:noProof w:val="0"/>
          <w:sz w:val="20"/>
          <w:szCs w:val="20"/>
          <w:lang w:eastAsia="ar-SA"/>
        </w:rPr>
        <w:t xml:space="preserve">a que hace referencia </w:t>
      </w:r>
      <w:r w:rsidR="00D71001" w:rsidRPr="00BA386D">
        <w:rPr>
          <w:rFonts w:ascii="Montserrat" w:hAnsi="Montserrat" w:cs="Arial"/>
          <w:noProof w:val="0"/>
          <w:sz w:val="20"/>
          <w:szCs w:val="20"/>
          <w:lang w:eastAsia="ar-SA"/>
        </w:rPr>
        <w:t xml:space="preserve">el Acuerdo por el que se establece la estratificación de las micro, pequeñas y medianas empresas, conforme a </w:t>
      </w:r>
      <w:r w:rsidR="00D71001" w:rsidRPr="00BA386D">
        <w:rPr>
          <w:rFonts w:ascii="Montserrat" w:hAnsi="Montserrat" w:cs="Arial"/>
          <w:bCs/>
          <w:noProof w:val="0"/>
          <w:sz w:val="20"/>
          <w:szCs w:val="20"/>
          <w:lang w:eastAsia="ar-SA"/>
        </w:rPr>
        <w:t xml:space="preserve">la Ley para el Desarrollo de la Competitividad de la Micro, Pequeña y Mediana Empresa, </w:t>
      </w:r>
      <w:r w:rsidR="00D71001" w:rsidRPr="00BA386D">
        <w:rPr>
          <w:rFonts w:ascii="Montserrat" w:hAnsi="Montserrat" w:cs="Arial"/>
          <w:noProof w:val="0"/>
          <w:sz w:val="20"/>
          <w:szCs w:val="20"/>
          <w:lang w:eastAsia="ar-SA"/>
        </w:rPr>
        <w:t>publicado en el Diario Oficial de la Federación el 30 de junio de 2009.</w:t>
      </w:r>
    </w:p>
    <w:p w:rsidR="00D71001" w:rsidRPr="00BA386D" w:rsidRDefault="00D71001" w:rsidP="00D71001">
      <w:pPr>
        <w:pStyle w:val="Prrafodelista"/>
        <w:rPr>
          <w:rFonts w:ascii="Montserrat" w:hAnsi="Montserrat" w:cs="Arial"/>
          <w:noProof w:val="0"/>
          <w:sz w:val="20"/>
          <w:szCs w:val="20"/>
          <w:lang w:eastAsia="ar-SA"/>
        </w:rPr>
      </w:pPr>
    </w:p>
    <w:p w:rsidR="00D92983"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NORMAS:</w:t>
      </w:r>
      <w:r w:rsidR="004C2160" w:rsidRPr="00BA386D">
        <w:rPr>
          <w:rFonts w:ascii="Montserrat" w:hAnsi="Montserrat" w:cs="Arial"/>
          <w:noProof w:val="0"/>
          <w:sz w:val="20"/>
          <w:szCs w:val="20"/>
          <w:lang w:eastAsia="ar-SA"/>
        </w:rPr>
        <w:t xml:space="preserve"> </w:t>
      </w:r>
      <w:r w:rsidR="001937C6" w:rsidRPr="00BA386D">
        <w:rPr>
          <w:rFonts w:ascii="Montserrat" w:hAnsi="Montserrat" w:cs="Arial"/>
          <w:bCs/>
          <w:noProof w:val="0"/>
          <w:sz w:val="20"/>
          <w:szCs w:val="20"/>
          <w:lang w:eastAsia="ar-SA"/>
        </w:rPr>
        <w:t>Las Normas Oficiales Mexicanas, las Normas Mexicanas, según proceda, y a falta de éstas, las Normas Internacionales; en su caso, las normas de referencia o especificaciones a que se refiere el artículo 67 de la Ley de Infraestructura de la Calidad.</w:t>
      </w:r>
    </w:p>
    <w:p w:rsidR="004C2160" w:rsidRPr="00BA386D" w:rsidRDefault="004C2160" w:rsidP="004C2160">
      <w:pPr>
        <w:pStyle w:val="Prrafodelista"/>
        <w:suppressAutoHyphens/>
        <w:ind w:left="360" w:right="49"/>
        <w:jc w:val="both"/>
        <w:rPr>
          <w:rFonts w:ascii="Montserrat" w:hAnsi="Montserrat" w:cs="Arial"/>
          <w:noProof w:val="0"/>
          <w:sz w:val="20"/>
          <w:szCs w:val="20"/>
          <w:lang w:eastAsia="ar-SA"/>
        </w:rPr>
      </w:pPr>
    </w:p>
    <w:p w:rsidR="00EF7333"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Orden de Reposición</w:t>
      </w:r>
      <w:r w:rsidR="00EF7333" w:rsidRPr="00BA386D">
        <w:rPr>
          <w:rFonts w:ascii="Montserrat" w:hAnsi="Montserrat" w:cs="Arial"/>
          <w:b/>
          <w:noProof w:val="0"/>
          <w:sz w:val="20"/>
          <w:szCs w:val="20"/>
          <w:lang w:eastAsia="ar-SA"/>
        </w:rPr>
        <w:t xml:space="preserve"> o remisión</w:t>
      </w:r>
      <w:r w:rsidRPr="00BA386D">
        <w:rPr>
          <w:rFonts w:ascii="Montserrat" w:hAnsi="Montserrat" w:cs="Arial"/>
          <w:b/>
          <w:noProof w:val="0"/>
          <w:sz w:val="20"/>
          <w:szCs w:val="20"/>
          <w:lang w:eastAsia="ar-SA"/>
        </w:rPr>
        <w:t>:</w:t>
      </w:r>
      <w:r w:rsidR="00495076" w:rsidRPr="00BA386D">
        <w:rPr>
          <w:rFonts w:ascii="Montserrat" w:hAnsi="Montserrat" w:cs="Arial"/>
          <w:iCs/>
          <w:noProof w:val="0"/>
          <w:sz w:val="20"/>
          <w:szCs w:val="20"/>
          <w:lang w:eastAsia="ar-SA"/>
        </w:rPr>
        <w:t xml:space="preserve"> </w:t>
      </w:r>
      <w:r w:rsidR="00EF7333" w:rsidRPr="00BA386D">
        <w:rPr>
          <w:rFonts w:ascii="Montserrat" w:hAnsi="Montserrat" w:cs="Arial"/>
          <w:bCs/>
          <w:noProof w:val="0"/>
          <w:sz w:val="20"/>
          <w:szCs w:val="20"/>
          <w:lang w:eastAsia="ar-SA"/>
        </w:rPr>
        <w:t xml:space="preserve">Es el documento mediante el cual se solicita a los proveedores la reposición de los bienes de consumo que se requieren en los almacenes del IMSS para la administración de los contratos, realizada a través del </w:t>
      </w:r>
      <w:r w:rsidR="00FA2B53" w:rsidRPr="00BA386D">
        <w:rPr>
          <w:rFonts w:ascii="Montserrat" w:hAnsi="Montserrat" w:cs="Arial"/>
          <w:bCs/>
          <w:noProof w:val="0"/>
          <w:sz w:val="20"/>
          <w:szCs w:val="20"/>
          <w:lang w:eastAsia="ar-SA"/>
        </w:rPr>
        <w:t>Sistema de Abasto Institucional (</w:t>
      </w:r>
      <w:r w:rsidR="00EF7333" w:rsidRPr="00BA386D">
        <w:rPr>
          <w:rFonts w:ascii="Montserrat" w:hAnsi="Montserrat" w:cs="Arial"/>
          <w:bCs/>
          <w:noProof w:val="0"/>
          <w:sz w:val="20"/>
          <w:szCs w:val="20"/>
          <w:lang w:eastAsia="ar-SA"/>
        </w:rPr>
        <w:t>SAI</w:t>
      </w:r>
      <w:r w:rsidR="00FA2B53" w:rsidRPr="00BA386D">
        <w:rPr>
          <w:rFonts w:ascii="Montserrat" w:hAnsi="Montserrat" w:cs="Arial"/>
          <w:bCs/>
          <w:noProof w:val="0"/>
          <w:sz w:val="20"/>
          <w:szCs w:val="20"/>
          <w:lang w:eastAsia="ar-SA"/>
        </w:rPr>
        <w:t>) del Instituto Mexicano del Seguro Social,</w:t>
      </w:r>
      <w:r w:rsidR="00EF7333" w:rsidRPr="00BA386D">
        <w:rPr>
          <w:rFonts w:ascii="Montserrat" w:hAnsi="Montserrat" w:cs="Arial"/>
          <w:bCs/>
          <w:noProof w:val="0"/>
          <w:sz w:val="20"/>
          <w:szCs w:val="20"/>
          <w:lang w:eastAsia="ar-SA"/>
        </w:rPr>
        <w:t xml:space="preserve"> por transmisión electrónica, vía internet, o en forma manual.</w:t>
      </w:r>
    </w:p>
    <w:p w:rsidR="00EF7333" w:rsidRPr="00BA386D" w:rsidRDefault="00EF7333" w:rsidP="00EF7333">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981CCD" w:rsidRPr="00BA386D" w:rsidRDefault="00981CCD"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Órgan</w:t>
      </w:r>
      <w:r w:rsidR="004950D5" w:rsidRPr="00BA386D">
        <w:rPr>
          <w:rFonts w:ascii="Montserrat" w:hAnsi="Montserrat" w:cs="Arial"/>
          <w:b/>
          <w:noProof w:val="0"/>
          <w:sz w:val="20"/>
          <w:szCs w:val="20"/>
          <w:lang w:eastAsia="ar-SA"/>
        </w:rPr>
        <w:t>os de Operación Administrativa D</w:t>
      </w:r>
      <w:r w:rsidRPr="00BA386D">
        <w:rPr>
          <w:rFonts w:ascii="Montserrat" w:hAnsi="Montserrat" w:cs="Arial"/>
          <w:b/>
          <w:noProof w:val="0"/>
          <w:sz w:val="20"/>
          <w:szCs w:val="20"/>
          <w:lang w:eastAsia="ar-SA"/>
        </w:rPr>
        <w:t>esconcentrada</w:t>
      </w:r>
      <w:r w:rsidR="008909E4" w:rsidRPr="00BA386D">
        <w:rPr>
          <w:rFonts w:ascii="Montserrat" w:hAnsi="Montserrat" w:cs="Arial"/>
          <w:b/>
          <w:noProof w:val="0"/>
          <w:sz w:val="20"/>
          <w:szCs w:val="20"/>
          <w:lang w:eastAsia="ar-SA"/>
        </w:rPr>
        <w:t xml:space="preserve"> (OOAD)</w:t>
      </w:r>
      <w:r w:rsidRPr="00BA386D">
        <w:rPr>
          <w:rFonts w:ascii="Montserrat" w:hAnsi="Montserrat" w:cs="Arial"/>
          <w:b/>
          <w:noProof w:val="0"/>
          <w:sz w:val="20"/>
          <w:szCs w:val="20"/>
          <w:lang w:eastAsia="ar-SA"/>
        </w:rPr>
        <w:t>.-</w:t>
      </w:r>
      <w:r w:rsidRPr="00BA386D">
        <w:rPr>
          <w:rFonts w:ascii="Montserrat" w:hAnsi="Montserrat" w:cs="Arial"/>
          <w:noProof w:val="0"/>
          <w:sz w:val="20"/>
          <w:szCs w:val="20"/>
          <w:lang w:eastAsia="ar-SA"/>
        </w:rPr>
        <w:t xml:space="preserve"> Delegaciones Estatales y Regionales, así como las Unidades Médicas de Alta Especialidad, en términos de lo establecido en el artículo 2 fracción IV del Reglamento Interior del Instituto Mexicano del Seguro Social.</w:t>
      </w:r>
    </w:p>
    <w:p w:rsidR="00981CCD" w:rsidRPr="00BA386D" w:rsidRDefault="00981CCD" w:rsidP="000C3AEB">
      <w:pPr>
        <w:pStyle w:val="Prrafodelista"/>
        <w:rPr>
          <w:rFonts w:ascii="Montserrat" w:hAnsi="Montserrat" w:cs="Arial"/>
          <w:b/>
          <w:bCs/>
          <w:noProof w:val="0"/>
          <w:sz w:val="20"/>
          <w:szCs w:val="20"/>
          <w:lang w:eastAsia="ar-SA"/>
        </w:rPr>
      </w:pPr>
    </w:p>
    <w:p w:rsidR="00D648A8" w:rsidRPr="00BA386D" w:rsidRDefault="000F525A" w:rsidP="004D103A">
      <w:pPr>
        <w:pStyle w:val="Prrafodelista"/>
        <w:numPr>
          <w:ilvl w:val="0"/>
          <w:numId w:val="23"/>
        </w:numPr>
        <w:shd w:val="clear" w:color="auto" w:fill="FFFFFF" w:themeFill="background1"/>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bCs/>
          <w:noProof w:val="0"/>
          <w:sz w:val="20"/>
          <w:szCs w:val="20"/>
          <w:lang w:eastAsia="ar-SA"/>
        </w:rPr>
        <w:t>Partida o concepto:</w:t>
      </w:r>
      <w:r w:rsidR="00495076" w:rsidRPr="00BA386D">
        <w:rPr>
          <w:rFonts w:ascii="Montserrat" w:hAnsi="Montserrat" w:cs="Arial"/>
          <w:bCs/>
          <w:noProof w:val="0"/>
          <w:sz w:val="20"/>
          <w:szCs w:val="20"/>
          <w:lang w:eastAsia="ar-SA"/>
        </w:rPr>
        <w:t xml:space="preserve"> L</w:t>
      </w:r>
      <w:r w:rsidRPr="00BA386D">
        <w:rPr>
          <w:rFonts w:ascii="Montserrat" w:hAnsi="Montserrat" w:cs="Arial"/>
          <w:bCs/>
          <w:noProof w:val="0"/>
          <w:sz w:val="20"/>
          <w:szCs w:val="20"/>
          <w:lang w:eastAsia="ar-SA"/>
        </w:rPr>
        <w:t>a división o desglose de los bienes a adquirir o arrendar o de los servicios a contratar, contenidos en un procedimiento de contratación o en un contrato, para diferenciarlos unos de otros, clasificarlos o agruparlos.</w:t>
      </w:r>
    </w:p>
    <w:p w:rsidR="00C45FA0" w:rsidRPr="00BA386D" w:rsidRDefault="00C45FA0" w:rsidP="00C45FA0">
      <w:pPr>
        <w:pStyle w:val="Prrafodelista"/>
        <w:rPr>
          <w:rFonts w:ascii="Montserrat" w:hAnsi="Montserrat" w:cs="Arial"/>
          <w:noProof w:val="0"/>
          <w:sz w:val="20"/>
          <w:szCs w:val="20"/>
          <w:lang w:eastAsia="ar-SA"/>
        </w:rPr>
      </w:pPr>
    </w:p>
    <w:p w:rsidR="00C45FA0" w:rsidRPr="00BA386D" w:rsidRDefault="00C45FA0" w:rsidP="00C45FA0">
      <w:pPr>
        <w:pStyle w:val="Prrafodelista"/>
        <w:numPr>
          <w:ilvl w:val="0"/>
          <w:numId w:val="23"/>
        </w:numPr>
        <w:shd w:val="clear" w:color="auto" w:fill="FFFFFF" w:themeFill="background1"/>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POBALINES</w:t>
      </w:r>
      <w:r w:rsidRPr="00BA386D">
        <w:rPr>
          <w:rFonts w:ascii="Montserrat" w:hAnsi="Montserrat" w:cs="Arial"/>
          <w:noProof w:val="0"/>
          <w:sz w:val="20"/>
          <w:szCs w:val="20"/>
          <w:lang w:eastAsia="ar-SA"/>
        </w:rPr>
        <w:t>. Políticas, Bases y Lineamientos en materia de Adquisiciones, Arrendamientos y Servicios del Instituto Mexicano del Seguro Social.</w:t>
      </w:r>
    </w:p>
    <w:p w:rsidR="00797EC8" w:rsidRPr="00BA386D" w:rsidRDefault="00797EC8" w:rsidP="00CC66CE">
      <w:pPr>
        <w:shd w:val="clear" w:color="auto" w:fill="FFFFFF" w:themeFill="background1"/>
        <w:suppressAutoHyphens/>
        <w:overflowPunct w:val="0"/>
        <w:autoSpaceDE w:val="0"/>
        <w:ind w:left="360" w:right="49"/>
        <w:jc w:val="both"/>
        <w:textAlignment w:val="baseline"/>
        <w:rPr>
          <w:rFonts w:ascii="Montserrat" w:eastAsia="Times New Roman" w:hAnsi="Montserrat" w:cs="Arial"/>
          <w:noProof w:val="0"/>
          <w:sz w:val="20"/>
          <w:szCs w:val="20"/>
          <w:lang w:val="es-ES" w:eastAsia="ar-SA"/>
        </w:rPr>
      </w:pPr>
    </w:p>
    <w:p w:rsidR="00797EC8"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Proveedor:</w:t>
      </w:r>
      <w:r w:rsidRPr="00BA386D">
        <w:rPr>
          <w:rFonts w:ascii="Montserrat" w:hAnsi="Montserrat" w:cs="Arial"/>
          <w:noProof w:val="0"/>
          <w:sz w:val="20"/>
          <w:szCs w:val="20"/>
          <w:lang w:eastAsia="ar-SA"/>
        </w:rPr>
        <w:t xml:space="preserve"> La persona que celebre contratos de adquisicio</w:t>
      </w:r>
      <w:r w:rsidR="000F525A" w:rsidRPr="00BA386D">
        <w:rPr>
          <w:rFonts w:ascii="Montserrat" w:hAnsi="Montserrat" w:cs="Arial"/>
          <w:noProof w:val="0"/>
          <w:sz w:val="20"/>
          <w:szCs w:val="20"/>
          <w:lang w:eastAsia="ar-SA"/>
        </w:rPr>
        <w:t>nes, arrendamientos o servicios.</w:t>
      </w:r>
    </w:p>
    <w:p w:rsidR="000F525A" w:rsidRPr="00BA386D" w:rsidRDefault="000F525A" w:rsidP="000F525A">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797EC8"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Reglamento:</w:t>
      </w:r>
      <w:r w:rsidRPr="00BA386D">
        <w:rPr>
          <w:rFonts w:ascii="Montserrat" w:hAnsi="Montserrat" w:cs="Arial"/>
          <w:noProof w:val="0"/>
          <w:sz w:val="20"/>
          <w:szCs w:val="20"/>
          <w:lang w:eastAsia="ar-SA"/>
        </w:rPr>
        <w:t xml:space="preserve"> Reglamento de la Ley de Adquisiciones, Arrendamientos y Servicios del Sector Público.</w:t>
      </w:r>
    </w:p>
    <w:p w:rsidR="00204636" w:rsidRPr="00BA386D" w:rsidRDefault="00204636" w:rsidP="00204636">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0E1EE6" w:rsidRPr="00BA386D"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BA386D">
        <w:rPr>
          <w:rFonts w:ascii="Montserrat" w:hAnsi="Montserrat" w:cs="Arial"/>
          <w:b/>
          <w:noProof w:val="0"/>
          <w:sz w:val="20"/>
          <w:szCs w:val="20"/>
          <w:lang w:eastAsia="ar-SA"/>
        </w:rPr>
        <w:t xml:space="preserve">Resolución Miscelánea Fiscal: </w:t>
      </w:r>
      <w:r w:rsidRPr="00BA386D">
        <w:rPr>
          <w:rFonts w:ascii="Montserrat" w:hAnsi="Montserrat" w:cs="Arial"/>
          <w:noProof w:val="0"/>
          <w:sz w:val="20"/>
          <w:szCs w:val="20"/>
          <w:lang w:eastAsia="ar-SA"/>
        </w:rPr>
        <w:t>Disposiciones de carácter general aplicables a impuestos, productos, aprovechamientos, contribuciones de mejoras y derechos federales, excepto a los relacionados con el comercio exterior.</w:t>
      </w:r>
    </w:p>
    <w:p w:rsidR="000E1EE6" w:rsidRPr="00BA386D" w:rsidRDefault="000E1EE6" w:rsidP="000E1EE6">
      <w:pPr>
        <w:pStyle w:val="Prrafodelista"/>
        <w:suppressAutoHyphens/>
        <w:overflowPunct w:val="0"/>
        <w:autoSpaceDE w:val="0"/>
        <w:ind w:left="360" w:right="49"/>
        <w:jc w:val="both"/>
        <w:textAlignment w:val="baseline"/>
        <w:rPr>
          <w:rFonts w:ascii="Montserrat" w:hAnsi="Montserrat" w:cs="Arial"/>
          <w:b/>
          <w:noProof w:val="0"/>
          <w:sz w:val="20"/>
          <w:szCs w:val="20"/>
          <w:lang w:eastAsia="ar-SA"/>
        </w:rPr>
      </w:pPr>
    </w:p>
    <w:p w:rsidR="000E1EE6" w:rsidRPr="00BA386D"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SAT:</w:t>
      </w:r>
      <w:r w:rsidRPr="00BA386D">
        <w:rPr>
          <w:rFonts w:ascii="Montserrat" w:hAnsi="Montserrat" w:cs="Arial"/>
          <w:noProof w:val="0"/>
          <w:sz w:val="20"/>
          <w:szCs w:val="20"/>
          <w:lang w:eastAsia="ar-SA"/>
        </w:rPr>
        <w:t xml:space="preserve"> Servicio de Administración Tributaria.</w:t>
      </w:r>
    </w:p>
    <w:p w:rsidR="000E1EE6" w:rsidRPr="00BA386D" w:rsidRDefault="000E1EE6" w:rsidP="000E1EE6">
      <w:pPr>
        <w:pStyle w:val="Prrafodelista"/>
        <w:suppressAutoHyphens/>
        <w:overflowPunct w:val="0"/>
        <w:autoSpaceDE w:val="0"/>
        <w:ind w:left="360" w:right="49"/>
        <w:jc w:val="both"/>
        <w:textAlignment w:val="baseline"/>
        <w:rPr>
          <w:rFonts w:ascii="Montserrat" w:hAnsi="Montserrat" w:cs="Arial"/>
          <w:b/>
          <w:noProof w:val="0"/>
          <w:sz w:val="20"/>
          <w:szCs w:val="20"/>
          <w:lang w:eastAsia="ar-SA"/>
        </w:rPr>
      </w:pPr>
    </w:p>
    <w:p w:rsidR="000E1EE6" w:rsidRPr="00BA386D"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SFP:</w:t>
      </w:r>
      <w:r w:rsidRPr="00BA386D">
        <w:rPr>
          <w:rFonts w:ascii="Montserrat" w:hAnsi="Montserrat" w:cs="Arial"/>
          <w:noProof w:val="0"/>
          <w:sz w:val="20"/>
          <w:szCs w:val="20"/>
          <w:lang w:eastAsia="ar-SA"/>
        </w:rPr>
        <w:t xml:space="preserve"> Secretaría de la Función Pública.</w:t>
      </w:r>
    </w:p>
    <w:p w:rsidR="000E1EE6" w:rsidRPr="00BA386D" w:rsidRDefault="000E1EE6" w:rsidP="000E1EE6">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0E1EE6" w:rsidRPr="00BA386D"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SHCP:</w:t>
      </w:r>
      <w:r w:rsidRPr="00BA386D">
        <w:rPr>
          <w:rFonts w:ascii="Montserrat" w:hAnsi="Montserrat" w:cs="Arial"/>
          <w:noProof w:val="0"/>
          <w:sz w:val="20"/>
          <w:szCs w:val="20"/>
          <w:lang w:eastAsia="ar-SA"/>
        </w:rPr>
        <w:t xml:space="preserve"> Secretaría de Hacienda y Crédito Público.</w:t>
      </w:r>
    </w:p>
    <w:p w:rsidR="00204636" w:rsidRPr="00BA386D" w:rsidRDefault="00204636" w:rsidP="000E1EE6">
      <w:pPr>
        <w:suppressAutoHyphens/>
        <w:overflowPunct w:val="0"/>
        <w:autoSpaceDE w:val="0"/>
        <w:ind w:right="49"/>
        <w:jc w:val="both"/>
        <w:textAlignment w:val="baseline"/>
        <w:rPr>
          <w:rFonts w:ascii="Montserrat" w:hAnsi="Montserrat" w:cs="Arial"/>
          <w:noProof w:val="0"/>
          <w:sz w:val="20"/>
          <w:szCs w:val="20"/>
          <w:lang w:eastAsia="ar-SA"/>
        </w:rPr>
      </w:pPr>
    </w:p>
    <w:p w:rsidR="00904123" w:rsidRPr="00BA386D" w:rsidRDefault="0020463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lastRenderedPageBreak/>
        <w:t>Sistema de Abasto Institucional (SAI)</w:t>
      </w:r>
      <w:r w:rsidR="00797EC8" w:rsidRPr="00BA386D">
        <w:rPr>
          <w:rFonts w:ascii="Montserrat" w:hAnsi="Montserrat" w:cs="Arial"/>
          <w:b/>
          <w:noProof w:val="0"/>
          <w:sz w:val="20"/>
          <w:szCs w:val="20"/>
          <w:lang w:eastAsia="ar-SA"/>
        </w:rPr>
        <w:t>:</w:t>
      </w:r>
      <w:r w:rsidRPr="00BA386D">
        <w:rPr>
          <w:rFonts w:ascii="Montserrat" w:hAnsi="Montserrat" w:cs="Arial"/>
          <w:noProof w:val="0"/>
          <w:sz w:val="20"/>
          <w:szCs w:val="20"/>
          <w:lang w:eastAsia="ar-SA"/>
        </w:rPr>
        <w:t xml:space="preserve"> </w:t>
      </w:r>
      <w:r w:rsidR="00593F73" w:rsidRPr="00BA386D">
        <w:rPr>
          <w:rFonts w:ascii="Montserrat" w:hAnsi="Montserrat" w:cs="Arial"/>
          <w:noProof w:val="0"/>
          <w:sz w:val="20"/>
          <w:szCs w:val="20"/>
          <w:lang w:eastAsia="ar-SA"/>
        </w:rPr>
        <w:t>Sistema computarizado del Instituto</w:t>
      </w:r>
      <w:r w:rsidRPr="00BA386D">
        <w:rPr>
          <w:rFonts w:ascii="Montserrat" w:hAnsi="Montserrat" w:cs="Arial"/>
          <w:noProof w:val="0"/>
          <w:sz w:val="20"/>
          <w:szCs w:val="20"/>
          <w:lang w:eastAsia="ar-SA"/>
        </w:rPr>
        <w:t xml:space="preserve"> Mexicano del Seguro Social</w:t>
      </w:r>
      <w:r w:rsidR="00593F73" w:rsidRPr="00BA386D">
        <w:rPr>
          <w:rFonts w:ascii="Montserrat" w:hAnsi="Montserrat" w:cs="Arial"/>
          <w:noProof w:val="0"/>
          <w:sz w:val="20"/>
          <w:szCs w:val="20"/>
          <w:lang w:eastAsia="ar-SA"/>
        </w:rPr>
        <w:t>, que permite a través de una unidad central de procesos el intercambio de la información, además de controlar y realizar la transmisión en red en las diferentes áreas que concurren en la operación del abasto institucional.</w:t>
      </w:r>
    </w:p>
    <w:p w:rsidR="000E1EE6" w:rsidRPr="00BA386D" w:rsidRDefault="000E1EE6" w:rsidP="000E1EE6">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0E1EE6" w:rsidRPr="00BA386D"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Sobre cerrado:</w:t>
      </w:r>
      <w:r w:rsidRPr="00BA386D">
        <w:rPr>
          <w:rFonts w:ascii="Montserrat" w:hAnsi="Montserrat" w:cs="Arial"/>
          <w:noProof w:val="0"/>
          <w:sz w:val="20"/>
          <w:szCs w:val="20"/>
          <w:lang w:eastAsia="ar-SA"/>
        </w:rPr>
        <w:t xml:space="preserve"> Cualquier medio que contenga la proposición del licitante, cuyo contenido s</w:t>
      </w:r>
      <w:r w:rsidR="00754A93" w:rsidRPr="00BA386D">
        <w:rPr>
          <w:rFonts w:ascii="Montserrat" w:hAnsi="Montserrat" w:cs="Arial"/>
          <w:noProof w:val="0"/>
          <w:sz w:val="20"/>
          <w:szCs w:val="20"/>
          <w:lang w:eastAsia="ar-SA"/>
        </w:rPr>
        <w:t>ó</w:t>
      </w:r>
      <w:r w:rsidRPr="00BA386D">
        <w:rPr>
          <w:rFonts w:ascii="Montserrat" w:hAnsi="Montserrat" w:cs="Arial"/>
          <w:noProof w:val="0"/>
          <w:sz w:val="20"/>
          <w:szCs w:val="20"/>
          <w:lang w:eastAsia="ar-SA"/>
        </w:rPr>
        <w:t xml:space="preserve">lo puede ser conocido en el Acto de Presentación y Apertura de Proposiciones, en términos </w:t>
      </w:r>
      <w:r w:rsidR="007515EF" w:rsidRPr="00BA386D">
        <w:rPr>
          <w:rFonts w:ascii="Montserrat" w:hAnsi="Montserrat" w:cs="Arial"/>
          <w:noProof w:val="0"/>
          <w:sz w:val="20"/>
          <w:szCs w:val="20"/>
          <w:lang w:eastAsia="ar-SA"/>
        </w:rPr>
        <w:t>de la Ley de Adquisiciones, Arrendamientos y Servicios del Sector Público. En el caso de las proposiciones presentadas a través de CompraNet, los sobres serán generados de conformidad con lo establecido en el artículo 34 de la Ley antes citada.</w:t>
      </w:r>
    </w:p>
    <w:p w:rsidR="007515EF" w:rsidRPr="00BA386D" w:rsidRDefault="007515EF" w:rsidP="007515E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181443" w:rsidRPr="00BA386D" w:rsidRDefault="0049613D"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BA386D">
        <w:rPr>
          <w:rFonts w:ascii="Montserrat" w:hAnsi="Montserrat" w:cs="Arial"/>
          <w:b/>
          <w:noProof w:val="0"/>
          <w:sz w:val="20"/>
          <w:szCs w:val="20"/>
          <w:lang w:eastAsia="ar-SA"/>
        </w:rPr>
        <w:t>SSA</w:t>
      </w:r>
      <w:r w:rsidRPr="00BA386D">
        <w:rPr>
          <w:rFonts w:ascii="Montserrat" w:hAnsi="Montserrat" w:cs="Arial"/>
          <w:noProof w:val="0"/>
          <w:sz w:val="20"/>
          <w:szCs w:val="20"/>
          <w:lang w:eastAsia="ar-SA"/>
        </w:rPr>
        <w:t>: Secretaría de Salud.</w:t>
      </w:r>
    </w:p>
    <w:p w:rsidR="00B745C2" w:rsidRPr="00BA386D" w:rsidRDefault="00B745C2" w:rsidP="00B745C2">
      <w:pPr>
        <w:pStyle w:val="Prrafodelista"/>
        <w:rPr>
          <w:rFonts w:ascii="Montserrat" w:hAnsi="Montserrat" w:cs="Arial"/>
          <w:noProof w:val="0"/>
          <w:sz w:val="20"/>
          <w:szCs w:val="20"/>
          <w:lang w:eastAsia="ar-SA"/>
        </w:rPr>
      </w:pPr>
    </w:p>
    <w:p w:rsidR="00B745C2" w:rsidRPr="00BA386D" w:rsidRDefault="00B745C2"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BA386D">
        <w:rPr>
          <w:rFonts w:ascii="Montserrat" w:hAnsi="Montserrat" w:cs="Arial"/>
          <w:b/>
          <w:noProof w:val="0"/>
          <w:sz w:val="20"/>
          <w:szCs w:val="20"/>
          <w:lang w:eastAsia="ar-SA"/>
        </w:rPr>
        <w:t xml:space="preserve">Tratados de </w:t>
      </w:r>
      <w:r w:rsidR="00A47244" w:rsidRPr="00BA386D">
        <w:rPr>
          <w:rFonts w:ascii="Montserrat" w:hAnsi="Montserrat" w:cs="Arial"/>
          <w:b/>
          <w:noProof w:val="0"/>
          <w:sz w:val="20"/>
          <w:szCs w:val="20"/>
          <w:lang w:eastAsia="ar-SA"/>
        </w:rPr>
        <w:t>Libre Comercio</w:t>
      </w:r>
    </w:p>
    <w:p w:rsidR="00A47244" w:rsidRPr="00BA386D" w:rsidRDefault="00A47244" w:rsidP="00A47244">
      <w:pPr>
        <w:pStyle w:val="Prrafodelista"/>
        <w:rPr>
          <w:rFonts w:ascii="Montserrat" w:hAnsi="Montserrat" w:cs="Arial"/>
          <w:b/>
          <w:noProof w:val="0"/>
          <w:sz w:val="20"/>
          <w:szCs w:val="20"/>
          <w:lang w:eastAsia="ar-SA"/>
        </w:rPr>
      </w:pPr>
    </w:p>
    <w:p w:rsidR="00A47244" w:rsidRPr="00BA386D" w:rsidRDefault="00A47244" w:rsidP="00A47244">
      <w:pPr>
        <w:pStyle w:val="Prrafodelista"/>
        <w:numPr>
          <w:ilvl w:val="0"/>
          <w:numId w:val="45"/>
        </w:numPr>
        <w:suppressAutoHyphens/>
        <w:overflowPunct w:val="0"/>
        <w:autoSpaceDE w:val="0"/>
        <w:ind w:left="426" w:right="49" w:hanging="284"/>
        <w:jc w:val="both"/>
        <w:textAlignment w:val="baseline"/>
        <w:rPr>
          <w:rFonts w:ascii="Montserrat" w:hAnsi="Montserrat" w:cs="Arial"/>
          <w:sz w:val="20"/>
          <w:szCs w:val="20"/>
        </w:rPr>
      </w:pPr>
      <w:r w:rsidRPr="00BA386D">
        <w:rPr>
          <w:rFonts w:ascii="Montserrat" w:hAnsi="Montserrat" w:cs="Arial"/>
          <w:sz w:val="20"/>
          <w:szCs w:val="20"/>
        </w:rPr>
        <w:t xml:space="preserve">Tratado entre los Estados Unidos de América, los Estados Unidos Mexicanos y Canada </w:t>
      </w:r>
      <w:r w:rsidRPr="00BA386D">
        <w:rPr>
          <w:rFonts w:ascii="Montserrat" w:hAnsi="Montserrat" w:cs="Arial"/>
          <w:b/>
          <w:sz w:val="20"/>
          <w:szCs w:val="20"/>
        </w:rPr>
        <w:t>(T-MEC);</w:t>
      </w:r>
      <w:r w:rsidRPr="00BA386D">
        <w:rPr>
          <w:rFonts w:ascii="Montserrat" w:hAnsi="Montserrat" w:cs="Arial"/>
          <w:sz w:val="20"/>
          <w:szCs w:val="20"/>
        </w:rPr>
        <w:t xml:space="preserve"> </w:t>
      </w:r>
    </w:p>
    <w:p w:rsidR="00A47244" w:rsidRPr="00BA386D" w:rsidRDefault="00A47244" w:rsidP="00A47244">
      <w:pPr>
        <w:pStyle w:val="Prrafodelista"/>
        <w:numPr>
          <w:ilvl w:val="0"/>
          <w:numId w:val="45"/>
        </w:numPr>
        <w:suppressAutoHyphens/>
        <w:overflowPunct w:val="0"/>
        <w:autoSpaceDE w:val="0"/>
        <w:ind w:left="426" w:right="49" w:hanging="284"/>
        <w:jc w:val="both"/>
        <w:textAlignment w:val="baseline"/>
        <w:rPr>
          <w:rFonts w:ascii="Montserrat" w:hAnsi="Montserrat" w:cs="Arial"/>
          <w:b/>
          <w:sz w:val="20"/>
          <w:szCs w:val="20"/>
        </w:rPr>
      </w:pPr>
      <w:r w:rsidRPr="00BA386D">
        <w:rPr>
          <w:rFonts w:ascii="Montserrat" w:hAnsi="Montserrat" w:cs="Arial"/>
          <w:sz w:val="20"/>
          <w:szCs w:val="20"/>
        </w:rPr>
        <w:t xml:space="preserve">Tratado de Libre Comercio entre los Estados Unidos Mexicanos y el Estado de Israel </w:t>
      </w:r>
      <w:r w:rsidR="008C39CF" w:rsidRPr="00BA386D">
        <w:rPr>
          <w:rFonts w:ascii="Montserrat" w:hAnsi="Montserrat" w:cs="Arial"/>
          <w:b/>
          <w:sz w:val="20"/>
          <w:szCs w:val="20"/>
        </w:rPr>
        <w:t>(TLC México-Israel)</w:t>
      </w:r>
    </w:p>
    <w:p w:rsidR="00A47244" w:rsidRPr="00BA386D" w:rsidRDefault="00A47244" w:rsidP="00A47244">
      <w:pPr>
        <w:pStyle w:val="Prrafodelista"/>
        <w:numPr>
          <w:ilvl w:val="0"/>
          <w:numId w:val="45"/>
        </w:numPr>
        <w:suppressAutoHyphens/>
        <w:overflowPunct w:val="0"/>
        <w:autoSpaceDE w:val="0"/>
        <w:ind w:left="426" w:right="49" w:hanging="284"/>
        <w:jc w:val="both"/>
        <w:textAlignment w:val="baseline"/>
        <w:rPr>
          <w:rFonts w:ascii="Montserrat" w:hAnsi="Montserrat" w:cs="Arial"/>
          <w:sz w:val="20"/>
          <w:szCs w:val="20"/>
        </w:rPr>
      </w:pPr>
      <w:r w:rsidRPr="00BA386D">
        <w:rPr>
          <w:rFonts w:ascii="Montserrat" w:hAnsi="Montserrat" w:cs="Arial"/>
          <w:sz w:val="20"/>
          <w:szCs w:val="20"/>
        </w:rPr>
        <w:t xml:space="preserve"> Tratado de Libre Comercio entre los Estados Unidos Mexicanos y los Estados de la Asociación Europea de Libre Comercio </w:t>
      </w:r>
      <w:r w:rsidRPr="00BA386D">
        <w:rPr>
          <w:rFonts w:ascii="Montserrat" w:hAnsi="Montserrat" w:cs="Arial"/>
          <w:b/>
          <w:sz w:val="20"/>
          <w:szCs w:val="20"/>
        </w:rPr>
        <w:t>(TLC México-AELC);</w:t>
      </w:r>
    </w:p>
    <w:p w:rsidR="00A47244" w:rsidRPr="00BA386D" w:rsidRDefault="00A47244" w:rsidP="00A47244">
      <w:pPr>
        <w:pStyle w:val="Prrafodelista"/>
        <w:numPr>
          <w:ilvl w:val="0"/>
          <w:numId w:val="45"/>
        </w:numPr>
        <w:suppressAutoHyphens/>
        <w:overflowPunct w:val="0"/>
        <w:autoSpaceDE w:val="0"/>
        <w:ind w:left="426" w:right="49" w:hanging="284"/>
        <w:jc w:val="both"/>
        <w:textAlignment w:val="baseline"/>
        <w:rPr>
          <w:rFonts w:ascii="Montserrat" w:hAnsi="Montserrat" w:cs="Arial"/>
          <w:b/>
          <w:sz w:val="20"/>
          <w:szCs w:val="20"/>
        </w:rPr>
      </w:pPr>
      <w:r w:rsidRPr="00BA386D">
        <w:rPr>
          <w:rFonts w:ascii="Montserrat" w:hAnsi="Montserrat" w:cs="Arial"/>
          <w:sz w:val="20"/>
          <w:szCs w:val="20"/>
        </w:rPr>
        <w:t xml:space="preserve">Acuerdo de Asociación Económica, Concertación Política y Cooperación entre los Estados Unidos Mexicanos y la Comunidad Europea y sus Estados Miembros, y en específico la Decisión 2/2000 del Consejo Conjunto CE-México </w:t>
      </w:r>
      <w:r w:rsidR="008C39CF" w:rsidRPr="00BA386D">
        <w:rPr>
          <w:rFonts w:ascii="Montserrat" w:hAnsi="Montserrat" w:cs="Arial"/>
          <w:b/>
          <w:sz w:val="20"/>
          <w:szCs w:val="20"/>
        </w:rPr>
        <w:t>(TLCUEM)</w:t>
      </w:r>
    </w:p>
    <w:p w:rsidR="00A47244" w:rsidRPr="00BA386D" w:rsidRDefault="00A47244" w:rsidP="00A47244">
      <w:pPr>
        <w:pStyle w:val="Prrafodelista"/>
        <w:numPr>
          <w:ilvl w:val="0"/>
          <w:numId w:val="45"/>
        </w:numPr>
        <w:suppressAutoHyphens/>
        <w:overflowPunct w:val="0"/>
        <w:autoSpaceDE w:val="0"/>
        <w:ind w:left="426" w:right="49" w:hanging="284"/>
        <w:jc w:val="both"/>
        <w:textAlignment w:val="baseline"/>
        <w:rPr>
          <w:rFonts w:ascii="Montserrat" w:hAnsi="Montserrat" w:cs="Arial"/>
          <w:sz w:val="20"/>
          <w:szCs w:val="20"/>
        </w:rPr>
      </w:pPr>
      <w:r w:rsidRPr="00BA386D">
        <w:rPr>
          <w:rFonts w:ascii="Montserrat" w:hAnsi="Montserrat" w:cs="Arial"/>
          <w:sz w:val="20"/>
          <w:szCs w:val="20"/>
        </w:rPr>
        <w:t xml:space="preserve">Acuerdo para el Fortalecimiento de la Asociación Económica entre los Estados Unidos Mexicanos y el Japón </w:t>
      </w:r>
      <w:r w:rsidR="008C39CF" w:rsidRPr="00BA386D">
        <w:rPr>
          <w:rFonts w:ascii="Montserrat" w:hAnsi="Montserrat" w:cs="Arial"/>
          <w:b/>
          <w:sz w:val="20"/>
          <w:szCs w:val="20"/>
        </w:rPr>
        <w:t>(TLC México-Japón)</w:t>
      </w:r>
    </w:p>
    <w:p w:rsidR="00A47244" w:rsidRPr="00BA386D" w:rsidRDefault="00A47244" w:rsidP="00A47244">
      <w:pPr>
        <w:pStyle w:val="Prrafodelista"/>
        <w:numPr>
          <w:ilvl w:val="0"/>
          <w:numId w:val="45"/>
        </w:numPr>
        <w:suppressAutoHyphens/>
        <w:overflowPunct w:val="0"/>
        <w:autoSpaceDE w:val="0"/>
        <w:ind w:left="426" w:right="49" w:hanging="284"/>
        <w:jc w:val="both"/>
        <w:textAlignment w:val="baseline"/>
        <w:rPr>
          <w:rFonts w:ascii="Montserrat" w:hAnsi="Montserrat" w:cs="Arial"/>
          <w:sz w:val="20"/>
          <w:szCs w:val="20"/>
        </w:rPr>
      </w:pPr>
      <w:r w:rsidRPr="00BA386D">
        <w:rPr>
          <w:rFonts w:ascii="Montserrat" w:hAnsi="Montserrat" w:cs="Arial"/>
          <w:sz w:val="20"/>
          <w:szCs w:val="20"/>
        </w:rPr>
        <w:t xml:space="preserve">Tratado de Libre Comercio entre los Estados Unidos Mexicanos y la República de </w:t>
      </w:r>
      <w:r w:rsidRPr="00BA386D">
        <w:rPr>
          <w:rFonts w:ascii="Montserrat" w:hAnsi="Montserrat" w:cs="Arial"/>
          <w:b/>
          <w:sz w:val="20"/>
          <w:szCs w:val="20"/>
        </w:rPr>
        <w:t>Chile (TLC México-Chile)</w:t>
      </w:r>
    </w:p>
    <w:p w:rsidR="00A47244" w:rsidRPr="00BA386D" w:rsidRDefault="00A47244" w:rsidP="00A47244">
      <w:pPr>
        <w:pStyle w:val="Prrafodelista"/>
        <w:numPr>
          <w:ilvl w:val="0"/>
          <w:numId w:val="45"/>
        </w:numPr>
        <w:suppressAutoHyphens/>
        <w:overflowPunct w:val="0"/>
        <w:autoSpaceDE w:val="0"/>
        <w:ind w:left="426" w:right="49" w:hanging="284"/>
        <w:jc w:val="both"/>
        <w:textAlignment w:val="baseline"/>
        <w:rPr>
          <w:rFonts w:ascii="Montserrat" w:hAnsi="Montserrat" w:cs="Arial"/>
          <w:sz w:val="20"/>
          <w:szCs w:val="20"/>
        </w:rPr>
      </w:pPr>
      <w:r w:rsidRPr="00BA386D">
        <w:rPr>
          <w:rFonts w:ascii="Montserrat" w:hAnsi="Montserrat" w:cs="Arial"/>
          <w:sz w:val="20"/>
          <w:szCs w:val="20"/>
        </w:rPr>
        <w:t xml:space="preserve">Tratado de Libre Comercio entre los Estados Unidos Mexicanos y los Gobiernos de Colombia y Venezuela </w:t>
      </w:r>
      <w:r w:rsidRPr="00BA386D">
        <w:rPr>
          <w:rFonts w:ascii="Montserrat" w:hAnsi="Montserrat" w:cs="Arial"/>
          <w:b/>
          <w:sz w:val="20"/>
          <w:szCs w:val="20"/>
        </w:rPr>
        <w:t>(TLC México-G3)</w:t>
      </w:r>
      <w:r w:rsidRPr="00BA386D">
        <w:rPr>
          <w:rFonts w:ascii="Montserrat" w:hAnsi="Montserrat" w:cs="Arial"/>
          <w:sz w:val="20"/>
          <w:szCs w:val="20"/>
        </w:rPr>
        <w:t xml:space="preserve"> vigente sólo entre México y Colombia a partir del 19 de noviembe de 2006, según Decreto publicado en el Diario Oficial de la Federació</w:t>
      </w:r>
      <w:r w:rsidR="008C39CF" w:rsidRPr="00BA386D">
        <w:rPr>
          <w:rFonts w:ascii="Montserrat" w:hAnsi="Montserrat" w:cs="Arial"/>
          <w:sz w:val="20"/>
          <w:szCs w:val="20"/>
        </w:rPr>
        <w:t>n el 17 de noviembre de 2006</w:t>
      </w:r>
    </w:p>
    <w:p w:rsidR="00A47244" w:rsidRPr="00BA386D" w:rsidRDefault="00A47244" w:rsidP="00A47244">
      <w:pPr>
        <w:pStyle w:val="Prrafodelista"/>
        <w:numPr>
          <w:ilvl w:val="0"/>
          <w:numId w:val="45"/>
        </w:numPr>
        <w:suppressAutoHyphens/>
        <w:overflowPunct w:val="0"/>
        <w:autoSpaceDE w:val="0"/>
        <w:ind w:left="426" w:right="49" w:hanging="284"/>
        <w:jc w:val="both"/>
        <w:textAlignment w:val="baseline"/>
        <w:rPr>
          <w:rFonts w:ascii="Montserrat" w:hAnsi="Montserrat" w:cs="Arial"/>
          <w:b/>
          <w:noProof w:val="0"/>
          <w:sz w:val="20"/>
          <w:szCs w:val="20"/>
          <w:lang w:eastAsia="ar-SA"/>
        </w:rPr>
      </w:pPr>
      <w:r w:rsidRPr="00BA386D">
        <w:rPr>
          <w:rFonts w:ascii="Montserrat" w:hAnsi="Montserrat" w:cs="Arial"/>
          <w:sz w:val="20"/>
          <w:szCs w:val="20"/>
        </w:rPr>
        <w:t xml:space="preserve">Tratado Integral y Progresista de Asociación Transpacifico </w:t>
      </w:r>
      <w:r w:rsidRPr="00BA386D">
        <w:rPr>
          <w:rFonts w:ascii="Montserrat" w:hAnsi="Montserrat" w:cs="Arial"/>
          <w:b/>
          <w:sz w:val="20"/>
          <w:szCs w:val="20"/>
        </w:rPr>
        <w:t>(TIPAT)</w:t>
      </w:r>
    </w:p>
    <w:p w:rsidR="0086068F" w:rsidRPr="00BA386D" w:rsidRDefault="0086068F" w:rsidP="0086068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797EC8" w:rsidRPr="00BA386D" w:rsidRDefault="00797EC8" w:rsidP="00CC66CE">
      <w:pPr>
        <w:suppressAutoHyphens/>
        <w:ind w:left="-284" w:right="49"/>
        <w:jc w:val="center"/>
        <w:rPr>
          <w:rFonts w:ascii="Montserrat" w:eastAsia="Times New Roman" w:hAnsi="Montserrat" w:cs="Arial"/>
          <w:b/>
          <w:sz w:val="20"/>
          <w:szCs w:val="20"/>
          <w:lang w:val="es-ES_tradnl" w:eastAsia="ar-SA"/>
        </w:rPr>
      </w:pPr>
    </w:p>
    <w:p w:rsidR="00936C3C" w:rsidRPr="00BA386D" w:rsidRDefault="00797EC8" w:rsidP="00CC66CE">
      <w:pPr>
        <w:ind w:right="49"/>
        <w:jc w:val="center"/>
        <w:rPr>
          <w:rFonts w:ascii="Montserrat" w:eastAsia="Times New Roman" w:hAnsi="Montserrat" w:cs="Arial"/>
          <w:b/>
          <w:sz w:val="20"/>
          <w:szCs w:val="20"/>
          <w:lang w:val="es-ES_tradnl" w:eastAsia="ar-SA"/>
        </w:rPr>
      </w:pPr>
      <w:r w:rsidRPr="00BA386D">
        <w:rPr>
          <w:rFonts w:ascii="Montserrat" w:eastAsia="Times New Roman" w:hAnsi="Montserrat" w:cs="Arial"/>
          <w:b/>
          <w:sz w:val="20"/>
          <w:szCs w:val="20"/>
          <w:lang w:val="es-ES_tradnl" w:eastAsia="ar-SA"/>
        </w:rPr>
        <w:br w:type="page"/>
      </w:r>
    </w:p>
    <w:p w:rsidR="0093111C" w:rsidRPr="00BA386D" w:rsidRDefault="000612DF" w:rsidP="00CC66CE">
      <w:pPr>
        <w:ind w:right="49"/>
        <w:jc w:val="center"/>
        <w:rPr>
          <w:rFonts w:ascii="Montserrat" w:eastAsia="Times New Roman" w:hAnsi="Montserrat" w:cs="Arial"/>
          <w:sz w:val="20"/>
          <w:szCs w:val="20"/>
          <w:lang w:val="es-ES_tradnl" w:eastAsia="ar-SA"/>
        </w:rPr>
      </w:pPr>
      <w:r w:rsidRPr="00BA386D">
        <w:rPr>
          <w:rFonts w:ascii="Montserrat" w:eastAsia="Times New Roman" w:hAnsi="Montserrat" w:cs="Arial"/>
          <w:b/>
          <w:sz w:val="20"/>
          <w:szCs w:val="20"/>
          <w:lang w:val="es-ES_tradnl" w:eastAsia="ar-SA"/>
        </w:rPr>
        <w:lastRenderedPageBreak/>
        <w:t>CONVOCATORIA</w:t>
      </w:r>
    </w:p>
    <w:p w:rsidR="00644F0F" w:rsidRPr="00BA386D" w:rsidRDefault="00644F0F" w:rsidP="00CC66CE">
      <w:pPr>
        <w:suppressAutoHyphens/>
        <w:ind w:right="49"/>
        <w:jc w:val="both"/>
        <w:rPr>
          <w:rFonts w:ascii="Montserrat" w:hAnsi="Montserrat" w:cs="Arial"/>
          <w:sz w:val="20"/>
          <w:szCs w:val="20"/>
          <w:lang w:val="es-ES_tradnl"/>
        </w:rPr>
      </w:pPr>
    </w:p>
    <w:p w:rsidR="00D71001" w:rsidRPr="00BA386D" w:rsidRDefault="00D71001" w:rsidP="00403A15">
      <w:pPr>
        <w:jc w:val="both"/>
        <w:rPr>
          <w:rFonts w:ascii="Montserrat" w:hAnsi="Montserrat" w:cs="Arial"/>
          <w:sz w:val="20"/>
          <w:szCs w:val="20"/>
        </w:rPr>
      </w:pPr>
      <w:r w:rsidRPr="00BA386D">
        <w:rPr>
          <w:rFonts w:ascii="Montserrat" w:hAnsi="Montserrat" w:cs="Arial"/>
          <w:sz w:val="20"/>
          <w:szCs w:val="20"/>
          <w:lang w:val="es-ES_tradnl"/>
        </w:rPr>
        <w:t xml:space="preserve">En observancia al artículo 134 de la Constitución Política de los Estados Unidos Mexicanos, de conformidad con </w:t>
      </w:r>
      <w:r w:rsidRPr="00BA386D">
        <w:rPr>
          <w:rFonts w:ascii="Montserrat" w:hAnsi="Montserrat" w:cs="Arial"/>
          <w:bCs/>
          <w:sz w:val="20"/>
          <w:szCs w:val="20"/>
          <w:lang w:val="es-ES_tradnl"/>
        </w:rPr>
        <w:t>los artículos</w:t>
      </w:r>
      <w:r w:rsidR="002C017E" w:rsidRPr="00BA386D">
        <w:rPr>
          <w:rFonts w:ascii="Montserrat" w:hAnsi="Montserrat" w:cs="Arial"/>
          <w:bCs/>
          <w:sz w:val="20"/>
          <w:szCs w:val="20"/>
          <w:lang w:val="es-ES_tradnl"/>
        </w:rPr>
        <w:t xml:space="preserve"> 3 fracción I, </w:t>
      </w:r>
      <w:r w:rsidR="009F0DD6" w:rsidRPr="00BA386D">
        <w:rPr>
          <w:rFonts w:ascii="Montserrat" w:hAnsi="Montserrat" w:cs="Arial"/>
          <w:bCs/>
          <w:sz w:val="20"/>
          <w:szCs w:val="20"/>
          <w:lang w:val="es-ES_tradnl"/>
        </w:rPr>
        <w:t xml:space="preserve">25, </w:t>
      </w:r>
      <w:r w:rsidRPr="00BA386D">
        <w:rPr>
          <w:rFonts w:ascii="Montserrat" w:hAnsi="Montserrat" w:cs="Arial"/>
          <w:sz w:val="20"/>
          <w:szCs w:val="20"/>
        </w:rPr>
        <w:t>26 fracción I, 26 Bis fracción II,</w:t>
      </w:r>
      <w:r w:rsidR="009F0DD6" w:rsidRPr="00BA386D">
        <w:rPr>
          <w:rFonts w:ascii="Montserrat" w:hAnsi="Montserrat" w:cs="Arial"/>
          <w:sz w:val="20"/>
          <w:szCs w:val="20"/>
        </w:rPr>
        <w:t xml:space="preserve"> 27,</w:t>
      </w:r>
      <w:r w:rsidRPr="00BA386D">
        <w:rPr>
          <w:rFonts w:ascii="Montserrat" w:hAnsi="Montserrat" w:cs="Arial"/>
          <w:sz w:val="20"/>
          <w:szCs w:val="20"/>
        </w:rPr>
        <w:t xml:space="preserve"> 28 fracción II</w:t>
      </w:r>
      <w:r w:rsidR="00CB25AF" w:rsidRPr="00BA386D">
        <w:rPr>
          <w:rFonts w:ascii="Montserrat" w:hAnsi="Montserrat" w:cs="Arial"/>
          <w:sz w:val="20"/>
          <w:szCs w:val="20"/>
        </w:rPr>
        <w:t>I</w:t>
      </w:r>
      <w:r w:rsidRPr="00BA386D">
        <w:rPr>
          <w:rFonts w:ascii="Montserrat" w:hAnsi="Montserrat" w:cs="Arial"/>
          <w:sz w:val="20"/>
          <w:szCs w:val="20"/>
        </w:rPr>
        <w:t>, 29</w:t>
      </w:r>
      <w:r w:rsidR="009F0DD6" w:rsidRPr="00BA386D">
        <w:rPr>
          <w:rFonts w:ascii="Montserrat" w:hAnsi="Montserrat" w:cs="Arial"/>
          <w:sz w:val="20"/>
          <w:szCs w:val="20"/>
        </w:rPr>
        <w:t xml:space="preserve">, 30, </w:t>
      </w:r>
      <w:r w:rsidRPr="00BA386D">
        <w:rPr>
          <w:rFonts w:ascii="Montserrat" w:hAnsi="Montserrat" w:cs="Arial"/>
          <w:sz w:val="20"/>
          <w:szCs w:val="20"/>
        </w:rPr>
        <w:t>32</w:t>
      </w:r>
      <w:r w:rsidR="002B531C" w:rsidRPr="00BA386D">
        <w:rPr>
          <w:rFonts w:ascii="Montserrat" w:hAnsi="Montserrat" w:cs="Arial"/>
          <w:sz w:val="20"/>
          <w:szCs w:val="20"/>
        </w:rPr>
        <w:t xml:space="preserve"> párrafo tercero</w:t>
      </w:r>
      <w:r w:rsidR="0054746B" w:rsidRPr="00BA386D">
        <w:rPr>
          <w:rFonts w:ascii="Montserrat" w:hAnsi="Montserrat" w:cs="Arial"/>
          <w:sz w:val="20"/>
          <w:szCs w:val="20"/>
        </w:rPr>
        <w:t>,</w:t>
      </w:r>
      <w:r w:rsidR="00DB6D1B">
        <w:rPr>
          <w:rFonts w:ascii="Montserrat" w:hAnsi="Montserrat" w:cs="Arial"/>
          <w:sz w:val="20"/>
          <w:szCs w:val="20"/>
        </w:rPr>
        <w:t xml:space="preserve"> 46</w:t>
      </w:r>
      <w:r w:rsidR="009F0DD6" w:rsidRPr="00BA386D">
        <w:rPr>
          <w:rFonts w:ascii="Montserrat" w:hAnsi="Montserrat" w:cs="Arial"/>
          <w:sz w:val="20"/>
          <w:szCs w:val="20"/>
        </w:rPr>
        <w:t xml:space="preserve"> </w:t>
      </w:r>
      <w:r w:rsidR="0054746B" w:rsidRPr="00BA386D">
        <w:rPr>
          <w:rFonts w:ascii="Montserrat" w:hAnsi="Montserrat" w:cs="Arial"/>
          <w:sz w:val="20"/>
          <w:szCs w:val="20"/>
        </w:rPr>
        <w:t xml:space="preserve"> y 47 </w:t>
      </w:r>
      <w:r w:rsidRPr="00BA386D">
        <w:rPr>
          <w:rFonts w:ascii="Montserrat" w:hAnsi="Montserrat" w:cs="Arial"/>
          <w:bCs/>
          <w:sz w:val="20"/>
          <w:szCs w:val="20"/>
          <w:lang w:val="es-ES_tradnl"/>
        </w:rPr>
        <w:t xml:space="preserve">de </w:t>
      </w:r>
      <w:r w:rsidRPr="00BA386D">
        <w:rPr>
          <w:rFonts w:ascii="Montserrat" w:hAnsi="Montserrat" w:cs="Arial"/>
          <w:sz w:val="20"/>
          <w:szCs w:val="20"/>
          <w:lang w:val="es-ES_tradnl"/>
        </w:rPr>
        <w:t>la LAASSP</w:t>
      </w:r>
      <w:ins w:id="6" w:author="Gustavo Martinez" w:date="2022-01-14T16:03:00Z">
        <w:r w:rsidR="0058707C">
          <w:rPr>
            <w:rFonts w:ascii="Montserrat" w:hAnsi="Montserrat" w:cs="Arial"/>
            <w:sz w:val="20"/>
            <w:szCs w:val="20"/>
            <w:lang w:val="es-ES_tradnl"/>
          </w:rPr>
          <w:t>,</w:t>
        </w:r>
      </w:ins>
      <w:del w:id="7" w:author="Gustavo Martinez" w:date="2022-01-14T16:03:00Z">
        <w:r w:rsidR="003A1430" w:rsidDel="0058707C">
          <w:rPr>
            <w:rFonts w:ascii="Montserrat" w:hAnsi="Montserrat" w:cs="Arial"/>
            <w:sz w:val="20"/>
            <w:szCs w:val="20"/>
            <w:lang w:val="es-ES_tradnl"/>
          </w:rPr>
          <w:delText xml:space="preserve"> y</w:delText>
        </w:r>
      </w:del>
      <w:r w:rsidR="003A1430">
        <w:rPr>
          <w:rFonts w:ascii="Montserrat" w:hAnsi="Montserrat" w:cs="Arial"/>
          <w:sz w:val="20"/>
          <w:szCs w:val="20"/>
          <w:lang w:val="es-ES_tradnl"/>
        </w:rPr>
        <w:t xml:space="preserve"> </w:t>
      </w:r>
      <w:ins w:id="8" w:author="Gustavo Martinez" w:date="2022-01-14T16:03:00Z">
        <w:r w:rsidR="0058707C">
          <w:rPr>
            <w:rFonts w:ascii="Montserrat" w:hAnsi="Montserrat" w:cs="Arial"/>
            <w:sz w:val="20"/>
            <w:szCs w:val="20"/>
            <w:lang w:val="es-ES_tradnl"/>
          </w:rPr>
          <w:t xml:space="preserve">29 fracción IX y </w:t>
        </w:r>
      </w:ins>
      <w:r w:rsidR="003A1430">
        <w:rPr>
          <w:rFonts w:ascii="Montserrat" w:hAnsi="Montserrat" w:cs="Arial"/>
          <w:sz w:val="20"/>
          <w:szCs w:val="20"/>
          <w:lang w:val="es-ES_tradnl"/>
        </w:rPr>
        <w:t>85 del RLAASSP</w:t>
      </w:r>
      <w:r w:rsidR="009F0DD6" w:rsidRPr="00BA386D">
        <w:rPr>
          <w:rFonts w:ascii="Montserrat" w:hAnsi="Montserrat" w:cs="Arial"/>
          <w:sz w:val="20"/>
          <w:szCs w:val="20"/>
          <w:lang w:val="es-ES_tradnl"/>
        </w:rPr>
        <w:t xml:space="preserve">; </w:t>
      </w:r>
      <w:r w:rsidR="009F0DD6" w:rsidRPr="00BA386D">
        <w:rPr>
          <w:rFonts w:ascii="Montserrat" w:eastAsia="Calibri" w:hAnsi="Montserrat" w:cs="Arial"/>
          <w:sz w:val="20"/>
          <w:szCs w:val="20"/>
          <w:lang w:eastAsia="es-MX"/>
        </w:rPr>
        <w:t>así como el “</w:t>
      </w:r>
      <w:r w:rsidR="009F0DD6" w:rsidRPr="00BA386D">
        <w:rPr>
          <w:rFonts w:ascii="Montserrat" w:eastAsia="Calibri" w:hAnsi="Montserrat" w:cs="Arial"/>
          <w:i/>
          <w:sz w:val="20"/>
          <w:szCs w:val="20"/>
          <w:lang w:eastAsia="es-MX"/>
        </w:rPr>
        <w:t>Protocolo de actuación en materia de contrataciones públicas, otorgamiento y prorroga de licencias, permisos, autorizaciones y concesiones</w:t>
      </w:r>
      <w:r w:rsidR="009F0DD6" w:rsidRPr="00BA386D">
        <w:rPr>
          <w:rFonts w:ascii="Montserrat" w:eastAsia="Calibri" w:hAnsi="Montserrat" w:cs="Arial"/>
          <w:sz w:val="20"/>
          <w:szCs w:val="20"/>
          <w:lang w:eastAsia="es-MX"/>
        </w:rPr>
        <w:t>” publicado en el DOF el 20 de agosto del 2015 y el “</w:t>
      </w:r>
      <w:r w:rsidR="009F0DD6" w:rsidRPr="00BA386D">
        <w:rPr>
          <w:rFonts w:ascii="Montserrat" w:eastAsia="Calibri" w:hAnsi="Montserrat" w:cs="Arial"/>
          <w:i/>
          <w:sz w:val="20"/>
          <w:szCs w:val="20"/>
          <w:lang w:eastAsia="es-MX"/>
        </w:rPr>
        <w:t>Acuerdo por el que se modifica el diverso que expide el protocolo de actuación en materia de contrataciones públicas, otorgamiento y prorroga de licencias, permisos, autorizaciones y concesiones</w:t>
      </w:r>
      <w:r w:rsidR="009F0DD6" w:rsidRPr="00BA386D">
        <w:rPr>
          <w:rFonts w:ascii="Montserrat" w:eastAsia="Calibri" w:hAnsi="Montserrat" w:cs="Arial"/>
          <w:sz w:val="20"/>
          <w:szCs w:val="20"/>
          <w:lang w:eastAsia="es-MX"/>
        </w:rPr>
        <w:t>”, publicado en el DOF el 19 de febrero d</w:t>
      </w:r>
      <w:r w:rsidR="00410AD5" w:rsidRPr="00BA386D">
        <w:rPr>
          <w:rFonts w:ascii="Montserrat" w:eastAsia="Calibri" w:hAnsi="Montserrat" w:cs="Arial"/>
          <w:sz w:val="20"/>
          <w:szCs w:val="20"/>
          <w:lang w:eastAsia="es-MX"/>
        </w:rPr>
        <w:t xml:space="preserve">e 2016 y 28 de febrero de 2017, </w:t>
      </w:r>
      <w:r w:rsidR="00410AD5" w:rsidRPr="00BA386D">
        <w:rPr>
          <w:rFonts w:ascii="Montserrat" w:hAnsi="Montserrat" w:cs="Arial"/>
          <w:i/>
          <w:iCs/>
          <w:color w:val="000000"/>
          <w:sz w:val="20"/>
          <w:szCs w:val="20"/>
          <w:lang w:eastAsia="es-MX"/>
        </w:rPr>
        <w:t xml:space="preserve">“Reglas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 fecha </w:t>
      </w:r>
      <w:r w:rsidR="009F0DD6" w:rsidRPr="00BA386D">
        <w:rPr>
          <w:rFonts w:ascii="Montserrat" w:eastAsia="Calibri" w:hAnsi="Montserrat" w:cs="Arial"/>
          <w:sz w:val="20"/>
          <w:szCs w:val="20"/>
          <w:lang w:eastAsia="es-MX"/>
        </w:rPr>
        <w:t>y demás disposiciones relativas vigentes aplicables en la materia</w:t>
      </w:r>
      <w:r w:rsidR="00431146" w:rsidRPr="00BA386D">
        <w:rPr>
          <w:rFonts w:ascii="Montserrat" w:eastAsia="Calibri" w:hAnsi="Montserrat" w:cs="Arial"/>
          <w:sz w:val="20"/>
          <w:szCs w:val="20"/>
          <w:lang w:eastAsia="es-MX"/>
        </w:rPr>
        <w:t xml:space="preserve">, </w:t>
      </w:r>
      <w:r w:rsidRPr="00BA386D">
        <w:rPr>
          <w:rFonts w:ascii="Montserrat" w:hAnsi="Montserrat" w:cs="Arial"/>
          <w:sz w:val="20"/>
          <w:szCs w:val="20"/>
        </w:rPr>
        <w:t xml:space="preserve">se convoca a las personas físicas o morales de nacionalidad mexicana </w:t>
      </w:r>
      <w:r w:rsidR="00996D67" w:rsidRPr="00BA386D">
        <w:rPr>
          <w:rFonts w:ascii="Montserrat" w:hAnsi="Montserrat" w:cs="Arial"/>
          <w:sz w:val="20"/>
          <w:szCs w:val="20"/>
        </w:rPr>
        <w:t>a las personas físicas o morales de nacionalidad mexicana y extranjeros;</w:t>
      </w:r>
      <w:r w:rsidR="00955D9F" w:rsidRPr="00BA386D">
        <w:rPr>
          <w:rFonts w:ascii="Montserrat" w:hAnsi="Montserrat" w:cs="Arial"/>
          <w:b/>
          <w:sz w:val="20"/>
          <w:szCs w:val="20"/>
        </w:rPr>
        <w:t xml:space="preserve"> </w:t>
      </w:r>
      <w:r w:rsidR="00542191" w:rsidRPr="00BA386D">
        <w:rPr>
          <w:rFonts w:ascii="Montserrat" w:hAnsi="Montserrat" w:cs="Arial"/>
          <w:sz w:val="20"/>
          <w:szCs w:val="20"/>
        </w:rPr>
        <w:t xml:space="preserve">y </w:t>
      </w:r>
      <w:r w:rsidR="00542191" w:rsidRPr="00BA386D">
        <w:rPr>
          <w:rFonts w:ascii="Montserrat" w:hAnsi="Montserrat" w:cs="Arial"/>
          <w:sz w:val="20"/>
          <w:szCs w:val="20"/>
          <w:lang w:val="es-ES_tradnl"/>
        </w:rPr>
        <w:t>que</w:t>
      </w:r>
      <w:r w:rsidR="00542191" w:rsidRPr="00BA386D">
        <w:rPr>
          <w:rFonts w:ascii="Montserrat" w:eastAsia="Batang" w:hAnsi="Montserrat" w:cs="Arial"/>
          <w:sz w:val="20"/>
          <w:szCs w:val="20"/>
        </w:rPr>
        <w:t xml:space="preserve"> </w:t>
      </w:r>
      <w:r w:rsidR="00542191" w:rsidRPr="00BA386D">
        <w:rPr>
          <w:rFonts w:ascii="Montserrat" w:eastAsia="Batang" w:hAnsi="Montserrat" w:cs="Arial"/>
          <w:b/>
          <w:sz w:val="20"/>
          <w:szCs w:val="20"/>
        </w:rPr>
        <w:t>NO</w:t>
      </w:r>
      <w:r w:rsidR="00542191" w:rsidRPr="00BA386D">
        <w:rPr>
          <w:rFonts w:ascii="Montserrat" w:eastAsia="Batang" w:hAnsi="Montserrat" w:cs="Arial"/>
          <w:sz w:val="20"/>
          <w:szCs w:val="20"/>
        </w:rPr>
        <w:t xml:space="preserve"> </w:t>
      </w:r>
      <w:r w:rsidR="00542191" w:rsidRPr="00BA386D">
        <w:rPr>
          <w:rFonts w:ascii="Montserrat" w:hAnsi="Montserrat" w:cs="Arial"/>
          <w:sz w:val="20"/>
          <w:szCs w:val="20"/>
          <w:lang w:val="es-ES_tradnl"/>
        </w:rPr>
        <w:t xml:space="preserve">se encuentren en alguno de los supuestos que se establecen en los artículos </w:t>
      </w:r>
      <w:r w:rsidR="00542191" w:rsidRPr="00BA386D">
        <w:rPr>
          <w:rFonts w:ascii="Montserrat" w:eastAsia="Calibri" w:hAnsi="Montserrat" w:cs="Arial"/>
          <w:b/>
          <w:sz w:val="20"/>
          <w:szCs w:val="20"/>
          <w:lang w:eastAsia="es-MX"/>
        </w:rPr>
        <w:t>50</w:t>
      </w:r>
      <w:r w:rsidR="00542191" w:rsidRPr="00BA386D">
        <w:rPr>
          <w:rFonts w:ascii="Montserrat" w:eastAsia="Calibri" w:hAnsi="Montserrat" w:cs="Arial"/>
          <w:sz w:val="20"/>
          <w:szCs w:val="20"/>
          <w:lang w:eastAsia="es-MX"/>
        </w:rPr>
        <w:t xml:space="preserve"> y </w:t>
      </w:r>
      <w:r w:rsidR="00542191" w:rsidRPr="00BA386D">
        <w:rPr>
          <w:rFonts w:ascii="Montserrat" w:eastAsia="Calibri" w:hAnsi="Montserrat" w:cs="Arial"/>
          <w:b/>
          <w:sz w:val="20"/>
          <w:szCs w:val="20"/>
          <w:lang w:eastAsia="es-MX"/>
        </w:rPr>
        <w:t>60</w:t>
      </w:r>
      <w:r w:rsidR="00542191" w:rsidRPr="00BA386D">
        <w:rPr>
          <w:rFonts w:ascii="Montserrat" w:eastAsia="Calibri" w:hAnsi="Montserrat" w:cs="Arial"/>
          <w:sz w:val="20"/>
          <w:szCs w:val="20"/>
          <w:lang w:eastAsia="es-MX"/>
        </w:rPr>
        <w:t xml:space="preserve"> de la LAASSP</w:t>
      </w:r>
      <w:r w:rsidRPr="00BA386D">
        <w:rPr>
          <w:rFonts w:ascii="Montserrat" w:hAnsi="Montserrat" w:cs="Arial"/>
          <w:sz w:val="20"/>
          <w:szCs w:val="20"/>
        </w:rPr>
        <w:t xml:space="preserve"> </w:t>
      </w:r>
      <w:r w:rsidR="00542191" w:rsidRPr="00BA386D">
        <w:rPr>
          <w:rFonts w:ascii="Montserrat" w:hAnsi="Montserrat" w:cs="Arial"/>
          <w:sz w:val="20"/>
          <w:szCs w:val="20"/>
        </w:rPr>
        <w:t xml:space="preserve">al procedimiento de licitación pública electrónica internacional </w:t>
      </w:r>
      <w:r w:rsidR="00DB6D1B">
        <w:rPr>
          <w:rFonts w:ascii="Montserrat" w:hAnsi="Montserrat" w:cs="Arial"/>
          <w:sz w:val="20"/>
          <w:szCs w:val="20"/>
        </w:rPr>
        <w:t>abi</w:t>
      </w:r>
      <w:r w:rsidR="00996D67" w:rsidRPr="00BA386D">
        <w:rPr>
          <w:rFonts w:ascii="Montserrat" w:hAnsi="Montserrat" w:cs="Arial"/>
          <w:sz w:val="20"/>
          <w:szCs w:val="20"/>
        </w:rPr>
        <w:t>erta</w:t>
      </w:r>
      <w:r w:rsidR="00542191" w:rsidRPr="00BA386D">
        <w:rPr>
          <w:rFonts w:ascii="Montserrat" w:hAnsi="Montserrat" w:cs="Arial"/>
          <w:sz w:val="20"/>
          <w:szCs w:val="20"/>
        </w:rPr>
        <w:t xml:space="preserve">, para la </w:t>
      </w:r>
      <w:bookmarkStart w:id="9" w:name="_Hlk92655240"/>
      <w:r w:rsidR="005E28FC" w:rsidRPr="005E28FC">
        <w:rPr>
          <w:rFonts w:ascii="Montserrat" w:eastAsia="Times New Roman" w:hAnsi="Montserrat" w:cs="Arial"/>
          <w:b/>
          <w:bCs/>
          <w:sz w:val="20"/>
          <w:szCs w:val="20"/>
          <w:lang w:val="es-ES_tradnl" w:eastAsia="ar-SA"/>
        </w:rPr>
        <w:t>Adquisición de la clave 080.110.0041.00.00 Prueba Rápida inmunocromatográfica, para la detección cualitativa de antígenos del Virus SARS-COV-2, en exudado nasofaríngeo, para el ejercicio fiscal 2022</w:t>
      </w:r>
      <w:bookmarkEnd w:id="9"/>
      <w:r w:rsidR="00032DB0" w:rsidRPr="00BA386D">
        <w:rPr>
          <w:rFonts w:ascii="Montserrat" w:eastAsia="Times New Roman" w:hAnsi="Montserrat" w:cs="Arial"/>
          <w:b/>
          <w:bCs/>
          <w:sz w:val="20"/>
          <w:szCs w:val="20"/>
          <w:lang w:val="es-ES_tradnl" w:eastAsia="ar-SA"/>
        </w:rPr>
        <w:t xml:space="preserve">, </w:t>
      </w:r>
      <w:r w:rsidR="00032DB0" w:rsidRPr="00BA386D">
        <w:rPr>
          <w:rFonts w:ascii="Montserrat" w:eastAsia="Times New Roman" w:hAnsi="Montserrat" w:cs="Arial"/>
          <w:bCs/>
          <w:sz w:val="20"/>
          <w:szCs w:val="20"/>
          <w:lang w:val="es-ES_tradnl" w:eastAsia="ar-SA"/>
        </w:rPr>
        <w:t xml:space="preserve">conforme </w:t>
      </w:r>
      <w:r w:rsidRPr="00BA386D">
        <w:rPr>
          <w:rFonts w:ascii="Montserrat" w:hAnsi="Montserrat" w:cs="Arial"/>
          <w:sz w:val="20"/>
          <w:szCs w:val="20"/>
          <w:lang w:val="es-ES_tradnl"/>
        </w:rPr>
        <w:t xml:space="preserve">los documentos adjuntos a la </w:t>
      </w:r>
      <w:r w:rsidR="000612DF" w:rsidRPr="00BA386D">
        <w:rPr>
          <w:rFonts w:ascii="Montserrat" w:hAnsi="Montserrat" w:cs="Arial"/>
          <w:sz w:val="20"/>
          <w:szCs w:val="20"/>
          <w:lang w:val="es-ES_tradnl"/>
        </w:rPr>
        <w:t>Convocatoria</w:t>
      </w:r>
      <w:r w:rsidRPr="00BA386D">
        <w:rPr>
          <w:rFonts w:ascii="Montserrat" w:hAnsi="Montserrat" w:cs="Arial"/>
          <w:sz w:val="20"/>
          <w:szCs w:val="20"/>
          <w:lang w:val="es-ES_tradnl"/>
        </w:rPr>
        <w:t xml:space="preserve"> denominados</w:t>
      </w:r>
      <w:r w:rsidR="007C77A8" w:rsidRPr="00BA386D">
        <w:rPr>
          <w:rFonts w:ascii="Montserrat" w:hAnsi="Montserrat" w:cs="Arial"/>
          <w:sz w:val="20"/>
          <w:szCs w:val="20"/>
          <w:lang w:val="es-ES_tradnl"/>
        </w:rPr>
        <w:t xml:space="preserve"> </w:t>
      </w:r>
      <w:r w:rsidR="007C77A8" w:rsidRPr="00BA386D">
        <w:rPr>
          <w:rFonts w:ascii="Montserrat" w:hAnsi="Montserrat" w:cs="Arial"/>
          <w:b/>
          <w:sz w:val="20"/>
          <w:szCs w:val="20"/>
          <w:lang w:val="es-ES_tradnl"/>
        </w:rPr>
        <w:t xml:space="preserve">Anexo </w:t>
      </w:r>
      <w:r w:rsidR="0015259A" w:rsidRPr="00BA386D">
        <w:rPr>
          <w:rFonts w:ascii="Montserrat" w:hAnsi="Montserrat" w:cs="Arial"/>
          <w:sz w:val="20"/>
          <w:szCs w:val="20"/>
          <w:lang w:val="es-ES_tradnl"/>
        </w:rPr>
        <w:t xml:space="preserve"> </w:t>
      </w:r>
      <w:r w:rsidR="002C7EBA">
        <w:rPr>
          <w:rFonts w:ascii="Montserrat" w:hAnsi="Montserrat" w:cs="Arial"/>
          <w:b/>
          <w:sz w:val="20"/>
          <w:szCs w:val="20"/>
          <w:lang w:val="es-ES_tradnl"/>
        </w:rPr>
        <w:t>I (Anexo 1)</w:t>
      </w:r>
      <w:r w:rsidRPr="00BA386D">
        <w:rPr>
          <w:rFonts w:ascii="Montserrat" w:hAnsi="Montserrat" w:cs="Arial"/>
          <w:b/>
          <w:sz w:val="20"/>
          <w:szCs w:val="20"/>
          <w:lang w:val="es-ES_tradnl"/>
        </w:rPr>
        <w:t xml:space="preserve"> Requerimiento, Anexo 2 Anexo Técnico </w:t>
      </w:r>
      <w:r w:rsidRPr="00BA386D">
        <w:rPr>
          <w:rFonts w:ascii="Montserrat" w:hAnsi="Montserrat" w:cs="Arial"/>
          <w:sz w:val="20"/>
          <w:szCs w:val="20"/>
          <w:lang w:val="es-ES_tradnl"/>
        </w:rPr>
        <w:t xml:space="preserve">y </w:t>
      </w:r>
      <w:r w:rsidR="000C7FF2" w:rsidRPr="00BA386D">
        <w:rPr>
          <w:rFonts w:ascii="Montserrat" w:hAnsi="Montserrat" w:cs="Arial"/>
          <w:b/>
          <w:sz w:val="20"/>
          <w:szCs w:val="20"/>
          <w:lang w:val="es-ES_tradnl"/>
        </w:rPr>
        <w:t>Anexo 3 Té</w:t>
      </w:r>
      <w:r w:rsidRPr="00BA386D">
        <w:rPr>
          <w:rFonts w:ascii="Montserrat" w:hAnsi="Montserrat" w:cs="Arial"/>
          <w:b/>
          <w:sz w:val="20"/>
          <w:szCs w:val="20"/>
          <w:lang w:val="es-ES_tradnl"/>
        </w:rPr>
        <w:t>rminos y Condiciones</w:t>
      </w:r>
      <w:r w:rsidRPr="00BA386D">
        <w:rPr>
          <w:rFonts w:ascii="Montserrat" w:eastAsia="Calibri" w:hAnsi="Montserrat" w:cs="Arial"/>
          <w:sz w:val="20"/>
          <w:szCs w:val="20"/>
        </w:rPr>
        <w:t>,</w:t>
      </w:r>
      <w:r w:rsidRPr="00BA386D">
        <w:rPr>
          <w:rFonts w:ascii="Montserrat" w:eastAsia="Calibri" w:hAnsi="Montserrat" w:cs="Arial"/>
          <w:b/>
          <w:sz w:val="20"/>
          <w:szCs w:val="20"/>
        </w:rPr>
        <w:t xml:space="preserve"> </w:t>
      </w:r>
      <w:r w:rsidRPr="00BA386D">
        <w:rPr>
          <w:rFonts w:ascii="Montserrat" w:hAnsi="Montserrat" w:cs="Arial"/>
          <w:sz w:val="20"/>
          <w:szCs w:val="20"/>
          <w:lang w:val="es-ES_tradnl"/>
        </w:rPr>
        <w:t xml:space="preserve">que forman parte de la presente </w:t>
      </w:r>
      <w:r w:rsidR="000612DF" w:rsidRPr="00BA386D">
        <w:rPr>
          <w:rFonts w:ascii="Montserrat" w:hAnsi="Montserrat" w:cs="Arial"/>
          <w:sz w:val="20"/>
          <w:szCs w:val="20"/>
          <w:lang w:val="es-ES_tradnl"/>
        </w:rPr>
        <w:t>Convocatoria</w:t>
      </w:r>
      <w:r w:rsidRPr="00BA386D">
        <w:rPr>
          <w:rFonts w:ascii="Montserrat" w:hAnsi="Montserrat" w:cs="Arial"/>
          <w:sz w:val="20"/>
          <w:szCs w:val="20"/>
          <w:lang w:val="es-ES_tradnl"/>
        </w:rPr>
        <w:t>.</w:t>
      </w:r>
    </w:p>
    <w:p w:rsidR="00046CB4" w:rsidRPr="00BA386D" w:rsidRDefault="00046CB4" w:rsidP="00CC66CE">
      <w:pPr>
        <w:suppressAutoHyphens/>
        <w:ind w:right="49"/>
        <w:jc w:val="both"/>
        <w:rPr>
          <w:rFonts w:ascii="Montserrat" w:hAnsi="Montserrat" w:cs="Arial"/>
          <w:sz w:val="20"/>
          <w:szCs w:val="20"/>
        </w:rPr>
      </w:pPr>
    </w:p>
    <w:p w:rsidR="009E5C04" w:rsidRPr="00BA386D" w:rsidRDefault="00CE3738" w:rsidP="004D103A">
      <w:pPr>
        <w:pStyle w:val="Ttulo1"/>
        <w:numPr>
          <w:ilvl w:val="0"/>
          <w:numId w:val="21"/>
        </w:numPr>
        <w:spacing w:before="0" w:after="0"/>
        <w:ind w:right="49"/>
        <w:jc w:val="both"/>
        <w:rPr>
          <w:rFonts w:ascii="Montserrat" w:hAnsi="Montserrat" w:cs="Arial"/>
          <w:sz w:val="20"/>
          <w:szCs w:val="20"/>
          <w:lang w:val="es-ES_tradnl"/>
        </w:rPr>
      </w:pPr>
      <w:bookmarkStart w:id="10" w:name="_Toc367205732"/>
      <w:bookmarkStart w:id="11" w:name="_Toc92919129"/>
      <w:r w:rsidRPr="00BA386D">
        <w:rPr>
          <w:rFonts w:ascii="Montserrat" w:hAnsi="Montserrat" w:cs="Arial"/>
          <w:sz w:val="20"/>
          <w:szCs w:val="20"/>
          <w:lang w:val="es-ES_tradnl"/>
        </w:rPr>
        <w:t xml:space="preserve">IDENTIFICACIÓN DE LA </w:t>
      </w:r>
      <w:r w:rsidR="00725458" w:rsidRPr="00BA386D">
        <w:rPr>
          <w:rFonts w:ascii="Montserrat" w:hAnsi="Montserrat" w:cs="Arial"/>
          <w:sz w:val="20"/>
          <w:szCs w:val="20"/>
          <w:lang w:val="es-ES_tradnl"/>
        </w:rPr>
        <w:t>LICITACIÓN PÚBLICA</w:t>
      </w:r>
      <w:r w:rsidRPr="00BA386D">
        <w:rPr>
          <w:rFonts w:ascii="Montserrat" w:hAnsi="Montserrat" w:cs="Arial"/>
          <w:sz w:val="20"/>
          <w:szCs w:val="20"/>
          <w:lang w:val="es-ES_tradnl"/>
        </w:rPr>
        <w:t>.</w:t>
      </w:r>
      <w:bookmarkEnd w:id="10"/>
      <w:bookmarkEnd w:id="11"/>
    </w:p>
    <w:p w:rsidR="0092741B" w:rsidRPr="00BA386D" w:rsidRDefault="0092741B" w:rsidP="00A1389B">
      <w:pPr>
        <w:rPr>
          <w:lang w:val="es-ES_tradnl" w:eastAsia="ar-SA"/>
        </w:rPr>
      </w:pPr>
    </w:p>
    <w:p w:rsidR="009E616B" w:rsidRPr="00BA386D" w:rsidRDefault="009E616B"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12" w:name="_Toc92919130"/>
      <w:bookmarkStart w:id="13" w:name="_Toc367205733"/>
      <w:r w:rsidRPr="00BA386D">
        <w:rPr>
          <w:rFonts w:ascii="Montserrat" w:hAnsi="Montserrat" w:cs="Arial"/>
          <w:i w:val="0"/>
          <w:sz w:val="20"/>
          <w:lang w:val="es-ES_tradnl"/>
        </w:rPr>
        <w:t>Datos de identificación.</w:t>
      </w:r>
      <w:bookmarkEnd w:id="12"/>
    </w:p>
    <w:p w:rsidR="00CC7CFE" w:rsidRPr="00BA386D" w:rsidRDefault="00CC7CFE" w:rsidP="00CC7CFE">
      <w:pPr>
        <w:rPr>
          <w:lang w:val="es-ES_tradnl" w:eastAsia="ar-SA"/>
        </w:rPr>
      </w:pPr>
    </w:p>
    <w:p w:rsidR="00786A02" w:rsidRPr="00BA386D" w:rsidRDefault="00786A02" w:rsidP="00CC66CE">
      <w:pPr>
        <w:ind w:right="49"/>
        <w:jc w:val="both"/>
        <w:rPr>
          <w:rFonts w:ascii="Montserrat" w:hAnsi="Montserrat"/>
          <w:sz w:val="20"/>
          <w:szCs w:val="20"/>
          <w:lang w:val="es-ES_tradnl" w:eastAsia="ar-SA"/>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0"/>
        <w:gridCol w:w="6474"/>
      </w:tblGrid>
      <w:tr w:rsidR="009E616B" w:rsidRPr="00BA386D" w:rsidTr="00423791">
        <w:trPr>
          <w:trHeight w:val="482"/>
          <w:jc w:val="center"/>
        </w:trPr>
        <w:tc>
          <w:tcPr>
            <w:tcW w:w="1425" w:type="pct"/>
          </w:tcPr>
          <w:bookmarkEnd w:id="13"/>
          <w:p w:rsidR="009E616B" w:rsidRPr="00BA386D" w:rsidRDefault="00623910" w:rsidP="00621FAB">
            <w:pPr>
              <w:ind w:right="49"/>
              <w:jc w:val="both"/>
              <w:rPr>
                <w:rFonts w:ascii="Montserrat" w:hAnsi="Montserrat" w:cs="Arial"/>
                <w:b/>
              </w:rPr>
            </w:pPr>
            <w:r w:rsidRPr="00BA386D">
              <w:rPr>
                <w:rFonts w:ascii="Montserrat" w:hAnsi="Montserrat" w:cs="Arial"/>
                <w:b/>
              </w:rPr>
              <w:t xml:space="preserve">Entidad </w:t>
            </w:r>
            <w:r w:rsidR="00621FAB" w:rsidRPr="00BA386D">
              <w:rPr>
                <w:rFonts w:ascii="Montserrat" w:hAnsi="Montserrat" w:cs="Arial"/>
                <w:b/>
              </w:rPr>
              <w:t>convocante</w:t>
            </w:r>
            <w:r w:rsidR="009E616B" w:rsidRPr="00BA386D">
              <w:rPr>
                <w:rFonts w:ascii="Montserrat" w:hAnsi="Montserrat" w:cs="Arial"/>
                <w:b/>
              </w:rPr>
              <w:t>:</w:t>
            </w:r>
          </w:p>
        </w:tc>
        <w:tc>
          <w:tcPr>
            <w:tcW w:w="3575" w:type="pct"/>
          </w:tcPr>
          <w:p w:rsidR="001B3D08" w:rsidRPr="00BA386D" w:rsidRDefault="001B3D08" w:rsidP="00CC66CE">
            <w:pPr>
              <w:ind w:right="49"/>
              <w:jc w:val="both"/>
              <w:rPr>
                <w:rFonts w:ascii="Montserrat" w:eastAsiaTheme="minorHAnsi" w:hAnsi="Montserrat" w:cs="Arial"/>
              </w:rPr>
            </w:pPr>
            <w:r w:rsidRPr="00BA386D">
              <w:rPr>
                <w:rFonts w:ascii="Montserrat" w:eastAsiaTheme="minorHAnsi" w:hAnsi="Montserrat" w:cs="Arial"/>
              </w:rPr>
              <w:t>Instituto Mexicano del Seguro Social.</w:t>
            </w:r>
          </w:p>
          <w:p w:rsidR="009E616B" w:rsidRPr="00BA386D" w:rsidRDefault="009E616B" w:rsidP="00CC66CE">
            <w:pPr>
              <w:ind w:right="49"/>
              <w:jc w:val="both"/>
              <w:rPr>
                <w:rFonts w:ascii="Montserrat" w:eastAsiaTheme="minorHAnsi" w:hAnsi="Montserrat" w:cs="Arial"/>
              </w:rPr>
            </w:pPr>
          </w:p>
        </w:tc>
      </w:tr>
      <w:tr w:rsidR="00996480" w:rsidRPr="00BA386D" w:rsidTr="00275E4E">
        <w:trPr>
          <w:trHeight w:val="527"/>
          <w:jc w:val="center"/>
        </w:trPr>
        <w:tc>
          <w:tcPr>
            <w:tcW w:w="1425" w:type="pct"/>
          </w:tcPr>
          <w:p w:rsidR="00996480" w:rsidRPr="00BA386D" w:rsidRDefault="00996480" w:rsidP="00CC66CE">
            <w:pPr>
              <w:ind w:right="49"/>
              <w:jc w:val="both"/>
              <w:rPr>
                <w:rFonts w:ascii="Montserrat" w:hAnsi="Montserrat" w:cs="Arial"/>
                <w:b/>
              </w:rPr>
            </w:pPr>
            <w:bookmarkStart w:id="14" w:name="_Toc428352174"/>
            <w:bookmarkStart w:id="15" w:name="_Toc428352788"/>
            <w:bookmarkStart w:id="16" w:name="_Toc428355179"/>
            <w:bookmarkStart w:id="17" w:name="_Toc428360164"/>
            <w:bookmarkStart w:id="18" w:name="_Toc428378483"/>
            <w:r w:rsidRPr="00BA386D">
              <w:rPr>
                <w:rFonts w:ascii="Montserrat" w:hAnsi="Montserrat" w:cs="Arial"/>
                <w:b/>
              </w:rPr>
              <w:t xml:space="preserve">Área </w:t>
            </w:r>
            <w:bookmarkEnd w:id="14"/>
            <w:bookmarkEnd w:id="15"/>
            <w:bookmarkEnd w:id="16"/>
            <w:bookmarkEnd w:id="17"/>
            <w:bookmarkEnd w:id="18"/>
            <w:r w:rsidR="0080017E" w:rsidRPr="00BA386D">
              <w:rPr>
                <w:rFonts w:ascii="Montserrat" w:hAnsi="Montserrat" w:cs="Arial"/>
                <w:b/>
              </w:rPr>
              <w:t>c</w:t>
            </w:r>
            <w:r w:rsidR="002D12C4" w:rsidRPr="00BA386D">
              <w:rPr>
                <w:rFonts w:ascii="Montserrat" w:hAnsi="Montserrat" w:cs="Arial"/>
                <w:b/>
              </w:rPr>
              <w:t>ontratante:</w:t>
            </w:r>
          </w:p>
        </w:tc>
        <w:tc>
          <w:tcPr>
            <w:tcW w:w="3575" w:type="pct"/>
          </w:tcPr>
          <w:p w:rsidR="001B3D08" w:rsidRPr="00BA386D" w:rsidRDefault="001B3D08" w:rsidP="00CC66CE">
            <w:pPr>
              <w:ind w:right="49"/>
              <w:jc w:val="both"/>
              <w:rPr>
                <w:rFonts w:ascii="Montserrat" w:eastAsiaTheme="minorHAnsi" w:hAnsi="Montserrat" w:cs="Arial"/>
              </w:rPr>
            </w:pPr>
            <w:bookmarkStart w:id="19" w:name="_Toc428352175"/>
            <w:bookmarkStart w:id="20" w:name="_Toc428352789"/>
            <w:bookmarkStart w:id="21" w:name="_Toc428355180"/>
            <w:bookmarkStart w:id="22" w:name="_Toc428360165"/>
            <w:bookmarkStart w:id="23" w:name="_Toc428378484"/>
            <w:r w:rsidRPr="00BA386D">
              <w:rPr>
                <w:rFonts w:ascii="Montserrat" w:eastAsiaTheme="minorHAnsi" w:hAnsi="Montserrat" w:cs="Arial"/>
              </w:rPr>
              <w:t>Coordinación de Adquisición de Bienes y Contratación de Servicios.</w:t>
            </w:r>
            <w:bookmarkEnd w:id="19"/>
            <w:bookmarkEnd w:id="20"/>
            <w:bookmarkEnd w:id="21"/>
            <w:bookmarkEnd w:id="22"/>
            <w:bookmarkEnd w:id="23"/>
          </w:p>
          <w:p w:rsidR="001B3D08" w:rsidRPr="00BA386D" w:rsidRDefault="001B3D08" w:rsidP="00CC66CE">
            <w:pPr>
              <w:ind w:right="49"/>
              <w:jc w:val="both"/>
              <w:rPr>
                <w:rFonts w:ascii="Montserrat" w:eastAsiaTheme="minorHAnsi" w:hAnsi="Montserrat" w:cs="Arial"/>
              </w:rPr>
            </w:pPr>
            <w:r w:rsidRPr="00BA386D">
              <w:rPr>
                <w:rFonts w:ascii="Montserrat" w:eastAsiaTheme="minorHAnsi" w:hAnsi="Montserrat" w:cs="Arial"/>
              </w:rPr>
              <w:t>Coordinación Técnica de Bienes y Servicios.</w:t>
            </w:r>
          </w:p>
          <w:p w:rsidR="001B3D08" w:rsidRPr="00BA386D" w:rsidRDefault="001B3D08" w:rsidP="00CC66CE">
            <w:pPr>
              <w:ind w:right="49"/>
              <w:jc w:val="both"/>
              <w:rPr>
                <w:rFonts w:ascii="Montserrat" w:eastAsiaTheme="minorHAnsi" w:hAnsi="Montserrat" w:cs="Arial"/>
              </w:rPr>
            </w:pPr>
            <w:r w:rsidRPr="00BA386D">
              <w:rPr>
                <w:rFonts w:ascii="Montserrat" w:eastAsiaTheme="minorHAnsi" w:hAnsi="Montserrat" w:cs="Arial"/>
              </w:rPr>
              <w:t>División de Bienes Terapéuticos.</w:t>
            </w:r>
          </w:p>
          <w:p w:rsidR="008059E7" w:rsidRPr="00BA386D" w:rsidRDefault="008059E7" w:rsidP="00CC66CE">
            <w:pPr>
              <w:ind w:right="49"/>
              <w:jc w:val="both"/>
              <w:rPr>
                <w:rFonts w:ascii="Montserrat" w:eastAsiaTheme="minorHAnsi" w:hAnsi="Montserrat" w:cs="Arial"/>
              </w:rPr>
            </w:pPr>
          </w:p>
        </w:tc>
      </w:tr>
      <w:tr w:rsidR="001B3D08" w:rsidRPr="00BA386D" w:rsidTr="00423791">
        <w:trPr>
          <w:trHeight w:val="482"/>
          <w:jc w:val="center"/>
        </w:trPr>
        <w:tc>
          <w:tcPr>
            <w:tcW w:w="1425" w:type="pct"/>
          </w:tcPr>
          <w:p w:rsidR="001B3D08" w:rsidRPr="00BA386D" w:rsidRDefault="001B3D08" w:rsidP="00CC66CE">
            <w:pPr>
              <w:ind w:right="49"/>
              <w:jc w:val="both"/>
              <w:rPr>
                <w:rFonts w:ascii="Montserrat" w:hAnsi="Montserrat" w:cs="Arial"/>
                <w:b/>
              </w:rPr>
            </w:pPr>
            <w:bookmarkStart w:id="24" w:name="_Toc428352176"/>
            <w:bookmarkStart w:id="25" w:name="_Toc428352790"/>
            <w:bookmarkStart w:id="26" w:name="_Toc428355181"/>
            <w:bookmarkStart w:id="27" w:name="_Toc428360166"/>
            <w:bookmarkStart w:id="28" w:name="_Toc428378485"/>
            <w:r w:rsidRPr="00BA386D">
              <w:rPr>
                <w:rFonts w:ascii="Montserrat" w:hAnsi="Montserrat" w:cs="Arial"/>
                <w:b/>
              </w:rPr>
              <w:t>Domicilio:</w:t>
            </w:r>
            <w:bookmarkEnd w:id="24"/>
            <w:bookmarkEnd w:id="25"/>
            <w:bookmarkEnd w:id="26"/>
            <w:bookmarkEnd w:id="27"/>
            <w:bookmarkEnd w:id="28"/>
          </w:p>
        </w:tc>
        <w:tc>
          <w:tcPr>
            <w:tcW w:w="3575" w:type="pct"/>
          </w:tcPr>
          <w:p w:rsidR="00B951A7" w:rsidRPr="00BA386D" w:rsidRDefault="009E5C04" w:rsidP="009E5C04">
            <w:pPr>
              <w:ind w:right="49"/>
              <w:jc w:val="both"/>
              <w:rPr>
                <w:rFonts w:ascii="Montserrat" w:eastAsiaTheme="minorHAnsi" w:hAnsi="Montserrat" w:cs="Arial"/>
              </w:rPr>
            </w:pPr>
            <w:bookmarkStart w:id="29" w:name="_Toc428352177"/>
            <w:bookmarkStart w:id="30" w:name="_Toc428352791"/>
            <w:bookmarkStart w:id="31" w:name="_Toc428355182"/>
            <w:bookmarkStart w:id="32" w:name="_Toc428360167"/>
            <w:bookmarkStart w:id="33" w:name="_Toc428378486"/>
            <w:r w:rsidRPr="00BA386D">
              <w:rPr>
                <w:rFonts w:ascii="Montserrat" w:eastAsiaTheme="minorHAnsi" w:hAnsi="Montserrat" w:cs="Arial"/>
              </w:rPr>
              <w:t>Calle Durango número</w:t>
            </w:r>
            <w:r w:rsidR="001B3D08" w:rsidRPr="00BA386D">
              <w:rPr>
                <w:rFonts w:ascii="Montserrat" w:eastAsiaTheme="minorHAnsi" w:hAnsi="Montserrat" w:cs="Arial"/>
              </w:rPr>
              <w:t xml:space="preserve"> 291, piso 4, Colonia Roma Norte, </w:t>
            </w:r>
            <w:r w:rsidRPr="00BA386D">
              <w:rPr>
                <w:rFonts w:ascii="Montserrat" w:eastAsiaTheme="minorHAnsi" w:hAnsi="Montserrat" w:cs="Arial"/>
              </w:rPr>
              <w:t>Demarcación Territorial Cuauhtémoc, Código Postal 06700, Ciudad de México.</w:t>
            </w:r>
            <w:bookmarkEnd w:id="29"/>
            <w:bookmarkEnd w:id="30"/>
            <w:bookmarkEnd w:id="31"/>
            <w:bookmarkEnd w:id="32"/>
            <w:bookmarkEnd w:id="33"/>
          </w:p>
          <w:p w:rsidR="009E5C04" w:rsidRPr="00BA386D" w:rsidRDefault="009E5C04" w:rsidP="009E5C04">
            <w:pPr>
              <w:ind w:right="49"/>
              <w:jc w:val="both"/>
              <w:rPr>
                <w:rFonts w:ascii="Montserrat" w:eastAsiaTheme="minorHAnsi" w:hAnsi="Montserrat" w:cs="Arial"/>
              </w:rPr>
            </w:pPr>
          </w:p>
        </w:tc>
      </w:tr>
    </w:tbl>
    <w:p w:rsidR="00546636" w:rsidRPr="00BA386D" w:rsidRDefault="00546636" w:rsidP="00230232">
      <w:pPr>
        <w:ind w:right="49"/>
        <w:jc w:val="both"/>
        <w:rPr>
          <w:rFonts w:ascii="Montserrat" w:hAnsi="Montserrat"/>
          <w:sz w:val="20"/>
          <w:szCs w:val="20"/>
          <w:lang w:val="es-ES_tradnl" w:eastAsia="ar-SA"/>
        </w:rPr>
      </w:pPr>
      <w:bookmarkStart w:id="34" w:name="_Toc367205734"/>
    </w:p>
    <w:p w:rsidR="000C5DA3" w:rsidRPr="00BA386D" w:rsidRDefault="000C5DA3"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5" w:name="_Toc92919131"/>
      <w:r w:rsidRPr="00BA386D">
        <w:rPr>
          <w:rFonts w:ascii="Montserrat" w:hAnsi="Montserrat" w:cs="Arial"/>
          <w:i w:val="0"/>
          <w:sz w:val="20"/>
          <w:lang w:val="es-ES_tradnl"/>
        </w:rPr>
        <w:t>Medio y carácter</w:t>
      </w:r>
      <w:bookmarkEnd w:id="34"/>
      <w:bookmarkEnd w:id="35"/>
    </w:p>
    <w:p w:rsidR="0092741B" w:rsidRPr="00BA386D" w:rsidRDefault="0092741B" w:rsidP="00CC66CE">
      <w:pPr>
        <w:ind w:right="49"/>
        <w:jc w:val="both"/>
        <w:rPr>
          <w:rFonts w:ascii="Montserrat" w:hAnsi="Montserrat"/>
          <w:sz w:val="20"/>
          <w:szCs w:val="20"/>
          <w:lang w:val="es-ES_tradnl" w:eastAsia="ar-SA"/>
        </w:rPr>
      </w:pPr>
    </w:p>
    <w:p w:rsidR="00A07A63" w:rsidRPr="00BA386D" w:rsidRDefault="00186D19" w:rsidP="00C0024C">
      <w:pPr>
        <w:ind w:right="49"/>
        <w:jc w:val="both"/>
        <w:rPr>
          <w:rFonts w:ascii="Montserrat" w:hAnsi="Montserrat" w:cs="Arial"/>
          <w:sz w:val="20"/>
          <w:szCs w:val="20"/>
        </w:rPr>
      </w:pPr>
      <w:bookmarkStart w:id="36" w:name="_Toc367205737"/>
      <w:r w:rsidRPr="00BA386D">
        <w:rPr>
          <w:rFonts w:ascii="Montserrat" w:hAnsi="Montserrat" w:cs="Arial"/>
          <w:sz w:val="20"/>
          <w:szCs w:val="20"/>
        </w:rPr>
        <w:t>La presente licitación pública</w:t>
      </w:r>
      <w:r w:rsidR="007C0E76">
        <w:rPr>
          <w:rFonts w:ascii="Montserrat" w:hAnsi="Montserrat" w:cs="Arial"/>
          <w:sz w:val="20"/>
          <w:szCs w:val="20"/>
        </w:rPr>
        <w:t xml:space="preserve"> conforme al medio utilizado es </w:t>
      </w:r>
      <w:r w:rsidRPr="00BA386D">
        <w:rPr>
          <w:rFonts w:ascii="Montserrat" w:hAnsi="Montserrat" w:cs="Arial"/>
          <w:b/>
          <w:sz w:val="20"/>
          <w:szCs w:val="20"/>
        </w:rPr>
        <w:t>Electrónica</w:t>
      </w:r>
      <w:r w:rsidRPr="00BA386D">
        <w:rPr>
          <w:rFonts w:ascii="Montserrat" w:hAnsi="Montserrat" w:cs="Arial"/>
          <w:sz w:val="20"/>
          <w:szCs w:val="20"/>
        </w:rPr>
        <w:t xml:space="preserve">, por lo cual los licitantes deberán participar únicamente a través del Sistema Electrónico de Información Pública Gubernamental denominado “CompraNet”, de conformidad con lo dispuesto en </w:t>
      </w:r>
      <w:r w:rsidR="002B531C" w:rsidRPr="00BA386D">
        <w:rPr>
          <w:rFonts w:ascii="Montserrat" w:hAnsi="Montserrat" w:cs="Arial"/>
          <w:sz w:val="20"/>
          <w:szCs w:val="20"/>
        </w:rPr>
        <w:t>el</w:t>
      </w:r>
      <w:r w:rsidRPr="00BA386D">
        <w:rPr>
          <w:rFonts w:ascii="Montserrat" w:hAnsi="Montserrat" w:cs="Arial"/>
          <w:sz w:val="20"/>
          <w:szCs w:val="20"/>
        </w:rPr>
        <w:t xml:space="preserve"> artículo 26 Bis fracción II de la LAASSP y en el “Acuerdo por el que se </w:t>
      </w:r>
      <w:r w:rsidRPr="00BA386D">
        <w:rPr>
          <w:rFonts w:ascii="Montserrat" w:hAnsi="Montserrat" w:cs="Arial"/>
          <w:sz w:val="20"/>
          <w:szCs w:val="20"/>
        </w:rPr>
        <w:lastRenderedPageBreak/>
        <w:t xml:space="preserve">establecen las disposiciones que deberán observar para la utilización del Sistema Electrónico de Información Pública Gubernamental, denominado CompraNet”, publicado en el DOF el 28 de junio </w:t>
      </w:r>
      <w:r w:rsidR="00E82863" w:rsidRPr="00BA386D">
        <w:rPr>
          <w:rFonts w:ascii="Montserrat" w:hAnsi="Montserrat" w:cs="Arial"/>
          <w:sz w:val="20"/>
          <w:szCs w:val="20"/>
        </w:rPr>
        <w:t>de 2011. Por lo anterior, para el envio de</w:t>
      </w:r>
      <w:r w:rsidRPr="00BA386D">
        <w:rPr>
          <w:rFonts w:ascii="Montserrat" w:hAnsi="Montserrat" w:cs="Arial"/>
          <w:sz w:val="20"/>
          <w:szCs w:val="20"/>
        </w:rPr>
        <w:t xml:space="preserve"> proposiciones a través de CompraNet deberán emplearse los medios de identificación electrónica que establezca la Secretaría de la Función Pública, los cuales producirán los mismos efectos que las leyes otorgan a los documentos correspondientes y, en consecuencia, tendrán el mismo valor probatorio, lo anterior conforme a lo establecido en los párrafos penúltimo y último del artículo 27 de la LAASSP y 50 de su Reglamento</w:t>
      </w:r>
      <w:r w:rsidR="00A07A63" w:rsidRPr="00BA386D">
        <w:rPr>
          <w:rFonts w:ascii="Montserrat" w:hAnsi="Montserrat" w:cs="Arial"/>
          <w:sz w:val="20"/>
          <w:szCs w:val="20"/>
        </w:rPr>
        <w:t xml:space="preserve">, así como los numerales </w:t>
      </w:r>
      <w:r w:rsidR="00A07A63" w:rsidRPr="00BA386D">
        <w:rPr>
          <w:rFonts w:ascii="Montserrat" w:hAnsi="Montserrat" w:cs="Arial"/>
          <w:b/>
          <w:sz w:val="20"/>
          <w:szCs w:val="20"/>
        </w:rPr>
        <w:t xml:space="preserve">14 </w:t>
      </w:r>
      <w:r w:rsidR="00A07A63" w:rsidRPr="00BA386D">
        <w:rPr>
          <w:rFonts w:ascii="Montserrat" w:hAnsi="Montserrat" w:cs="Arial"/>
          <w:sz w:val="20"/>
          <w:szCs w:val="20"/>
        </w:rPr>
        <w:t xml:space="preserve">y </w:t>
      </w:r>
      <w:r w:rsidR="00A07A63" w:rsidRPr="00BA386D">
        <w:rPr>
          <w:rFonts w:ascii="Montserrat" w:hAnsi="Montserrat" w:cs="Arial"/>
          <w:b/>
          <w:sz w:val="20"/>
          <w:szCs w:val="20"/>
        </w:rPr>
        <w:t xml:space="preserve">16 </w:t>
      </w:r>
      <w:r w:rsidR="00A07A63" w:rsidRPr="00BA386D">
        <w:rPr>
          <w:rFonts w:ascii="Montserrat" w:hAnsi="Montserrat" w:cs="Arial"/>
          <w:sz w:val="20"/>
          <w:szCs w:val="20"/>
        </w:rPr>
        <w:t>del “</w:t>
      </w:r>
      <w:r w:rsidR="00A07A63" w:rsidRPr="00BA386D">
        <w:rPr>
          <w:rFonts w:ascii="Montserrat" w:hAnsi="Montserrat" w:cs="Arial"/>
          <w:i/>
          <w:sz w:val="20"/>
          <w:szCs w:val="20"/>
        </w:rPr>
        <w:t>ACUERDO por el que se establecen las disposiciones que se deberán observar para la utilización del Sistema Electrónico de Información Pública Gubernamental denominado CompraNet</w:t>
      </w:r>
      <w:r w:rsidR="00A07A63" w:rsidRPr="00BA386D">
        <w:rPr>
          <w:rFonts w:ascii="Montserrat" w:hAnsi="Montserrat" w:cs="Arial"/>
          <w:sz w:val="20"/>
          <w:szCs w:val="20"/>
        </w:rPr>
        <w:t>”, y el Manual de Unidades Compradoras publicado por la Secretaría de Hacienda y Crédito Público.</w:t>
      </w:r>
    </w:p>
    <w:p w:rsidR="00186D19" w:rsidRPr="00BA386D" w:rsidRDefault="00186D19" w:rsidP="00335597">
      <w:pPr>
        <w:tabs>
          <w:tab w:val="left" w:pos="2228"/>
        </w:tabs>
        <w:jc w:val="both"/>
        <w:rPr>
          <w:rFonts w:ascii="Montserrat" w:hAnsi="Montserrat"/>
          <w:sz w:val="20"/>
          <w:szCs w:val="20"/>
          <w:lang w:val="es-ES_tradnl" w:eastAsia="ar-SA"/>
        </w:rPr>
      </w:pPr>
    </w:p>
    <w:p w:rsidR="00E84463" w:rsidRPr="00BA386D" w:rsidRDefault="00E84463" w:rsidP="00E84463">
      <w:pPr>
        <w:jc w:val="both"/>
        <w:rPr>
          <w:rFonts w:ascii="Montserrat" w:hAnsi="Montserrat"/>
          <w:sz w:val="20"/>
          <w:szCs w:val="20"/>
          <w:lang w:val="es-ES_tradnl" w:eastAsia="ar-SA"/>
        </w:rPr>
      </w:pPr>
      <w:r w:rsidRPr="00BA386D">
        <w:rPr>
          <w:rFonts w:ascii="Montserrat" w:hAnsi="Montserrat"/>
          <w:sz w:val="20"/>
          <w:szCs w:val="20"/>
          <w:lang w:val="es-ES_tradnl" w:eastAsia="ar-SA"/>
        </w:rPr>
        <w:t xml:space="preserve">Por lo anterior, aquellos interesados en participar en esta licitación que requieran asesoría o presenten situaciones particulares sobre el manejo del sistema CompraNet, deberán dirigirse con el personal que administra dicho sistema; los datos del contacto podrán ser localizados en la página web: </w:t>
      </w:r>
      <w:hyperlink r:id="rId11" w:history="1">
        <w:r w:rsidRPr="00BA386D">
          <w:rPr>
            <w:rStyle w:val="Hipervnculo"/>
            <w:rFonts w:ascii="Montserrat" w:hAnsi="Montserrat"/>
            <w:sz w:val="20"/>
            <w:szCs w:val="20"/>
          </w:rPr>
          <w:t>https://</w:t>
        </w:r>
        <w:hyperlink r:id="rId12" w:history="1">
          <w:r w:rsidRPr="00BA386D">
            <w:rPr>
              <w:rStyle w:val="Hipervnculo"/>
              <w:rFonts w:ascii="Montserrat" w:hAnsi="Montserrat"/>
              <w:sz w:val="20"/>
              <w:szCs w:val="20"/>
            </w:rPr>
            <w:t>compranet.hacienda.gob.mx</w:t>
          </w:r>
        </w:hyperlink>
      </w:hyperlink>
      <w:r w:rsidRPr="00BA386D">
        <w:rPr>
          <w:rStyle w:val="Hipervnculo"/>
          <w:rFonts w:ascii="Montserrat" w:hAnsi="Montserrat"/>
          <w:sz w:val="20"/>
          <w:szCs w:val="20"/>
        </w:rPr>
        <w:t>.</w:t>
      </w:r>
    </w:p>
    <w:p w:rsidR="00E84463" w:rsidRPr="00BA386D" w:rsidRDefault="00E84463" w:rsidP="00335597">
      <w:pPr>
        <w:tabs>
          <w:tab w:val="left" w:pos="2228"/>
        </w:tabs>
        <w:jc w:val="both"/>
        <w:rPr>
          <w:rFonts w:ascii="Montserrat" w:hAnsi="Montserrat"/>
          <w:sz w:val="20"/>
          <w:szCs w:val="20"/>
          <w:lang w:val="es-ES_tradnl" w:eastAsia="ar-SA"/>
        </w:rPr>
      </w:pPr>
    </w:p>
    <w:p w:rsidR="00186D19" w:rsidRPr="00BA386D" w:rsidRDefault="00186D19" w:rsidP="00186D19">
      <w:pPr>
        <w:jc w:val="both"/>
        <w:rPr>
          <w:rFonts w:ascii="Montserrat" w:hAnsi="Montserrat"/>
          <w:sz w:val="20"/>
          <w:szCs w:val="20"/>
          <w:lang w:val="es-ES_tradnl" w:eastAsia="ar-SA"/>
        </w:rPr>
      </w:pPr>
      <w:r w:rsidRPr="00BA386D">
        <w:rPr>
          <w:rFonts w:ascii="Montserrat" w:hAnsi="Montserrat" w:cs="Arial"/>
          <w:color w:val="000000"/>
          <w:sz w:val="20"/>
          <w:szCs w:val="20"/>
          <w:lang w:val="es-ES"/>
        </w:rPr>
        <w:t xml:space="preserve">El carácter del presente procedimiento de contratación es </w:t>
      </w:r>
      <w:r w:rsidRPr="00BA386D">
        <w:rPr>
          <w:rFonts w:ascii="Montserrat" w:hAnsi="Montserrat" w:cs="Arial"/>
          <w:b/>
          <w:color w:val="000000"/>
          <w:sz w:val="20"/>
          <w:szCs w:val="20"/>
          <w:lang w:val="es-ES"/>
        </w:rPr>
        <w:t>Internacional</w:t>
      </w:r>
      <w:r w:rsidR="00410AD5" w:rsidRPr="00BA386D">
        <w:rPr>
          <w:rFonts w:ascii="Montserrat" w:hAnsi="Montserrat" w:cs="Arial"/>
          <w:b/>
          <w:color w:val="000000"/>
          <w:sz w:val="20"/>
          <w:szCs w:val="20"/>
          <w:lang w:val="es-ES"/>
        </w:rPr>
        <w:t xml:space="preserve"> Abierto</w:t>
      </w:r>
      <w:r w:rsidRPr="00BA386D">
        <w:rPr>
          <w:rFonts w:ascii="Montserrat" w:hAnsi="Montserrat" w:cs="Arial"/>
          <w:color w:val="000000"/>
          <w:sz w:val="20"/>
          <w:szCs w:val="20"/>
          <w:lang w:val="es-ES"/>
        </w:rPr>
        <w:t xml:space="preserve">, </w:t>
      </w:r>
      <w:r w:rsidR="00E84463" w:rsidRPr="00BA386D">
        <w:rPr>
          <w:rFonts w:ascii="Montserrat" w:eastAsia="Times New Roman" w:hAnsi="Montserrat" w:cs="Arial"/>
          <w:color w:val="000000"/>
          <w:sz w:val="20"/>
          <w:szCs w:val="20"/>
          <w:lang w:val="es-ES" w:eastAsia="ar-SA"/>
        </w:rPr>
        <w:t>para lo</w:t>
      </w:r>
      <w:r w:rsidR="00E84463" w:rsidRPr="00BA386D">
        <w:rPr>
          <w:rFonts w:ascii="Montserrat" w:eastAsia="Times New Roman" w:hAnsi="Montserrat" w:cs="Arial"/>
          <w:b/>
          <w:color w:val="000000"/>
          <w:sz w:val="20"/>
          <w:szCs w:val="20"/>
          <w:lang w:val="es-ES" w:eastAsia="ar-SA"/>
        </w:rPr>
        <w:t xml:space="preserve"> </w:t>
      </w:r>
      <w:r w:rsidR="00E84463" w:rsidRPr="00BA386D">
        <w:rPr>
          <w:rFonts w:ascii="Montserrat" w:eastAsia="Times New Roman" w:hAnsi="Montserrat" w:cs="Arial"/>
          <w:color w:val="000000"/>
          <w:sz w:val="20"/>
          <w:szCs w:val="20"/>
          <w:lang w:val="es-ES" w:eastAsia="ar-SA"/>
        </w:rPr>
        <w:t>cual se estará a lo dispuesto a las</w:t>
      </w:r>
      <w:r w:rsidR="00E84463" w:rsidRPr="00BA386D">
        <w:rPr>
          <w:rFonts w:ascii="Montserrat" w:eastAsia="Times New Roman" w:hAnsi="Montserrat" w:cs="Arial"/>
          <w:b/>
          <w:color w:val="000000"/>
          <w:sz w:val="20"/>
          <w:szCs w:val="20"/>
          <w:lang w:val="es-ES" w:eastAsia="ar-SA"/>
        </w:rPr>
        <w:t xml:space="preserve"> </w:t>
      </w:r>
      <w:r w:rsidR="00E84463" w:rsidRPr="00BA386D">
        <w:rPr>
          <w:rFonts w:ascii="Montserrat" w:eastAsia="Times New Roman" w:hAnsi="Montserrat" w:cs="Arial"/>
          <w:color w:val="000000"/>
          <w:sz w:val="20"/>
          <w:szCs w:val="20"/>
          <w:lang w:val="es-ES" w:eastAsia="ar-SA"/>
        </w:rPr>
        <w:t>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 publicadas en el Diario Oficial de la Federación el 28 de diciembre de 2010, en particular lo</w:t>
      </w:r>
      <w:r w:rsidR="000A0860">
        <w:rPr>
          <w:rFonts w:ascii="Montserrat" w:eastAsia="Times New Roman" w:hAnsi="Montserrat" w:cs="Arial"/>
          <w:color w:val="000000"/>
          <w:sz w:val="20"/>
          <w:szCs w:val="20"/>
          <w:lang w:val="es-ES" w:eastAsia="ar-SA"/>
        </w:rPr>
        <w:t xml:space="preserve"> establecido en el CAPÍ</w:t>
      </w:r>
      <w:r w:rsidR="009053AA" w:rsidRPr="00BA386D">
        <w:rPr>
          <w:rFonts w:ascii="Montserrat" w:eastAsia="Times New Roman" w:hAnsi="Montserrat" w:cs="Arial"/>
          <w:color w:val="000000"/>
          <w:sz w:val="20"/>
          <w:szCs w:val="20"/>
          <w:lang w:val="es-ES" w:eastAsia="ar-SA"/>
        </w:rPr>
        <w:t>TULO II d</w:t>
      </w:r>
      <w:r w:rsidR="00E84463" w:rsidRPr="00BA386D">
        <w:rPr>
          <w:rFonts w:ascii="Montserrat" w:eastAsia="Times New Roman" w:hAnsi="Montserrat" w:cs="Arial"/>
          <w:color w:val="000000"/>
          <w:sz w:val="20"/>
          <w:szCs w:val="20"/>
          <w:lang w:val="es-ES" w:eastAsia="ar-SA"/>
        </w:rPr>
        <w:t>e los procedimientos de contratación bajo la cobertura de tratados convocados con carácter internacional abierto.</w:t>
      </w:r>
    </w:p>
    <w:p w:rsidR="003A2B12" w:rsidRPr="00BA386D" w:rsidRDefault="003A2B12" w:rsidP="003A2B12">
      <w:pPr>
        <w:jc w:val="both"/>
        <w:rPr>
          <w:rFonts w:ascii="Montserrat" w:hAnsi="Montserrat" w:cs="Arial"/>
          <w:color w:val="000000"/>
          <w:sz w:val="20"/>
          <w:lang w:val="es-ES"/>
        </w:rPr>
      </w:pPr>
    </w:p>
    <w:p w:rsidR="006B29D8" w:rsidRPr="00BA386D" w:rsidRDefault="006B29D8"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7" w:name="_Toc92919132"/>
      <w:r w:rsidRPr="00BA386D">
        <w:rPr>
          <w:rFonts w:ascii="Montserrat" w:hAnsi="Montserrat" w:cs="Arial"/>
          <w:i w:val="0"/>
          <w:sz w:val="20"/>
          <w:lang w:val="es-ES_tradnl"/>
        </w:rPr>
        <w:t>Número de identificación de la</w:t>
      </w:r>
      <w:r w:rsidR="003A2B12" w:rsidRPr="00BA386D">
        <w:rPr>
          <w:rFonts w:ascii="Montserrat" w:hAnsi="Montserrat" w:cs="Arial"/>
          <w:i w:val="0"/>
          <w:sz w:val="20"/>
          <w:lang w:val="es-ES_tradnl"/>
        </w:rPr>
        <w:t xml:space="preserve"> </w:t>
      </w:r>
      <w:r w:rsidR="000612DF" w:rsidRPr="00BA386D">
        <w:rPr>
          <w:rFonts w:ascii="Montserrat" w:hAnsi="Montserrat" w:cs="Arial"/>
          <w:i w:val="0"/>
          <w:sz w:val="20"/>
          <w:lang w:val="es-ES_tradnl"/>
        </w:rPr>
        <w:t>Convocatoria</w:t>
      </w:r>
      <w:r w:rsidR="003A2B12" w:rsidRPr="00BA386D">
        <w:rPr>
          <w:rFonts w:ascii="Montserrat" w:hAnsi="Montserrat" w:cs="Arial"/>
          <w:i w:val="0"/>
          <w:sz w:val="20"/>
          <w:lang w:val="es-ES_tradnl"/>
        </w:rPr>
        <w:t xml:space="preserve"> a la</w:t>
      </w:r>
      <w:r w:rsidRPr="00BA386D">
        <w:rPr>
          <w:rFonts w:ascii="Montserrat" w:hAnsi="Montserrat" w:cs="Arial"/>
          <w:i w:val="0"/>
          <w:sz w:val="20"/>
          <w:lang w:val="es-ES_tradnl"/>
        </w:rPr>
        <w:t xml:space="preserve"> </w:t>
      </w:r>
      <w:r w:rsidR="00725458" w:rsidRPr="00BA386D">
        <w:rPr>
          <w:rFonts w:ascii="Montserrat" w:hAnsi="Montserrat" w:cs="Arial"/>
          <w:i w:val="0"/>
          <w:sz w:val="20"/>
          <w:lang w:val="es-ES_tradnl"/>
        </w:rPr>
        <w:t>licitación pública</w:t>
      </w:r>
      <w:r w:rsidRPr="00BA386D">
        <w:rPr>
          <w:rFonts w:ascii="Montserrat" w:hAnsi="Montserrat" w:cs="Arial"/>
          <w:i w:val="0"/>
          <w:sz w:val="20"/>
          <w:lang w:val="es-ES_tradnl"/>
        </w:rPr>
        <w:t xml:space="preserve"> asignado por CompraNet.</w:t>
      </w:r>
      <w:bookmarkEnd w:id="37"/>
      <w:r w:rsidRPr="00BA386D">
        <w:rPr>
          <w:rFonts w:ascii="Montserrat" w:hAnsi="Montserrat" w:cs="Arial"/>
          <w:i w:val="0"/>
          <w:sz w:val="20"/>
          <w:lang w:val="es-ES_tradnl"/>
        </w:rPr>
        <w:t xml:space="preserve"> </w:t>
      </w:r>
    </w:p>
    <w:p w:rsidR="00786A02" w:rsidRPr="00BA386D" w:rsidRDefault="00786A02" w:rsidP="00CC66CE">
      <w:pPr>
        <w:ind w:right="49"/>
        <w:jc w:val="both"/>
        <w:rPr>
          <w:rFonts w:ascii="Montserrat" w:hAnsi="Montserrat" w:cs="Arial"/>
          <w:sz w:val="20"/>
          <w:szCs w:val="20"/>
          <w:lang w:val="es-ES_tradnl"/>
        </w:rPr>
      </w:pPr>
    </w:p>
    <w:p w:rsidR="001930AA" w:rsidRPr="00BA386D" w:rsidRDefault="0081245D" w:rsidP="003A2B12">
      <w:pPr>
        <w:ind w:right="49"/>
        <w:jc w:val="both"/>
        <w:rPr>
          <w:rFonts w:ascii="Montserrat" w:hAnsi="Montserrat" w:cs="Arial"/>
          <w:sz w:val="20"/>
          <w:szCs w:val="20"/>
          <w:lang w:val="es-ES_tradnl"/>
        </w:rPr>
      </w:pPr>
      <w:r w:rsidRPr="00BA386D">
        <w:rPr>
          <w:rFonts w:ascii="Montserrat" w:hAnsi="Montserrat" w:cs="Arial"/>
          <w:sz w:val="20"/>
          <w:szCs w:val="20"/>
          <w:lang w:val="es-ES_tradnl"/>
        </w:rPr>
        <w:t>LA</w:t>
      </w:r>
      <w:r w:rsidR="00107351" w:rsidRPr="00BA386D">
        <w:rPr>
          <w:rFonts w:ascii="Montserrat" w:hAnsi="Montserrat" w:cs="Arial"/>
          <w:sz w:val="20"/>
          <w:szCs w:val="20"/>
          <w:lang w:val="es-ES_tradnl"/>
        </w:rPr>
        <w:t>-050GYR047-</w:t>
      </w:r>
      <w:r w:rsidR="00275E4E" w:rsidRPr="00BA386D">
        <w:rPr>
          <w:rFonts w:ascii="Montserrat" w:hAnsi="Montserrat" w:cs="Arial"/>
          <w:sz w:val="20"/>
          <w:szCs w:val="20"/>
          <w:lang w:val="es-ES_tradnl"/>
        </w:rPr>
        <w:t>E</w:t>
      </w:r>
      <w:del w:id="38" w:author="Gustavo Martinez" w:date="2022-01-14T15:57:00Z">
        <w:r w:rsidR="007C0E76" w:rsidDel="00020180">
          <w:rPr>
            <w:rFonts w:ascii="Montserrat" w:hAnsi="Montserrat" w:cs="Arial"/>
            <w:sz w:val="20"/>
            <w:szCs w:val="20"/>
            <w:lang w:val="es-ES_tradnl"/>
          </w:rPr>
          <w:delText>0</w:delText>
        </w:r>
      </w:del>
      <w:r w:rsidR="007C0E76">
        <w:rPr>
          <w:rFonts w:ascii="Montserrat" w:hAnsi="Montserrat" w:cs="Arial"/>
          <w:sz w:val="20"/>
          <w:szCs w:val="20"/>
          <w:lang w:val="es-ES_tradnl"/>
        </w:rPr>
        <w:t>3</w:t>
      </w:r>
      <w:r w:rsidR="00642BCE" w:rsidRPr="00BA386D">
        <w:rPr>
          <w:rFonts w:ascii="Montserrat" w:hAnsi="Montserrat" w:cs="Arial"/>
          <w:sz w:val="20"/>
          <w:szCs w:val="20"/>
          <w:lang w:val="es-ES_tradnl"/>
        </w:rPr>
        <w:t>-</w:t>
      </w:r>
      <w:r w:rsidR="00E06E55" w:rsidRPr="00BA386D">
        <w:rPr>
          <w:rFonts w:ascii="Montserrat" w:hAnsi="Montserrat" w:cs="Arial"/>
          <w:sz w:val="20"/>
          <w:szCs w:val="20"/>
          <w:lang w:val="es-ES_tradnl"/>
        </w:rPr>
        <w:t>202</w:t>
      </w:r>
      <w:r w:rsidR="00124336" w:rsidRPr="00BA386D">
        <w:rPr>
          <w:rFonts w:ascii="Montserrat" w:hAnsi="Montserrat" w:cs="Arial"/>
          <w:sz w:val="20"/>
          <w:szCs w:val="20"/>
          <w:lang w:val="es-ES_tradnl"/>
        </w:rPr>
        <w:t>2</w:t>
      </w:r>
      <w:r w:rsidR="00E06E55" w:rsidRPr="00BA386D">
        <w:rPr>
          <w:rFonts w:ascii="Montserrat" w:hAnsi="Montserrat" w:cs="Arial"/>
          <w:sz w:val="20"/>
          <w:szCs w:val="20"/>
          <w:lang w:val="es-ES_tradnl"/>
        </w:rPr>
        <w:t>.</w:t>
      </w:r>
    </w:p>
    <w:p w:rsidR="003A2B12" w:rsidRPr="00BA386D" w:rsidRDefault="003A2B12" w:rsidP="003A2B12">
      <w:pPr>
        <w:ind w:right="49"/>
        <w:jc w:val="both"/>
        <w:rPr>
          <w:rFonts w:ascii="Montserrat" w:hAnsi="Montserrat" w:cs="Arial"/>
          <w:sz w:val="20"/>
          <w:szCs w:val="20"/>
          <w:lang w:val="es-ES_tradnl"/>
        </w:rPr>
      </w:pPr>
    </w:p>
    <w:p w:rsidR="002E34A4" w:rsidRPr="00BA386D" w:rsidRDefault="0019394D"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9" w:name="_Toc92919133"/>
      <w:r w:rsidRPr="00BA386D">
        <w:rPr>
          <w:rFonts w:ascii="Montserrat" w:hAnsi="Montserrat" w:cs="Arial"/>
          <w:i w:val="0"/>
          <w:sz w:val="20"/>
          <w:lang w:val="es-ES_tradnl"/>
        </w:rPr>
        <w:t xml:space="preserve">Indicación </w:t>
      </w:r>
      <w:r w:rsidR="00861D34" w:rsidRPr="00BA386D">
        <w:rPr>
          <w:rFonts w:ascii="Montserrat" w:hAnsi="Montserrat" w:cs="Arial"/>
          <w:i w:val="0"/>
          <w:sz w:val="20"/>
          <w:lang w:val="es-ES_tradnl"/>
        </w:rPr>
        <w:t>de los e</w:t>
      </w:r>
      <w:r w:rsidR="00E26D83" w:rsidRPr="00BA386D">
        <w:rPr>
          <w:rFonts w:ascii="Montserrat" w:hAnsi="Montserrat" w:cs="Arial"/>
          <w:i w:val="0"/>
          <w:sz w:val="20"/>
          <w:lang w:val="es-ES_tradnl"/>
        </w:rPr>
        <w:t xml:space="preserve">jercicios </w:t>
      </w:r>
      <w:r w:rsidR="00861D34" w:rsidRPr="00BA386D">
        <w:rPr>
          <w:rFonts w:ascii="Montserrat" w:hAnsi="Montserrat" w:cs="Arial"/>
          <w:i w:val="0"/>
          <w:sz w:val="20"/>
          <w:lang w:val="es-ES_tradnl"/>
        </w:rPr>
        <w:t>f</w:t>
      </w:r>
      <w:r w:rsidR="00E26D83" w:rsidRPr="00BA386D">
        <w:rPr>
          <w:rFonts w:ascii="Montserrat" w:hAnsi="Montserrat" w:cs="Arial"/>
          <w:i w:val="0"/>
          <w:sz w:val="20"/>
          <w:lang w:val="es-ES_tradnl"/>
        </w:rPr>
        <w:t xml:space="preserve">iscales para la </w:t>
      </w:r>
      <w:r w:rsidR="00861D34" w:rsidRPr="00BA386D">
        <w:rPr>
          <w:rFonts w:ascii="Montserrat" w:hAnsi="Montserrat" w:cs="Arial"/>
          <w:i w:val="0"/>
          <w:sz w:val="20"/>
          <w:lang w:val="es-ES_tradnl"/>
        </w:rPr>
        <w:t>c</w:t>
      </w:r>
      <w:r w:rsidRPr="00BA386D">
        <w:rPr>
          <w:rFonts w:ascii="Montserrat" w:hAnsi="Montserrat" w:cs="Arial"/>
          <w:i w:val="0"/>
          <w:sz w:val="20"/>
          <w:lang w:val="es-ES_tradnl"/>
        </w:rPr>
        <w:t>ontratación</w:t>
      </w:r>
      <w:r w:rsidR="001E29B9" w:rsidRPr="00BA386D">
        <w:rPr>
          <w:rFonts w:ascii="Montserrat" w:hAnsi="Montserrat" w:cs="Arial"/>
          <w:i w:val="0"/>
          <w:sz w:val="20"/>
          <w:lang w:val="es-ES_tradnl"/>
        </w:rPr>
        <w:t>.</w:t>
      </w:r>
      <w:bookmarkEnd w:id="39"/>
    </w:p>
    <w:bookmarkEnd w:id="36"/>
    <w:p w:rsidR="008D30DC" w:rsidRPr="00BA386D" w:rsidRDefault="008D30DC" w:rsidP="00D23FD1">
      <w:pPr>
        <w:ind w:right="49"/>
        <w:jc w:val="both"/>
        <w:rPr>
          <w:rFonts w:ascii="Montserrat" w:hAnsi="Montserrat"/>
          <w:sz w:val="20"/>
          <w:szCs w:val="20"/>
        </w:rPr>
      </w:pPr>
    </w:p>
    <w:p w:rsidR="008D30DC" w:rsidRPr="00BA386D" w:rsidRDefault="008D30DC" w:rsidP="00D23FD1">
      <w:pPr>
        <w:ind w:right="49"/>
        <w:jc w:val="both"/>
        <w:rPr>
          <w:rFonts w:ascii="Montserrat" w:hAnsi="Montserrat"/>
          <w:sz w:val="20"/>
          <w:szCs w:val="20"/>
        </w:rPr>
      </w:pPr>
      <w:r w:rsidRPr="00BA386D">
        <w:rPr>
          <w:rFonts w:ascii="Montserrat" w:hAnsi="Montserrat"/>
          <w:sz w:val="20"/>
          <w:szCs w:val="20"/>
        </w:rPr>
        <w:t>La presente contratación será</w:t>
      </w:r>
      <w:r w:rsidR="00147CF9" w:rsidRPr="00BA386D">
        <w:rPr>
          <w:rFonts w:ascii="Montserrat" w:hAnsi="Montserrat"/>
          <w:sz w:val="20"/>
          <w:szCs w:val="20"/>
        </w:rPr>
        <w:t xml:space="preserve"> </w:t>
      </w:r>
      <w:r w:rsidRPr="00BA386D">
        <w:rPr>
          <w:rFonts w:ascii="Montserrat" w:hAnsi="Montserrat"/>
          <w:sz w:val="20"/>
          <w:szCs w:val="20"/>
        </w:rPr>
        <w:t>para el ejercicio fiscal 202</w:t>
      </w:r>
      <w:r w:rsidR="00416EF2" w:rsidRPr="00BA386D">
        <w:rPr>
          <w:rFonts w:ascii="Montserrat" w:hAnsi="Montserrat"/>
          <w:sz w:val="20"/>
          <w:szCs w:val="20"/>
        </w:rPr>
        <w:t>2</w:t>
      </w:r>
      <w:r w:rsidRPr="00BA386D">
        <w:rPr>
          <w:rFonts w:ascii="Montserrat" w:hAnsi="Montserrat"/>
          <w:sz w:val="20"/>
          <w:szCs w:val="20"/>
        </w:rPr>
        <w:t>.</w:t>
      </w:r>
    </w:p>
    <w:p w:rsidR="00D922D2" w:rsidRPr="00BA386D" w:rsidRDefault="00D922D2" w:rsidP="00D23FD1">
      <w:pPr>
        <w:ind w:right="49"/>
        <w:jc w:val="both"/>
        <w:rPr>
          <w:rFonts w:ascii="Montserrat" w:hAnsi="Montserrat"/>
          <w:sz w:val="20"/>
          <w:szCs w:val="20"/>
        </w:rPr>
      </w:pPr>
    </w:p>
    <w:p w:rsidR="00511605" w:rsidRPr="00BA386D" w:rsidRDefault="00511605"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0" w:name="_Toc445203813"/>
      <w:bookmarkStart w:id="41" w:name="_Toc92919134"/>
      <w:r w:rsidRPr="00BA386D">
        <w:rPr>
          <w:rFonts w:ascii="Montserrat" w:hAnsi="Montserrat" w:cs="Arial"/>
          <w:i w:val="0"/>
          <w:sz w:val="20"/>
          <w:lang w:val="es-ES_tradnl"/>
        </w:rPr>
        <w:t>Idioma.</w:t>
      </w:r>
      <w:bookmarkEnd w:id="40"/>
      <w:bookmarkEnd w:id="41"/>
    </w:p>
    <w:p w:rsidR="00511605" w:rsidRPr="00BA386D" w:rsidRDefault="00511605" w:rsidP="00CC66CE">
      <w:pPr>
        <w:ind w:right="49"/>
        <w:jc w:val="both"/>
        <w:rPr>
          <w:rFonts w:ascii="Montserrat" w:hAnsi="Montserrat" w:cs="Arial"/>
          <w:sz w:val="20"/>
          <w:szCs w:val="20"/>
          <w:lang w:val="es-ES_tradnl"/>
        </w:rPr>
      </w:pPr>
    </w:p>
    <w:p w:rsidR="000C7FF2" w:rsidRPr="00BA386D" w:rsidRDefault="000C7FF2" w:rsidP="000C7FF2">
      <w:pPr>
        <w:ind w:right="49"/>
        <w:jc w:val="both"/>
        <w:rPr>
          <w:rFonts w:ascii="Montserrat" w:hAnsi="Montserrat" w:cs="Arial"/>
          <w:sz w:val="20"/>
          <w:szCs w:val="20"/>
          <w:lang w:val="es-ES_tradnl"/>
        </w:rPr>
      </w:pPr>
      <w:r w:rsidRPr="00BA386D">
        <w:rPr>
          <w:rFonts w:ascii="Montserrat" w:hAnsi="Montserrat" w:cs="Arial"/>
          <w:sz w:val="20"/>
          <w:szCs w:val="20"/>
          <w:lang w:val="es-ES_tradnl"/>
        </w:rPr>
        <w:t>Las proposiciones deberán presentarse únicamente en idioma español, sin embargo aquellos documentos que por su naturaleza en su version original se encuentren redactados en otro idioma, podrán presentarse siempre que se acompañe de su traducción</w:t>
      </w:r>
      <w:r w:rsidR="000A0860">
        <w:rPr>
          <w:rFonts w:ascii="Montserrat" w:hAnsi="Montserrat" w:cs="Arial"/>
          <w:sz w:val="20"/>
          <w:szCs w:val="20"/>
          <w:lang w:val="es-ES_tradnl"/>
        </w:rPr>
        <w:t xml:space="preserve"> íntegra</w:t>
      </w:r>
      <w:r w:rsidRPr="00BA386D">
        <w:rPr>
          <w:rFonts w:ascii="Montserrat" w:hAnsi="Montserrat" w:cs="Arial"/>
          <w:sz w:val="20"/>
          <w:szCs w:val="20"/>
          <w:lang w:val="es-ES_tradnl"/>
        </w:rPr>
        <w:t xml:space="preserve"> simple al español.</w:t>
      </w:r>
    </w:p>
    <w:p w:rsidR="00186D19" w:rsidRPr="00BA386D" w:rsidRDefault="00186D19" w:rsidP="00186D19">
      <w:pPr>
        <w:ind w:right="49"/>
        <w:jc w:val="both"/>
        <w:rPr>
          <w:rFonts w:ascii="Montserrat" w:hAnsi="Montserrat" w:cs="Arial"/>
          <w:sz w:val="20"/>
          <w:szCs w:val="20"/>
          <w:lang w:val="es-ES_tradnl"/>
        </w:rPr>
      </w:pPr>
    </w:p>
    <w:p w:rsidR="00186D19" w:rsidRPr="00BA386D" w:rsidRDefault="00186D19" w:rsidP="00186D19">
      <w:pPr>
        <w:ind w:right="49"/>
        <w:jc w:val="both"/>
        <w:rPr>
          <w:rFonts w:ascii="Montserrat" w:hAnsi="Montserrat" w:cs="Arial"/>
          <w:sz w:val="20"/>
          <w:szCs w:val="20"/>
          <w:lang w:val="es-ES_tradnl"/>
        </w:rPr>
      </w:pPr>
      <w:r w:rsidRPr="00BA386D">
        <w:rPr>
          <w:rFonts w:ascii="Montserrat" w:hAnsi="Montserrat" w:cs="Arial"/>
          <w:sz w:val="20"/>
          <w:szCs w:val="20"/>
          <w:lang w:val="es-ES_tradnl"/>
        </w:rPr>
        <w:t>En caso de anexar folletos</w:t>
      </w:r>
      <w:r w:rsidR="00147CF9" w:rsidRPr="00BA386D">
        <w:rPr>
          <w:rFonts w:ascii="Montserrat" w:hAnsi="Montserrat" w:cs="Arial"/>
          <w:sz w:val="20"/>
          <w:szCs w:val="20"/>
          <w:lang w:val="es-ES_tradnl"/>
        </w:rPr>
        <w:t xml:space="preserve"> y/o anexos técnicos, catálogos, fotografías, imágenes, instructivos y/o manuales del fabricante, así como aquellos otros documentos que presente en su proposición técnica, tales como certificados y cartas del fabricante</w:t>
      </w:r>
      <w:r w:rsidRPr="00BA386D">
        <w:rPr>
          <w:rFonts w:ascii="Montserrat" w:hAnsi="Montserrat" w:cs="Arial"/>
          <w:sz w:val="20"/>
          <w:szCs w:val="20"/>
          <w:lang w:val="es-ES_tradnl"/>
        </w:rPr>
        <w:t xml:space="preserve"> en otro idioma, deberá presentarse traducción </w:t>
      </w:r>
      <w:r w:rsidR="000A0860">
        <w:rPr>
          <w:rFonts w:ascii="Montserrat" w:hAnsi="Montserrat" w:cs="Arial"/>
          <w:sz w:val="20"/>
          <w:szCs w:val="20"/>
          <w:lang w:val="es-ES_tradnl"/>
        </w:rPr>
        <w:t xml:space="preserve">íntegra </w:t>
      </w:r>
      <w:r w:rsidRPr="00BA386D">
        <w:rPr>
          <w:rFonts w:ascii="Montserrat" w:hAnsi="Montserrat" w:cs="Arial"/>
          <w:sz w:val="20"/>
          <w:szCs w:val="20"/>
          <w:lang w:val="es-ES_tradnl"/>
        </w:rPr>
        <w:t xml:space="preserve">simple al español, de conformidad con el artículo 29, fracción IV de la LAASSP. </w:t>
      </w:r>
    </w:p>
    <w:p w:rsidR="00FA44E3" w:rsidRPr="00BA386D" w:rsidRDefault="00FA44E3" w:rsidP="00186D19">
      <w:pPr>
        <w:ind w:right="49"/>
        <w:jc w:val="both"/>
        <w:rPr>
          <w:rFonts w:ascii="Montserrat" w:hAnsi="Montserrat" w:cs="Arial"/>
          <w:sz w:val="20"/>
          <w:szCs w:val="20"/>
          <w:lang w:val="es-ES_tradnl"/>
        </w:rPr>
      </w:pPr>
    </w:p>
    <w:p w:rsidR="00FA44E3" w:rsidRPr="00BA386D" w:rsidRDefault="00FA44E3" w:rsidP="00FA44E3">
      <w:pPr>
        <w:suppressAutoHyphens/>
        <w:autoSpaceDE w:val="0"/>
        <w:ind w:right="49"/>
        <w:jc w:val="both"/>
        <w:rPr>
          <w:rFonts w:ascii="Montserrat" w:eastAsia="Times New Roman" w:hAnsi="Montserrat" w:cs="Arial"/>
          <w:b/>
          <w:i/>
          <w:noProof w:val="0"/>
          <w:sz w:val="16"/>
          <w:szCs w:val="16"/>
          <w:u w:val="single"/>
          <w:lang w:val="es-ES_tradnl" w:eastAsia="ar-SA"/>
        </w:rPr>
      </w:pPr>
      <w:r w:rsidRPr="00BA386D">
        <w:rPr>
          <w:rFonts w:ascii="Montserrat" w:eastAsia="Times New Roman" w:hAnsi="Montserrat" w:cs="Arial"/>
          <w:b/>
          <w:i/>
          <w:noProof w:val="0"/>
          <w:sz w:val="16"/>
          <w:szCs w:val="16"/>
          <w:u w:val="single"/>
          <w:lang w:val="es-ES_tradnl" w:eastAsia="ar-SA"/>
        </w:rPr>
        <w:lastRenderedPageBreak/>
        <w:t xml:space="preserve">La falta de presentación de la documentación afecta la solvencia de </w:t>
      </w:r>
      <w:r w:rsidRPr="00BA386D">
        <w:rPr>
          <w:rFonts w:ascii="Montserrat" w:eastAsia="Calibri" w:hAnsi="Montserrat" w:cs="Arial"/>
          <w:b/>
          <w:i/>
          <w:sz w:val="16"/>
          <w:szCs w:val="16"/>
          <w:u w:val="single"/>
        </w:rPr>
        <w:t xml:space="preserve">la </w:t>
      </w:r>
      <w:r w:rsidRPr="00BA386D">
        <w:rPr>
          <w:rFonts w:ascii="Montserrat" w:eastAsia="Times New Roman" w:hAnsi="Montserrat" w:cs="Arial"/>
          <w:b/>
          <w:i/>
          <w:noProof w:val="0"/>
          <w:sz w:val="16"/>
          <w:szCs w:val="16"/>
          <w:u w:val="single"/>
          <w:lang w:val="es-ES_tradnl" w:eastAsia="ar-SA"/>
        </w:rPr>
        <w:t xml:space="preserve">propuesta y </w:t>
      </w:r>
      <w:r w:rsidRPr="00BA386D">
        <w:rPr>
          <w:rFonts w:ascii="Montserrat" w:hAnsi="Montserrat" w:cs="Arial"/>
          <w:b/>
          <w:i/>
          <w:noProof w:val="0"/>
          <w:sz w:val="16"/>
          <w:szCs w:val="16"/>
          <w:u w:val="single"/>
          <w:lang w:val="es-ES_tradnl" w:eastAsia="ar-SA"/>
        </w:rPr>
        <w:t xml:space="preserve">motivará </w:t>
      </w:r>
      <w:r w:rsidRPr="00BA386D">
        <w:rPr>
          <w:rFonts w:ascii="Montserrat" w:eastAsia="Times New Roman" w:hAnsi="Montserrat" w:cs="Arial"/>
          <w:b/>
          <w:i/>
          <w:noProof w:val="0"/>
          <w:sz w:val="16"/>
          <w:szCs w:val="16"/>
          <w:u w:val="single"/>
          <w:lang w:val="es-ES_tradnl" w:eastAsia="ar-SA"/>
        </w:rPr>
        <w:t>su desechamiento.</w:t>
      </w:r>
    </w:p>
    <w:p w:rsidR="00927C67" w:rsidRPr="00BA386D" w:rsidRDefault="00927C67" w:rsidP="00CC66CE">
      <w:pPr>
        <w:ind w:right="49"/>
        <w:jc w:val="both"/>
        <w:rPr>
          <w:rFonts w:ascii="Montserrat" w:hAnsi="Montserrat" w:cs="Arial"/>
          <w:sz w:val="20"/>
          <w:szCs w:val="20"/>
          <w:lang w:val="es-ES_tradnl"/>
        </w:rPr>
      </w:pPr>
    </w:p>
    <w:p w:rsidR="006C4924" w:rsidRPr="00BA386D" w:rsidRDefault="000C5DA3"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2" w:name="_Toc367205738"/>
      <w:bookmarkStart w:id="43" w:name="_Toc92919135"/>
      <w:r w:rsidRPr="00BA386D">
        <w:rPr>
          <w:rFonts w:ascii="Montserrat" w:hAnsi="Montserrat" w:cs="Arial"/>
          <w:i w:val="0"/>
          <w:sz w:val="20"/>
          <w:lang w:val="es-ES_tradnl"/>
        </w:rPr>
        <w:t>Disponibilidad presupuestaria</w:t>
      </w:r>
      <w:r w:rsidR="008A3591" w:rsidRPr="00BA386D">
        <w:rPr>
          <w:rFonts w:ascii="Montserrat" w:hAnsi="Montserrat" w:cs="Arial"/>
          <w:i w:val="0"/>
          <w:sz w:val="20"/>
          <w:lang w:val="es-ES_tradnl"/>
        </w:rPr>
        <w:t>.</w:t>
      </w:r>
      <w:bookmarkEnd w:id="42"/>
      <w:bookmarkEnd w:id="43"/>
    </w:p>
    <w:p w:rsidR="003D5CFD" w:rsidRPr="00BA386D" w:rsidRDefault="003D5CFD" w:rsidP="003D5CFD">
      <w:pPr>
        <w:jc w:val="both"/>
        <w:rPr>
          <w:rFonts w:ascii="Montserrat" w:hAnsi="Montserrat"/>
          <w:sz w:val="20"/>
          <w:szCs w:val="20"/>
          <w:lang w:val="es-ES_tradnl" w:eastAsia="ar-SA"/>
        </w:rPr>
      </w:pPr>
    </w:p>
    <w:p w:rsidR="00275E4E" w:rsidRPr="00BA386D" w:rsidRDefault="002C017E" w:rsidP="00275E4E">
      <w:pPr>
        <w:jc w:val="both"/>
        <w:rPr>
          <w:rFonts w:ascii="Montserrat" w:hAnsi="Montserrat"/>
          <w:sz w:val="20"/>
          <w:szCs w:val="20"/>
          <w:lang w:val="es-ES_tradnl" w:eastAsia="ar-SA"/>
        </w:rPr>
      </w:pPr>
      <w:r w:rsidRPr="00BA386D">
        <w:rPr>
          <w:rFonts w:ascii="Montserrat" w:hAnsi="Montserrat"/>
          <w:sz w:val="20"/>
          <w:szCs w:val="20"/>
          <w:lang w:val="es-ES_tradnl" w:eastAsia="ar-SA"/>
        </w:rPr>
        <w:t>Para llevar a cabo el presente procedimiento de contratación, el IMSS</w:t>
      </w:r>
      <w:r w:rsidR="00275E4E" w:rsidRPr="00BA386D">
        <w:rPr>
          <w:rFonts w:ascii="Montserrat" w:hAnsi="Montserrat"/>
          <w:sz w:val="20"/>
          <w:szCs w:val="20"/>
          <w:lang w:val="es-ES_tradnl" w:eastAsia="ar-SA"/>
        </w:rPr>
        <w:t xml:space="preserve"> cuenta con el recurso presupuestal para el ejercicio 202</w:t>
      </w:r>
      <w:r w:rsidR="00403A15" w:rsidRPr="00BA386D">
        <w:rPr>
          <w:rFonts w:ascii="Montserrat" w:hAnsi="Montserrat"/>
          <w:sz w:val="20"/>
          <w:szCs w:val="20"/>
          <w:lang w:val="es-ES_tradnl" w:eastAsia="ar-SA"/>
        </w:rPr>
        <w:t>2</w:t>
      </w:r>
      <w:r w:rsidR="00275E4E" w:rsidRPr="00BA386D">
        <w:rPr>
          <w:rFonts w:ascii="Montserrat" w:hAnsi="Montserrat"/>
          <w:sz w:val="20"/>
          <w:szCs w:val="20"/>
          <w:lang w:val="es-ES_tradnl" w:eastAsia="ar-SA"/>
        </w:rPr>
        <w:t xml:space="preserve">, de acuerdo con el Dictamen de Disponibilidad Presupuestal Previo con número de folio </w:t>
      </w:r>
      <w:r w:rsidR="000A0860">
        <w:rPr>
          <w:rFonts w:ascii="Montserrat" w:hAnsi="Montserrat"/>
          <w:sz w:val="20"/>
          <w:szCs w:val="20"/>
          <w:lang w:val="es-ES_tradnl" w:eastAsia="ar-SA"/>
        </w:rPr>
        <w:t>0000002610</w:t>
      </w:r>
      <w:r w:rsidR="001F2C7E" w:rsidRPr="00BA386D">
        <w:rPr>
          <w:rFonts w:ascii="Montserrat" w:hAnsi="Montserrat"/>
          <w:sz w:val="20"/>
          <w:szCs w:val="20"/>
          <w:lang w:val="es-ES_tradnl" w:eastAsia="ar-SA"/>
        </w:rPr>
        <w:t>-202</w:t>
      </w:r>
      <w:r w:rsidR="00403A15" w:rsidRPr="00BA386D">
        <w:rPr>
          <w:rFonts w:ascii="Montserrat" w:hAnsi="Montserrat"/>
          <w:sz w:val="20"/>
          <w:szCs w:val="20"/>
          <w:lang w:val="es-ES_tradnl" w:eastAsia="ar-SA"/>
        </w:rPr>
        <w:t>2</w:t>
      </w:r>
      <w:r w:rsidR="00275E4E" w:rsidRPr="00BA386D">
        <w:rPr>
          <w:rFonts w:ascii="Montserrat" w:hAnsi="Montserrat"/>
          <w:sz w:val="20"/>
          <w:szCs w:val="20"/>
          <w:lang w:val="es-ES_tradnl" w:eastAsia="ar-SA"/>
        </w:rPr>
        <w:t>, emitido por la División de Control y Seguimiento al Presupuesto de Operación en el Ámbito Central.</w:t>
      </w:r>
    </w:p>
    <w:p w:rsidR="00131080" w:rsidRPr="00BA386D" w:rsidRDefault="00131080" w:rsidP="00CC66CE">
      <w:pPr>
        <w:jc w:val="both"/>
        <w:rPr>
          <w:rFonts w:ascii="Montserrat" w:hAnsi="Montserrat"/>
          <w:sz w:val="20"/>
          <w:szCs w:val="20"/>
          <w:lang w:val="es-ES_tradnl" w:eastAsia="ar-SA"/>
        </w:rPr>
      </w:pPr>
    </w:p>
    <w:p w:rsidR="00147CF9" w:rsidRPr="00BA386D" w:rsidRDefault="00147CF9"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4" w:name="_Toc463002915"/>
      <w:bookmarkStart w:id="45" w:name="_Toc63166312"/>
      <w:bookmarkStart w:id="46" w:name="_Toc92919136"/>
      <w:r w:rsidRPr="00BA386D">
        <w:rPr>
          <w:rFonts w:ascii="Montserrat" w:hAnsi="Montserrat" w:cs="Arial"/>
          <w:i w:val="0"/>
          <w:sz w:val="20"/>
          <w:lang w:val="es-ES_tradnl"/>
        </w:rPr>
        <w:t>Procedimiento financiado con créditos externos.</w:t>
      </w:r>
      <w:bookmarkEnd w:id="44"/>
      <w:bookmarkEnd w:id="45"/>
      <w:bookmarkEnd w:id="46"/>
    </w:p>
    <w:p w:rsidR="00147CF9" w:rsidRPr="00BA386D" w:rsidRDefault="00147CF9" w:rsidP="00147CF9">
      <w:pPr>
        <w:ind w:left="284"/>
        <w:jc w:val="both"/>
        <w:rPr>
          <w:rFonts w:ascii="Arial" w:hAnsi="Arial" w:cs="Arial"/>
          <w:sz w:val="20"/>
          <w:szCs w:val="20"/>
        </w:rPr>
      </w:pPr>
    </w:p>
    <w:p w:rsidR="00147CF9" w:rsidRPr="00BA386D" w:rsidRDefault="00147CF9" w:rsidP="00147CF9">
      <w:pPr>
        <w:jc w:val="both"/>
        <w:rPr>
          <w:rFonts w:ascii="Montserrat" w:hAnsi="Montserrat"/>
          <w:sz w:val="20"/>
          <w:szCs w:val="20"/>
          <w:lang w:val="es-ES_tradnl" w:eastAsia="ar-SA"/>
        </w:rPr>
      </w:pPr>
      <w:r w:rsidRPr="00BA386D">
        <w:rPr>
          <w:rFonts w:ascii="Montserrat" w:hAnsi="Montserrat"/>
          <w:sz w:val="20"/>
          <w:szCs w:val="20"/>
          <w:lang w:val="es-ES_tradnl" w:eastAsia="ar-SA"/>
        </w:rPr>
        <w:t>No aplica.</w:t>
      </w:r>
    </w:p>
    <w:p w:rsidR="00131080" w:rsidRPr="00BA386D" w:rsidRDefault="00131080" w:rsidP="00CC66CE">
      <w:pPr>
        <w:jc w:val="both"/>
        <w:rPr>
          <w:sz w:val="20"/>
          <w:szCs w:val="20"/>
          <w:lang w:val="es-ES_tradnl" w:eastAsia="ar-SA"/>
        </w:rPr>
      </w:pPr>
    </w:p>
    <w:p w:rsidR="00D35229" w:rsidRPr="00BA386D" w:rsidRDefault="007B315E" w:rsidP="004D103A">
      <w:pPr>
        <w:pStyle w:val="Ttulo1"/>
        <w:numPr>
          <w:ilvl w:val="0"/>
          <w:numId w:val="21"/>
        </w:numPr>
        <w:spacing w:before="0" w:after="0"/>
        <w:ind w:right="49"/>
        <w:jc w:val="both"/>
        <w:rPr>
          <w:rFonts w:ascii="Montserrat" w:hAnsi="Montserrat" w:cs="Arial"/>
          <w:sz w:val="20"/>
          <w:szCs w:val="20"/>
          <w:lang w:val="es-ES_tradnl"/>
        </w:rPr>
      </w:pPr>
      <w:bookmarkStart w:id="47" w:name="_Toc367205740"/>
      <w:bookmarkStart w:id="48" w:name="_Toc92919137"/>
      <w:r w:rsidRPr="00BA386D">
        <w:rPr>
          <w:rFonts w:ascii="Montserrat" w:hAnsi="Montserrat" w:cs="Arial"/>
          <w:sz w:val="20"/>
          <w:szCs w:val="20"/>
          <w:lang w:val="es-ES_tradnl"/>
        </w:rPr>
        <w:t>OBJETO Y ALCANCE</w:t>
      </w:r>
      <w:bookmarkEnd w:id="47"/>
      <w:r w:rsidR="002B531C" w:rsidRPr="00BA386D">
        <w:rPr>
          <w:rFonts w:ascii="Montserrat" w:hAnsi="Montserrat" w:cs="Arial"/>
          <w:sz w:val="20"/>
          <w:szCs w:val="20"/>
          <w:lang w:val="es-ES_tradnl"/>
        </w:rPr>
        <w:t>.</w:t>
      </w:r>
      <w:bookmarkEnd w:id="48"/>
    </w:p>
    <w:p w:rsidR="00186D19" w:rsidRPr="00BA386D" w:rsidRDefault="00186D19" w:rsidP="00186D19">
      <w:pPr>
        <w:rPr>
          <w:sz w:val="20"/>
          <w:szCs w:val="20"/>
          <w:lang w:val="es-ES_tradnl" w:eastAsia="ar-SA"/>
        </w:rPr>
      </w:pPr>
    </w:p>
    <w:p w:rsidR="00B1427D" w:rsidRDefault="002F295B"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9" w:name="_Toc92919138"/>
      <w:r w:rsidRPr="00BA386D">
        <w:rPr>
          <w:rFonts w:ascii="Montserrat" w:hAnsi="Montserrat" w:cs="Arial"/>
          <w:i w:val="0"/>
          <w:sz w:val="20"/>
          <w:lang w:val="es-ES_tradnl"/>
        </w:rPr>
        <w:t>Objeto de la c</w:t>
      </w:r>
      <w:r w:rsidR="002A352C" w:rsidRPr="00BA386D">
        <w:rPr>
          <w:rFonts w:ascii="Montserrat" w:hAnsi="Montserrat" w:cs="Arial"/>
          <w:i w:val="0"/>
          <w:sz w:val="20"/>
          <w:lang w:val="es-ES_tradnl"/>
        </w:rPr>
        <w:t>ontratación</w:t>
      </w:r>
      <w:r w:rsidR="00B1427D" w:rsidRPr="00BA386D">
        <w:rPr>
          <w:rFonts w:ascii="Montserrat" w:hAnsi="Montserrat" w:cs="Arial"/>
          <w:i w:val="0"/>
          <w:sz w:val="20"/>
          <w:lang w:val="es-ES_tradnl"/>
        </w:rPr>
        <w:t>.</w:t>
      </w:r>
      <w:bookmarkEnd w:id="49"/>
    </w:p>
    <w:p w:rsidR="000A3AF9" w:rsidRDefault="000A3AF9" w:rsidP="000A3AF9">
      <w:pPr>
        <w:rPr>
          <w:lang w:val="es-ES_tradnl" w:eastAsia="ar-SA"/>
        </w:rPr>
      </w:pPr>
    </w:p>
    <w:p w:rsidR="000A3AF9" w:rsidRDefault="000A3AF9" w:rsidP="000A3AF9">
      <w:pPr>
        <w:rPr>
          <w:lang w:val="es-ES_tradnl" w:eastAsia="ar-SA"/>
        </w:rPr>
      </w:pPr>
    </w:p>
    <w:p w:rsidR="0081231E" w:rsidRPr="00BA386D" w:rsidRDefault="000A3AF9" w:rsidP="000253CE">
      <w:pPr>
        <w:jc w:val="both"/>
        <w:rPr>
          <w:rFonts w:ascii="Montserrat" w:hAnsi="Montserrat" w:cs="Arial"/>
          <w:color w:val="000000" w:themeColor="text1"/>
          <w:sz w:val="20"/>
          <w:szCs w:val="20"/>
        </w:rPr>
      </w:pPr>
      <w:r w:rsidRPr="000A3AF9">
        <w:rPr>
          <w:rFonts w:ascii="Montserrat" w:hAnsi="Montserrat" w:cs="Arial"/>
          <w:color w:val="000000" w:themeColor="text1"/>
          <w:sz w:val="20"/>
          <w:szCs w:val="20"/>
        </w:rPr>
        <w:t>Adquisición de la clave 080.110.0041.00.00 Prueba Rápida inmunocromatográfica, para la detección cualitativa de antígenos del Virus SARS-COV-2, en exudado nasofaríngeo, para el ejercicio fiscal 2022</w:t>
      </w:r>
      <w:r>
        <w:rPr>
          <w:rFonts w:ascii="Montserrat" w:hAnsi="Montserrat" w:cs="Arial"/>
          <w:color w:val="000000" w:themeColor="text1"/>
          <w:sz w:val="20"/>
          <w:szCs w:val="20"/>
        </w:rPr>
        <w:t>,</w:t>
      </w:r>
      <w:r w:rsidR="00642BCE" w:rsidRPr="00BA386D">
        <w:rPr>
          <w:rFonts w:ascii="Montserrat" w:hAnsi="Montserrat" w:cs="Arial"/>
          <w:color w:val="000000" w:themeColor="text1"/>
          <w:sz w:val="20"/>
          <w:szCs w:val="20"/>
        </w:rPr>
        <w:t xml:space="preserve"> conforme a la descripción que se indica en los archivos que se adjuntan a la presente </w:t>
      </w:r>
      <w:r w:rsidR="000612DF" w:rsidRPr="00BA386D">
        <w:rPr>
          <w:rFonts w:ascii="Montserrat" w:hAnsi="Montserrat" w:cs="Arial"/>
          <w:color w:val="000000" w:themeColor="text1"/>
          <w:sz w:val="20"/>
          <w:szCs w:val="20"/>
        </w:rPr>
        <w:t>Convocatoria</w:t>
      </w:r>
      <w:r w:rsidR="00642BCE" w:rsidRPr="00BA386D">
        <w:rPr>
          <w:rFonts w:ascii="Montserrat" w:hAnsi="Montserrat" w:cs="Arial"/>
          <w:color w:val="000000" w:themeColor="text1"/>
          <w:sz w:val="20"/>
          <w:szCs w:val="20"/>
        </w:rPr>
        <w:t>,</w:t>
      </w:r>
      <w:r w:rsidR="00470521" w:rsidRPr="00BA386D">
        <w:rPr>
          <w:rFonts w:ascii="Montserrat" w:hAnsi="Montserrat" w:cs="Arial"/>
          <w:color w:val="000000" w:themeColor="text1"/>
          <w:sz w:val="20"/>
          <w:szCs w:val="20"/>
        </w:rPr>
        <w:t xml:space="preserve"> con la denominación siguiente:</w:t>
      </w:r>
    </w:p>
    <w:p w:rsidR="00470521" w:rsidRPr="00BA386D" w:rsidRDefault="00470521" w:rsidP="00470521">
      <w:pPr>
        <w:ind w:right="51"/>
        <w:jc w:val="both"/>
        <w:rPr>
          <w:rFonts w:ascii="Montserrat" w:hAnsi="Montserrat" w:cs="Arial"/>
          <w:color w:val="000000" w:themeColor="text1"/>
          <w:sz w:val="20"/>
          <w:szCs w:val="20"/>
        </w:rPr>
      </w:pPr>
    </w:p>
    <w:p w:rsidR="008218E6" w:rsidRPr="00BA386D" w:rsidRDefault="002C7EBA" w:rsidP="004D103A">
      <w:pPr>
        <w:pStyle w:val="Prrafodelista"/>
        <w:numPr>
          <w:ilvl w:val="0"/>
          <w:numId w:val="35"/>
        </w:numPr>
        <w:ind w:right="51"/>
        <w:jc w:val="both"/>
        <w:rPr>
          <w:rFonts w:ascii="Montserrat" w:eastAsiaTheme="minorHAnsi" w:hAnsi="Montserrat" w:cs="Arial"/>
          <w:color w:val="000000" w:themeColor="text1"/>
          <w:sz w:val="20"/>
          <w:szCs w:val="20"/>
          <w:lang w:val="es-MX" w:eastAsia="en-US"/>
        </w:rPr>
      </w:pPr>
      <w:bookmarkStart w:id="50" w:name="_Toc367205742"/>
      <w:r>
        <w:rPr>
          <w:rFonts w:ascii="Montserrat" w:eastAsiaTheme="minorHAnsi" w:hAnsi="Montserrat" w:cs="Arial"/>
          <w:color w:val="000000" w:themeColor="text1"/>
          <w:sz w:val="20"/>
          <w:szCs w:val="20"/>
          <w:lang w:val="es-MX" w:eastAsia="en-US"/>
        </w:rPr>
        <w:t>Anexo I (Anexo1)</w:t>
      </w:r>
      <w:r w:rsidR="008218E6" w:rsidRPr="00BA386D">
        <w:rPr>
          <w:rFonts w:ascii="Montserrat" w:eastAsiaTheme="minorHAnsi" w:hAnsi="Montserrat" w:cs="Arial"/>
          <w:color w:val="000000" w:themeColor="text1"/>
          <w:sz w:val="20"/>
          <w:szCs w:val="20"/>
          <w:lang w:val="es-MX" w:eastAsia="en-US"/>
        </w:rPr>
        <w:t xml:space="preserve"> Requerimiento.</w:t>
      </w:r>
    </w:p>
    <w:p w:rsidR="008218E6" w:rsidRPr="00BA386D" w:rsidRDefault="008218E6" w:rsidP="004D103A">
      <w:pPr>
        <w:pStyle w:val="Prrafodelista"/>
        <w:numPr>
          <w:ilvl w:val="0"/>
          <w:numId w:val="35"/>
        </w:numPr>
        <w:ind w:right="51"/>
        <w:jc w:val="both"/>
        <w:rPr>
          <w:rFonts w:ascii="Montserrat" w:eastAsiaTheme="minorHAnsi" w:hAnsi="Montserrat" w:cs="Arial"/>
          <w:color w:val="000000" w:themeColor="text1"/>
          <w:sz w:val="20"/>
          <w:szCs w:val="20"/>
          <w:lang w:val="es-MX" w:eastAsia="en-US"/>
        </w:rPr>
      </w:pPr>
      <w:r w:rsidRPr="00BA386D">
        <w:rPr>
          <w:rFonts w:ascii="Montserrat" w:eastAsiaTheme="minorHAnsi" w:hAnsi="Montserrat" w:cs="Arial"/>
          <w:color w:val="000000" w:themeColor="text1"/>
          <w:sz w:val="20"/>
          <w:szCs w:val="20"/>
          <w:lang w:val="es-MX" w:eastAsia="en-US"/>
        </w:rPr>
        <w:t>Anexo 2 Anexo Técnico.</w:t>
      </w:r>
    </w:p>
    <w:p w:rsidR="007C2CFB" w:rsidRPr="00BA386D" w:rsidRDefault="008218E6" w:rsidP="004D103A">
      <w:pPr>
        <w:pStyle w:val="Prrafodelista"/>
        <w:numPr>
          <w:ilvl w:val="0"/>
          <w:numId w:val="35"/>
        </w:numPr>
        <w:ind w:right="51"/>
        <w:jc w:val="both"/>
        <w:rPr>
          <w:rFonts w:ascii="Montserrat" w:eastAsiaTheme="minorHAnsi" w:hAnsi="Montserrat" w:cs="Arial"/>
          <w:color w:val="000000" w:themeColor="text1"/>
          <w:sz w:val="20"/>
          <w:szCs w:val="20"/>
          <w:lang w:val="es-MX" w:eastAsia="en-US"/>
        </w:rPr>
      </w:pPr>
      <w:r w:rsidRPr="00BA386D">
        <w:rPr>
          <w:rFonts w:ascii="Montserrat" w:eastAsiaTheme="minorHAnsi" w:hAnsi="Montserrat" w:cs="Arial"/>
          <w:color w:val="000000" w:themeColor="text1"/>
          <w:sz w:val="20"/>
          <w:szCs w:val="20"/>
          <w:lang w:val="es-MX" w:eastAsia="en-US"/>
        </w:rPr>
        <w:t>Anexo 3  Términos y Condiciones</w:t>
      </w:r>
      <w:r w:rsidR="00470521" w:rsidRPr="00BA386D">
        <w:rPr>
          <w:rFonts w:ascii="Montserrat" w:eastAsiaTheme="minorHAnsi" w:hAnsi="Montserrat" w:cs="Arial"/>
          <w:color w:val="000000" w:themeColor="text1"/>
          <w:sz w:val="20"/>
          <w:szCs w:val="20"/>
          <w:lang w:val="es-MX" w:eastAsia="en-US"/>
        </w:rPr>
        <w:t>.</w:t>
      </w:r>
    </w:p>
    <w:p w:rsidR="00131080" w:rsidRPr="00BA386D" w:rsidRDefault="00131080" w:rsidP="008218E6">
      <w:pPr>
        <w:pStyle w:val="Prrafodelista"/>
        <w:ind w:left="720" w:right="51"/>
        <w:jc w:val="both"/>
        <w:rPr>
          <w:rFonts w:ascii="Montserrat" w:hAnsi="Montserrat" w:cs="Arial"/>
          <w:color w:val="000000" w:themeColor="text1"/>
          <w:sz w:val="20"/>
          <w:szCs w:val="20"/>
        </w:rPr>
      </w:pPr>
    </w:p>
    <w:p w:rsidR="00147CF9" w:rsidRPr="00BA386D" w:rsidRDefault="00147CF9" w:rsidP="00147CF9">
      <w:pPr>
        <w:pStyle w:val="Prrafodelista"/>
        <w:ind w:left="0" w:right="51"/>
        <w:jc w:val="both"/>
        <w:rPr>
          <w:rFonts w:ascii="Montserrat" w:hAnsi="Montserrat" w:cs="Arial"/>
          <w:color w:val="000000" w:themeColor="text1"/>
          <w:sz w:val="20"/>
          <w:szCs w:val="20"/>
        </w:rPr>
      </w:pPr>
      <w:r w:rsidRPr="00BA386D">
        <w:rPr>
          <w:rFonts w:ascii="Montserrat" w:hAnsi="Montserrat" w:cs="Arial"/>
          <w:color w:val="000000" w:themeColor="text1"/>
          <w:sz w:val="20"/>
          <w:szCs w:val="20"/>
        </w:rPr>
        <w:t xml:space="preserve">Las condiciones contenidas en la presente </w:t>
      </w:r>
      <w:r w:rsidR="000612DF" w:rsidRPr="00BA386D">
        <w:rPr>
          <w:rFonts w:ascii="Montserrat" w:hAnsi="Montserrat" w:cs="Arial"/>
          <w:color w:val="000000" w:themeColor="text1"/>
          <w:sz w:val="20"/>
          <w:szCs w:val="20"/>
        </w:rPr>
        <w:t>Convocatoria</w:t>
      </w:r>
      <w:r w:rsidRPr="00BA386D">
        <w:rPr>
          <w:rFonts w:ascii="Montserrat" w:hAnsi="Montserrat" w:cs="Arial"/>
          <w:color w:val="000000" w:themeColor="text1"/>
          <w:sz w:val="20"/>
          <w:szCs w:val="20"/>
        </w:rPr>
        <w:t xml:space="preserve"> del procedimiento de Licitación y en las proposiciones presentadas por los licitantes no podrán ser negociadas, de conformidad con lo previsto en el séptimo párrafo del artículo 26 de la LAASSP.</w:t>
      </w:r>
    </w:p>
    <w:p w:rsidR="008B43DA" w:rsidRPr="00BA386D" w:rsidRDefault="008B43DA" w:rsidP="00CC66CE">
      <w:pPr>
        <w:ind w:right="49"/>
        <w:jc w:val="both"/>
        <w:rPr>
          <w:rFonts w:ascii="Montserrat" w:hAnsi="Montserrat" w:cs="Arial"/>
          <w:sz w:val="20"/>
          <w:szCs w:val="20"/>
          <w:lang w:val="es-ES_tradnl"/>
        </w:rPr>
      </w:pPr>
      <w:bookmarkStart w:id="51" w:name="_Toc424735321"/>
    </w:p>
    <w:p w:rsidR="00503250" w:rsidRPr="00BA386D" w:rsidRDefault="00E637EC" w:rsidP="004D103A">
      <w:pPr>
        <w:pStyle w:val="Ttulo2"/>
        <w:numPr>
          <w:ilvl w:val="1"/>
          <w:numId w:val="21"/>
        </w:numPr>
        <w:tabs>
          <w:tab w:val="num" w:pos="0"/>
        </w:tabs>
        <w:spacing w:before="0" w:after="0"/>
        <w:ind w:left="0" w:right="49" w:firstLine="0"/>
        <w:jc w:val="both"/>
        <w:rPr>
          <w:rFonts w:ascii="Montserrat" w:hAnsi="Montserrat" w:cs="Arial"/>
          <w:i w:val="0"/>
          <w:color w:val="000000" w:themeColor="text1"/>
          <w:sz w:val="20"/>
          <w:lang w:val="es-ES_tradnl"/>
        </w:rPr>
      </w:pPr>
      <w:bookmarkStart w:id="52" w:name="_Toc92919139"/>
      <w:r w:rsidRPr="00BA386D">
        <w:rPr>
          <w:rFonts w:ascii="Montserrat" w:hAnsi="Montserrat" w:cs="Arial"/>
          <w:i w:val="0"/>
          <w:color w:val="000000" w:themeColor="text1"/>
          <w:sz w:val="20"/>
          <w:lang w:val="es-ES_tradnl"/>
        </w:rPr>
        <w:t xml:space="preserve">Normas Oficiales Mexicanas, Normas Mexicanas, Internacionales, </w:t>
      </w:r>
      <w:r w:rsidR="00470521" w:rsidRPr="00BA386D">
        <w:rPr>
          <w:rFonts w:ascii="Montserrat" w:hAnsi="Montserrat" w:cs="Arial"/>
          <w:i w:val="0"/>
          <w:color w:val="000000" w:themeColor="text1"/>
          <w:sz w:val="20"/>
          <w:lang w:val="es-ES_tradnl"/>
        </w:rPr>
        <w:t xml:space="preserve">de </w:t>
      </w:r>
      <w:r w:rsidRPr="00BA386D">
        <w:rPr>
          <w:rFonts w:ascii="Montserrat" w:hAnsi="Montserrat" w:cs="Arial"/>
          <w:i w:val="0"/>
          <w:color w:val="000000" w:themeColor="text1"/>
          <w:sz w:val="20"/>
          <w:lang w:val="es-ES_tradnl"/>
        </w:rPr>
        <w:t>Referencia o Especificaciones.</w:t>
      </w:r>
      <w:bookmarkEnd w:id="51"/>
      <w:bookmarkEnd w:id="52"/>
      <w:r w:rsidR="00E1087B" w:rsidRPr="00BA386D">
        <w:rPr>
          <w:rFonts w:ascii="Montserrat" w:hAnsi="Montserrat" w:cs="Arial"/>
          <w:i w:val="0"/>
          <w:color w:val="000000" w:themeColor="text1"/>
          <w:sz w:val="20"/>
          <w:lang w:val="es-ES_tradnl"/>
        </w:rPr>
        <w:t xml:space="preserve"> </w:t>
      </w:r>
    </w:p>
    <w:p w:rsidR="008A199D" w:rsidRPr="00BA386D" w:rsidRDefault="008A199D" w:rsidP="00CC66CE">
      <w:pPr>
        <w:ind w:right="49"/>
        <w:jc w:val="both"/>
        <w:rPr>
          <w:rFonts w:ascii="Montserrat" w:hAnsi="Montserrat" w:cs="Arial"/>
          <w:color w:val="000000" w:themeColor="text1"/>
          <w:sz w:val="20"/>
          <w:szCs w:val="20"/>
          <w:lang w:val="es-ES"/>
        </w:rPr>
      </w:pPr>
    </w:p>
    <w:p w:rsidR="002263C4" w:rsidRPr="00BA386D" w:rsidRDefault="001B46A6" w:rsidP="00CC66CE">
      <w:pPr>
        <w:ind w:right="49"/>
        <w:jc w:val="both"/>
        <w:rPr>
          <w:rFonts w:ascii="Montserrat" w:hAnsi="Montserrat" w:cs="Arial"/>
          <w:color w:val="000000" w:themeColor="text1"/>
          <w:sz w:val="20"/>
          <w:szCs w:val="20"/>
          <w:lang w:val="es-ES"/>
        </w:rPr>
      </w:pPr>
      <w:r w:rsidRPr="00BA386D">
        <w:rPr>
          <w:rFonts w:ascii="Montserrat" w:hAnsi="Montserrat" w:cs="Arial"/>
          <w:color w:val="000000" w:themeColor="text1"/>
          <w:sz w:val="20"/>
          <w:szCs w:val="20"/>
          <w:lang w:val="es-ES"/>
        </w:rPr>
        <w:t xml:space="preserve">Se indican </w:t>
      </w:r>
      <w:r w:rsidR="00790941" w:rsidRPr="00BA386D">
        <w:rPr>
          <w:rFonts w:ascii="Montserrat" w:hAnsi="Montserrat" w:cs="Arial"/>
          <w:color w:val="000000" w:themeColor="text1"/>
          <w:sz w:val="20"/>
          <w:szCs w:val="20"/>
          <w:lang w:val="es-ES"/>
        </w:rPr>
        <w:t xml:space="preserve">en el </w:t>
      </w:r>
      <w:r w:rsidR="00347EA1" w:rsidRPr="00BA386D">
        <w:rPr>
          <w:rFonts w:ascii="Montserrat" w:hAnsi="Montserrat" w:cs="Arial"/>
          <w:color w:val="000000" w:themeColor="text1"/>
          <w:sz w:val="20"/>
          <w:szCs w:val="20"/>
          <w:lang w:val="es-ES"/>
        </w:rPr>
        <w:t>documento</w:t>
      </w:r>
      <w:r w:rsidR="00790941" w:rsidRPr="00BA386D">
        <w:rPr>
          <w:rFonts w:ascii="Montserrat" w:hAnsi="Montserrat" w:cs="Arial"/>
          <w:color w:val="000000" w:themeColor="text1"/>
          <w:sz w:val="20"/>
          <w:szCs w:val="20"/>
          <w:lang w:val="es-ES"/>
        </w:rPr>
        <w:t xml:space="preserve"> adjunto a la </w:t>
      </w:r>
      <w:r w:rsidR="000612DF" w:rsidRPr="00BA386D">
        <w:rPr>
          <w:rFonts w:ascii="Montserrat" w:hAnsi="Montserrat" w:cs="Arial"/>
          <w:color w:val="000000" w:themeColor="text1"/>
          <w:sz w:val="20"/>
          <w:szCs w:val="20"/>
          <w:lang w:val="es-ES"/>
        </w:rPr>
        <w:t>Convocatoria</w:t>
      </w:r>
      <w:r w:rsidR="00790941" w:rsidRPr="00BA386D">
        <w:rPr>
          <w:rFonts w:ascii="Montserrat" w:hAnsi="Montserrat" w:cs="Arial"/>
          <w:color w:val="000000" w:themeColor="text1"/>
          <w:sz w:val="20"/>
          <w:szCs w:val="20"/>
          <w:lang w:val="es-ES"/>
        </w:rPr>
        <w:t xml:space="preserve"> denominado</w:t>
      </w:r>
      <w:r w:rsidR="00084316" w:rsidRPr="00BA386D">
        <w:rPr>
          <w:rFonts w:ascii="Montserrat" w:hAnsi="Montserrat" w:cs="Arial"/>
          <w:color w:val="000000" w:themeColor="text1"/>
          <w:sz w:val="20"/>
          <w:szCs w:val="20"/>
          <w:lang w:val="es-ES"/>
        </w:rPr>
        <w:t xml:space="preserve"> </w:t>
      </w:r>
      <w:r w:rsidR="003C3DF7" w:rsidRPr="00BA386D">
        <w:rPr>
          <w:rFonts w:ascii="Montserrat" w:hAnsi="Montserrat" w:cs="Arial"/>
          <w:b/>
          <w:sz w:val="20"/>
          <w:szCs w:val="20"/>
          <w:lang w:val="es-ES_tradnl"/>
        </w:rPr>
        <w:t xml:space="preserve">Anexo </w:t>
      </w:r>
      <w:r w:rsidR="00084316" w:rsidRPr="00BA386D">
        <w:rPr>
          <w:rFonts w:ascii="Montserrat" w:hAnsi="Montserrat" w:cs="Arial"/>
          <w:b/>
          <w:color w:val="000000" w:themeColor="text1"/>
          <w:sz w:val="20"/>
          <w:szCs w:val="20"/>
        </w:rPr>
        <w:t>2 Anexo Técnico</w:t>
      </w:r>
      <w:r w:rsidR="00904123" w:rsidRPr="00BA386D">
        <w:rPr>
          <w:rFonts w:ascii="Montserrat" w:hAnsi="Montserrat" w:cs="Arial"/>
          <w:b/>
          <w:color w:val="000000" w:themeColor="text1"/>
          <w:sz w:val="20"/>
          <w:szCs w:val="20"/>
          <w:lang w:val="es-ES"/>
        </w:rPr>
        <w:t xml:space="preserve">, </w:t>
      </w:r>
      <w:r w:rsidR="009E59ED" w:rsidRPr="00BA386D">
        <w:rPr>
          <w:rFonts w:ascii="Montserrat" w:hAnsi="Montserrat" w:cs="Arial"/>
          <w:b/>
          <w:i/>
          <w:color w:val="000000" w:themeColor="text1"/>
          <w:sz w:val="20"/>
          <w:szCs w:val="20"/>
          <w:lang w:val="es-ES"/>
        </w:rPr>
        <w:t xml:space="preserve">numeral </w:t>
      </w:r>
      <w:r w:rsidR="00683C99" w:rsidRPr="00BA386D">
        <w:rPr>
          <w:rFonts w:ascii="Montserrat" w:hAnsi="Montserrat" w:cs="Arial"/>
          <w:b/>
          <w:i/>
          <w:color w:val="000000" w:themeColor="text1"/>
          <w:sz w:val="20"/>
          <w:szCs w:val="20"/>
          <w:lang w:val="es-ES"/>
        </w:rPr>
        <w:t>1</w:t>
      </w:r>
      <w:r w:rsidR="00904123" w:rsidRPr="00BA386D">
        <w:rPr>
          <w:rFonts w:ascii="Montserrat" w:hAnsi="Montserrat" w:cs="Arial"/>
          <w:b/>
          <w:i/>
          <w:color w:val="000000" w:themeColor="text1"/>
          <w:sz w:val="20"/>
          <w:szCs w:val="20"/>
          <w:lang w:val="es-ES"/>
        </w:rPr>
        <w:t>. Norma o Especificación Técnica q</w:t>
      </w:r>
      <w:r w:rsidR="007504F7" w:rsidRPr="00BA386D">
        <w:rPr>
          <w:rFonts w:ascii="Montserrat" w:hAnsi="Montserrat" w:cs="Arial"/>
          <w:b/>
          <w:i/>
          <w:color w:val="000000" w:themeColor="text1"/>
          <w:sz w:val="20"/>
          <w:szCs w:val="20"/>
          <w:lang w:val="es-ES"/>
        </w:rPr>
        <w:t xml:space="preserve">ue deben de cumplir los bienes, </w:t>
      </w:r>
      <w:r w:rsidR="007504F7" w:rsidRPr="00BA386D">
        <w:rPr>
          <w:rFonts w:ascii="Montserrat" w:hAnsi="Montserrat" w:cs="Arial"/>
          <w:color w:val="000000" w:themeColor="text1"/>
          <w:sz w:val="20"/>
          <w:szCs w:val="20"/>
          <w:lang w:val="es-ES"/>
        </w:rPr>
        <w:t xml:space="preserve">el cual forma parte de la presente </w:t>
      </w:r>
      <w:r w:rsidR="000612DF" w:rsidRPr="00BA386D">
        <w:rPr>
          <w:rFonts w:ascii="Montserrat" w:hAnsi="Montserrat" w:cs="Arial"/>
          <w:color w:val="000000" w:themeColor="text1"/>
          <w:sz w:val="20"/>
          <w:szCs w:val="20"/>
          <w:lang w:val="es-ES"/>
        </w:rPr>
        <w:t>Convocatoria</w:t>
      </w:r>
      <w:r w:rsidR="005B530C" w:rsidRPr="00BA386D">
        <w:rPr>
          <w:rFonts w:ascii="Montserrat" w:hAnsi="Montserrat" w:cs="Arial"/>
          <w:color w:val="000000" w:themeColor="text1"/>
          <w:sz w:val="20"/>
          <w:szCs w:val="20"/>
          <w:lang w:val="es-ES"/>
        </w:rPr>
        <w:t>.</w:t>
      </w:r>
    </w:p>
    <w:p w:rsidR="00275E4E" w:rsidRPr="00BA386D" w:rsidRDefault="00275E4E" w:rsidP="00275E4E">
      <w:pPr>
        <w:ind w:left="720"/>
        <w:contextualSpacing/>
        <w:jc w:val="both"/>
        <w:rPr>
          <w:rFonts w:ascii="Montserrat" w:eastAsia="Calibri" w:hAnsi="Montserrat" w:cs="Arial"/>
          <w:sz w:val="20"/>
          <w:szCs w:val="20"/>
          <w:lang w:val="x-none" w:eastAsia="es-ES"/>
        </w:rPr>
      </w:pPr>
    </w:p>
    <w:p w:rsidR="00E637EC" w:rsidRPr="00BA386D" w:rsidRDefault="00A43EF4" w:rsidP="004D103A">
      <w:pPr>
        <w:pStyle w:val="Ttulo2"/>
        <w:numPr>
          <w:ilvl w:val="1"/>
          <w:numId w:val="21"/>
        </w:numPr>
        <w:tabs>
          <w:tab w:val="num" w:pos="0"/>
        </w:tabs>
        <w:spacing w:before="0" w:after="0"/>
        <w:ind w:left="0" w:right="49" w:firstLine="0"/>
        <w:jc w:val="both"/>
        <w:rPr>
          <w:rFonts w:ascii="Montserrat" w:hAnsi="Montserrat" w:cs="Arial"/>
          <w:i w:val="0"/>
          <w:color w:val="000000" w:themeColor="text1"/>
          <w:sz w:val="20"/>
          <w:lang w:val="es-ES_tradnl"/>
        </w:rPr>
      </w:pPr>
      <w:bookmarkStart w:id="53" w:name="_Toc424735322"/>
      <w:bookmarkStart w:id="54" w:name="_Toc92919140"/>
      <w:r w:rsidRPr="00BA386D">
        <w:rPr>
          <w:rFonts w:ascii="Montserrat" w:hAnsi="Montserrat" w:cs="Arial"/>
          <w:i w:val="0"/>
          <w:color w:val="000000" w:themeColor="text1"/>
          <w:sz w:val="20"/>
          <w:lang w:val="es-ES_tradnl"/>
        </w:rPr>
        <w:t>Método de prueba</w:t>
      </w:r>
      <w:r w:rsidR="00E637EC" w:rsidRPr="00BA386D">
        <w:rPr>
          <w:rFonts w:ascii="Montserrat" w:hAnsi="Montserrat" w:cs="Arial"/>
          <w:i w:val="0"/>
          <w:color w:val="000000" w:themeColor="text1"/>
          <w:sz w:val="20"/>
          <w:lang w:val="es-ES_tradnl"/>
        </w:rPr>
        <w:t xml:space="preserve"> e institución pública o privada que lo realizará.</w:t>
      </w:r>
      <w:bookmarkEnd w:id="53"/>
      <w:bookmarkEnd w:id="54"/>
    </w:p>
    <w:p w:rsidR="008A199D" w:rsidRPr="00BA386D" w:rsidRDefault="008A199D" w:rsidP="00CC66CE">
      <w:pPr>
        <w:ind w:right="49"/>
        <w:jc w:val="both"/>
        <w:rPr>
          <w:rFonts w:ascii="Montserrat" w:hAnsi="Montserrat" w:cs="Arial"/>
          <w:color w:val="000000" w:themeColor="text1"/>
          <w:sz w:val="20"/>
          <w:szCs w:val="20"/>
          <w:lang w:val="es-ES_tradnl" w:eastAsia="ar-SA"/>
        </w:rPr>
      </w:pPr>
    </w:p>
    <w:p w:rsidR="005F7E22" w:rsidRPr="00673B1E" w:rsidRDefault="00673B1E" w:rsidP="00673B1E">
      <w:pPr>
        <w:pStyle w:val="Prrafodelista"/>
        <w:ind w:left="0" w:right="51"/>
        <w:jc w:val="both"/>
        <w:rPr>
          <w:rFonts w:ascii="Montserrat" w:hAnsi="Montserrat" w:cs="Arial"/>
          <w:color w:val="000000" w:themeColor="text1"/>
          <w:sz w:val="20"/>
          <w:szCs w:val="20"/>
        </w:rPr>
      </w:pPr>
      <w:r w:rsidRPr="00673B1E">
        <w:rPr>
          <w:rFonts w:ascii="Montserrat" w:hAnsi="Montserrat" w:cs="Arial"/>
          <w:color w:val="000000" w:themeColor="text1"/>
          <w:sz w:val="20"/>
          <w:szCs w:val="20"/>
        </w:rPr>
        <w:t>Adicionalmente a las especificaciones técnicas del producto descritas en la clave a contratar, y debido a que el producto requerido será utilizado para el diagnóstico de casos probables de enfermedad por COVID-19, el producto ofertado deberá de presentar un porcentaje de sensibilidad mayor al 90%, observado por el Instituto de Diagnóstico y Ref</w:t>
      </w:r>
      <w:r>
        <w:rPr>
          <w:rFonts w:ascii="Montserrat" w:hAnsi="Montserrat" w:cs="Arial"/>
          <w:color w:val="000000" w:themeColor="text1"/>
          <w:sz w:val="20"/>
          <w:szCs w:val="20"/>
        </w:rPr>
        <w:t xml:space="preserve">erencia Epidemiológicos (InDRE), </w:t>
      </w:r>
      <w:r w:rsidR="00683C99" w:rsidRPr="00BA386D">
        <w:rPr>
          <w:rFonts w:ascii="Montserrat" w:hAnsi="Montserrat" w:cs="Arial"/>
          <w:color w:val="000000" w:themeColor="text1"/>
          <w:sz w:val="20"/>
          <w:szCs w:val="20"/>
        </w:rPr>
        <w:t>c</w:t>
      </w:r>
      <w:r w:rsidR="001B46A6" w:rsidRPr="00BA386D">
        <w:rPr>
          <w:rFonts w:ascii="Montserrat" w:hAnsi="Montserrat" w:cs="Arial"/>
          <w:color w:val="000000" w:themeColor="text1"/>
          <w:sz w:val="20"/>
          <w:szCs w:val="20"/>
        </w:rPr>
        <w:t xml:space="preserve">onforme se indica en el documento adjunto a la </w:t>
      </w:r>
      <w:r w:rsidR="000612DF" w:rsidRPr="00BA386D">
        <w:rPr>
          <w:rFonts w:ascii="Montserrat" w:hAnsi="Montserrat" w:cs="Arial"/>
          <w:color w:val="000000" w:themeColor="text1"/>
          <w:sz w:val="20"/>
          <w:szCs w:val="20"/>
        </w:rPr>
        <w:t>Convocatoria</w:t>
      </w:r>
      <w:r w:rsidR="001B46A6" w:rsidRPr="00BA386D">
        <w:rPr>
          <w:rFonts w:ascii="Montserrat" w:hAnsi="Montserrat" w:cs="Arial"/>
          <w:color w:val="000000" w:themeColor="text1"/>
          <w:sz w:val="20"/>
          <w:szCs w:val="20"/>
        </w:rPr>
        <w:t xml:space="preserve"> denominado</w:t>
      </w:r>
      <w:r w:rsidR="008B498F" w:rsidRPr="00BA386D">
        <w:rPr>
          <w:rFonts w:ascii="Montserrat" w:hAnsi="Montserrat" w:cs="Arial"/>
          <w:color w:val="000000" w:themeColor="text1"/>
          <w:sz w:val="20"/>
          <w:szCs w:val="20"/>
        </w:rPr>
        <w:t xml:space="preserve">: </w:t>
      </w:r>
      <w:r w:rsidR="00084316" w:rsidRPr="00BA386D">
        <w:rPr>
          <w:rFonts w:ascii="Montserrat" w:hAnsi="Montserrat" w:cs="Arial"/>
          <w:b/>
          <w:sz w:val="20"/>
          <w:szCs w:val="20"/>
          <w:lang w:val="es-ES_tradnl"/>
        </w:rPr>
        <w:t xml:space="preserve">Anexo </w:t>
      </w:r>
      <w:r w:rsidR="00084316" w:rsidRPr="00BA386D">
        <w:rPr>
          <w:rFonts w:ascii="Montserrat" w:hAnsi="Montserrat" w:cs="Arial"/>
          <w:b/>
          <w:color w:val="000000" w:themeColor="text1"/>
          <w:sz w:val="20"/>
          <w:szCs w:val="20"/>
        </w:rPr>
        <w:t>2 Anexo Técnico</w:t>
      </w:r>
      <w:r w:rsidR="00486D58" w:rsidRPr="00BA386D">
        <w:rPr>
          <w:rFonts w:ascii="Montserrat" w:hAnsi="Montserrat" w:cs="Arial"/>
          <w:b/>
          <w:color w:val="000000" w:themeColor="text1"/>
          <w:sz w:val="20"/>
          <w:szCs w:val="20"/>
        </w:rPr>
        <w:t>,</w:t>
      </w:r>
      <w:r w:rsidR="00904123" w:rsidRPr="00BA386D">
        <w:rPr>
          <w:rFonts w:ascii="Montserrat" w:hAnsi="Montserrat" w:cs="Arial"/>
          <w:b/>
          <w:color w:val="000000" w:themeColor="text1"/>
          <w:sz w:val="20"/>
          <w:szCs w:val="20"/>
        </w:rPr>
        <w:t xml:space="preserve"> </w:t>
      </w:r>
      <w:r w:rsidR="00486D58" w:rsidRPr="00BA386D">
        <w:rPr>
          <w:rFonts w:ascii="Montserrat" w:hAnsi="Montserrat" w:cs="Arial"/>
          <w:b/>
          <w:i/>
          <w:color w:val="000000" w:themeColor="text1"/>
          <w:sz w:val="20"/>
          <w:szCs w:val="20"/>
        </w:rPr>
        <w:t xml:space="preserve">numeral </w:t>
      </w:r>
      <w:r w:rsidR="00683C99" w:rsidRPr="00BA386D">
        <w:rPr>
          <w:rFonts w:ascii="Montserrat" w:hAnsi="Montserrat" w:cs="Arial"/>
          <w:b/>
          <w:i/>
          <w:color w:val="000000" w:themeColor="text1"/>
          <w:sz w:val="20"/>
          <w:szCs w:val="20"/>
        </w:rPr>
        <w:t>2</w:t>
      </w:r>
      <w:r w:rsidR="00904123" w:rsidRPr="00BA386D">
        <w:rPr>
          <w:rFonts w:ascii="Montserrat" w:hAnsi="Montserrat" w:cs="Arial"/>
          <w:b/>
          <w:i/>
          <w:color w:val="000000" w:themeColor="text1"/>
          <w:sz w:val="20"/>
          <w:szCs w:val="20"/>
        </w:rPr>
        <w:t>. Pruebas, método de evaluación y resul</w:t>
      </w:r>
      <w:r w:rsidR="007D15C2" w:rsidRPr="00BA386D">
        <w:rPr>
          <w:rFonts w:ascii="Montserrat" w:hAnsi="Montserrat" w:cs="Arial"/>
          <w:b/>
          <w:i/>
          <w:color w:val="000000" w:themeColor="text1"/>
          <w:sz w:val="20"/>
          <w:szCs w:val="20"/>
        </w:rPr>
        <w:t>tado mínimo que debe obtenerse</w:t>
      </w:r>
      <w:r w:rsidR="007504F7" w:rsidRPr="00BA386D">
        <w:rPr>
          <w:rFonts w:ascii="Montserrat" w:hAnsi="Montserrat" w:cs="Arial"/>
          <w:b/>
          <w:i/>
          <w:color w:val="000000" w:themeColor="text1"/>
          <w:sz w:val="20"/>
          <w:szCs w:val="20"/>
        </w:rPr>
        <w:t xml:space="preserve">, </w:t>
      </w:r>
      <w:r w:rsidR="007504F7" w:rsidRPr="00BA386D">
        <w:rPr>
          <w:rFonts w:ascii="Montserrat" w:hAnsi="Montserrat" w:cs="Arial"/>
          <w:color w:val="000000" w:themeColor="text1"/>
          <w:sz w:val="20"/>
          <w:szCs w:val="20"/>
        </w:rPr>
        <w:t xml:space="preserve">el cual forma parte de la presente </w:t>
      </w:r>
      <w:r w:rsidR="000612DF" w:rsidRPr="00BA386D">
        <w:rPr>
          <w:rFonts w:ascii="Montserrat" w:hAnsi="Montserrat" w:cs="Arial"/>
          <w:color w:val="000000" w:themeColor="text1"/>
          <w:sz w:val="20"/>
          <w:szCs w:val="20"/>
        </w:rPr>
        <w:t>Convocatoria</w:t>
      </w:r>
      <w:r w:rsidR="007504F7" w:rsidRPr="00BA386D">
        <w:rPr>
          <w:rFonts w:ascii="Montserrat" w:hAnsi="Montserrat" w:cs="Arial"/>
          <w:color w:val="000000" w:themeColor="text1"/>
          <w:sz w:val="20"/>
          <w:szCs w:val="20"/>
        </w:rPr>
        <w:t>.</w:t>
      </w:r>
    </w:p>
    <w:p w:rsidR="006B24F2" w:rsidRPr="00BA386D" w:rsidRDefault="006B24F2" w:rsidP="00CC66CE">
      <w:pPr>
        <w:ind w:right="49"/>
        <w:jc w:val="both"/>
        <w:rPr>
          <w:rFonts w:ascii="Montserrat" w:hAnsi="Montserrat" w:cs="Arial"/>
          <w:color w:val="000000" w:themeColor="text1"/>
          <w:sz w:val="20"/>
          <w:szCs w:val="20"/>
          <w:lang w:val="es-ES"/>
        </w:rPr>
      </w:pPr>
    </w:p>
    <w:p w:rsidR="00075B40" w:rsidRPr="00BA386D" w:rsidRDefault="00470521"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55" w:name="_Toc92919141"/>
      <w:r w:rsidRPr="00BA386D">
        <w:rPr>
          <w:rFonts w:ascii="Montserrat" w:hAnsi="Montserrat" w:cs="Arial"/>
          <w:i w:val="0"/>
          <w:sz w:val="20"/>
          <w:lang w:val="es-ES_tradnl"/>
        </w:rPr>
        <w:t>Cantidades a c</w:t>
      </w:r>
      <w:r w:rsidR="0080135B" w:rsidRPr="00BA386D">
        <w:rPr>
          <w:rFonts w:ascii="Montserrat" w:hAnsi="Montserrat" w:cs="Arial"/>
          <w:i w:val="0"/>
          <w:sz w:val="20"/>
          <w:lang w:val="es-ES_tradnl"/>
        </w:rPr>
        <w:t>ontratar.</w:t>
      </w:r>
      <w:bookmarkEnd w:id="55"/>
    </w:p>
    <w:p w:rsidR="00647E29" w:rsidRDefault="00647E29" w:rsidP="00CC66CE">
      <w:pPr>
        <w:ind w:right="49"/>
        <w:jc w:val="both"/>
        <w:rPr>
          <w:rFonts w:ascii="Montserrat" w:hAnsi="Montserrat" w:cs="Arial"/>
          <w:b/>
          <w:color w:val="000000" w:themeColor="text1"/>
          <w:sz w:val="20"/>
          <w:szCs w:val="20"/>
          <w:lang w:val="es-ES"/>
        </w:rPr>
      </w:pPr>
    </w:p>
    <w:p w:rsidR="00856851" w:rsidRDefault="00856851" w:rsidP="00856851">
      <w:pPr>
        <w:ind w:right="49"/>
        <w:jc w:val="both"/>
        <w:rPr>
          <w:rFonts w:ascii="Montserrat" w:hAnsi="Montserrat" w:cs="Arial"/>
          <w:color w:val="000000" w:themeColor="text1"/>
          <w:sz w:val="20"/>
          <w:szCs w:val="20"/>
          <w:lang w:val="es-ES"/>
        </w:rPr>
      </w:pPr>
      <w:r w:rsidRPr="005B08A0">
        <w:rPr>
          <w:rFonts w:ascii="Montserrat" w:eastAsia="Calibri" w:hAnsi="Montserrat" w:cs="Arial"/>
          <w:sz w:val="20"/>
          <w:szCs w:val="20"/>
        </w:rPr>
        <w:t xml:space="preserve">Los bienes a adquirir serán conforme a las cantidades </w:t>
      </w:r>
      <w:r>
        <w:rPr>
          <w:rFonts w:ascii="Montserrat" w:eastAsia="Calibri" w:hAnsi="Montserrat" w:cs="Arial"/>
          <w:sz w:val="20"/>
          <w:szCs w:val="20"/>
        </w:rPr>
        <w:t xml:space="preserve">mínimas y máximas </w:t>
      </w:r>
      <w:r w:rsidRPr="005B08A0">
        <w:rPr>
          <w:rFonts w:ascii="Montserrat" w:eastAsia="Calibri" w:hAnsi="Montserrat" w:cs="Arial"/>
          <w:sz w:val="20"/>
          <w:szCs w:val="20"/>
        </w:rPr>
        <w:t xml:space="preserve">establecidas y detalladas </w:t>
      </w:r>
      <w:r w:rsidRPr="005B08A0">
        <w:rPr>
          <w:rFonts w:ascii="Montserrat" w:hAnsi="Montserrat" w:cs="Arial"/>
          <w:color w:val="000000" w:themeColor="text1"/>
          <w:sz w:val="20"/>
          <w:szCs w:val="20"/>
          <w:lang w:val="es-ES"/>
        </w:rPr>
        <w:t xml:space="preserve">en </w:t>
      </w:r>
      <w:r>
        <w:rPr>
          <w:rFonts w:ascii="Montserrat" w:hAnsi="Montserrat" w:cs="Arial"/>
          <w:color w:val="000000" w:themeColor="text1"/>
          <w:sz w:val="20"/>
          <w:szCs w:val="20"/>
          <w:lang w:val="es-ES"/>
        </w:rPr>
        <w:t>e</w:t>
      </w:r>
      <w:r w:rsidRPr="005B08A0">
        <w:rPr>
          <w:rFonts w:ascii="Montserrat" w:hAnsi="Montserrat" w:cs="Arial"/>
          <w:color w:val="000000" w:themeColor="text1"/>
          <w:sz w:val="20"/>
          <w:szCs w:val="20"/>
          <w:lang w:val="es-ES"/>
        </w:rPr>
        <w:t xml:space="preserve">l documento adjunto a la </w:t>
      </w:r>
      <w:r>
        <w:rPr>
          <w:rFonts w:ascii="Montserrat" w:hAnsi="Montserrat" w:cs="Arial"/>
          <w:color w:val="000000" w:themeColor="text1"/>
          <w:sz w:val="20"/>
          <w:szCs w:val="20"/>
          <w:lang w:val="es-ES"/>
        </w:rPr>
        <w:t>Convocatoria</w:t>
      </w:r>
      <w:r w:rsidRPr="005B08A0">
        <w:rPr>
          <w:rFonts w:ascii="Montserrat" w:hAnsi="Montserrat" w:cs="Arial"/>
          <w:color w:val="000000" w:themeColor="text1"/>
          <w:sz w:val="20"/>
          <w:szCs w:val="20"/>
          <w:lang w:val="es-ES"/>
        </w:rPr>
        <w:t xml:space="preserve"> denominado:</w:t>
      </w:r>
      <w:r w:rsidRPr="005B08A0">
        <w:rPr>
          <w:rFonts w:ascii="Montserrat" w:hAnsi="Montserrat" w:cs="Arial"/>
          <w:b/>
          <w:color w:val="000000" w:themeColor="text1"/>
          <w:sz w:val="20"/>
          <w:szCs w:val="20"/>
          <w:lang w:val="es-ES"/>
        </w:rPr>
        <w:t xml:space="preserve"> </w:t>
      </w:r>
      <w:r w:rsidR="002C7EBA">
        <w:rPr>
          <w:rFonts w:ascii="Montserrat" w:hAnsi="Montserrat" w:cs="Arial"/>
          <w:b/>
          <w:sz w:val="20"/>
          <w:szCs w:val="20"/>
          <w:lang w:val="es-ES_tradnl"/>
        </w:rPr>
        <w:t>Anexo I (Anexo1)</w:t>
      </w:r>
      <w:r w:rsidRPr="005B08A0">
        <w:rPr>
          <w:rFonts w:ascii="Montserrat" w:hAnsi="Montserrat" w:cs="Arial"/>
          <w:b/>
          <w:sz w:val="20"/>
          <w:szCs w:val="20"/>
          <w:lang w:val="es-ES_tradnl"/>
        </w:rPr>
        <w:t xml:space="preserve"> Requerimiento</w:t>
      </w:r>
      <w:r w:rsidRPr="005B08A0">
        <w:rPr>
          <w:rFonts w:ascii="Montserrat" w:hAnsi="Montserrat"/>
          <w:b/>
          <w:sz w:val="20"/>
          <w:szCs w:val="20"/>
        </w:rPr>
        <w:t xml:space="preserve">, </w:t>
      </w:r>
      <w:r>
        <w:rPr>
          <w:rFonts w:ascii="Montserrat" w:hAnsi="Montserrat" w:cs="Arial"/>
          <w:color w:val="000000" w:themeColor="text1"/>
          <w:sz w:val="20"/>
          <w:szCs w:val="20"/>
          <w:lang w:val="es-ES"/>
        </w:rPr>
        <w:t>el</w:t>
      </w:r>
      <w:r w:rsidRPr="005B08A0">
        <w:rPr>
          <w:rFonts w:ascii="Montserrat" w:hAnsi="Montserrat" w:cs="Arial"/>
          <w:color w:val="000000" w:themeColor="text1"/>
          <w:sz w:val="20"/>
          <w:szCs w:val="20"/>
          <w:lang w:val="es-ES"/>
        </w:rPr>
        <w:t xml:space="preserve"> cual forma parte </w:t>
      </w:r>
      <w:r w:rsidR="000A0860">
        <w:rPr>
          <w:rFonts w:ascii="Montserrat" w:hAnsi="Montserrat" w:cs="Arial"/>
          <w:color w:val="000000" w:themeColor="text1"/>
          <w:sz w:val="20"/>
          <w:szCs w:val="20"/>
          <w:lang w:val="es-ES"/>
        </w:rPr>
        <w:t xml:space="preserve">integrante </w:t>
      </w:r>
      <w:r w:rsidRPr="005B08A0">
        <w:rPr>
          <w:rFonts w:ascii="Montserrat" w:hAnsi="Montserrat" w:cs="Arial"/>
          <w:color w:val="000000" w:themeColor="text1"/>
          <w:sz w:val="20"/>
          <w:szCs w:val="20"/>
          <w:lang w:val="es-ES"/>
        </w:rPr>
        <w:t>de la presente Con</w:t>
      </w:r>
      <w:r>
        <w:rPr>
          <w:rFonts w:ascii="Montserrat" w:hAnsi="Montserrat" w:cs="Arial"/>
          <w:color w:val="000000" w:themeColor="text1"/>
          <w:sz w:val="20"/>
          <w:szCs w:val="20"/>
          <w:lang w:val="es-ES"/>
        </w:rPr>
        <w:t>vocatoria; siendo el tipo de contrato abierto.</w:t>
      </w:r>
    </w:p>
    <w:p w:rsidR="00856851" w:rsidRPr="00BA386D" w:rsidRDefault="00856851" w:rsidP="00CC66CE">
      <w:pPr>
        <w:ind w:right="49"/>
        <w:jc w:val="both"/>
        <w:rPr>
          <w:rFonts w:ascii="Montserrat" w:hAnsi="Montserrat" w:cs="Arial"/>
          <w:b/>
          <w:color w:val="000000" w:themeColor="text1"/>
          <w:sz w:val="20"/>
          <w:szCs w:val="20"/>
          <w:lang w:val="es-ES"/>
        </w:rPr>
      </w:pPr>
    </w:p>
    <w:p w:rsidR="00F510A3" w:rsidRPr="00BA386D" w:rsidRDefault="00F510A3"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56" w:name="_Toc489274410"/>
      <w:bookmarkStart w:id="57" w:name="_Toc92919142"/>
      <w:r w:rsidRPr="00BA386D">
        <w:rPr>
          <w:rFonts w:ascii="Montserrat" w:hAnsi="Montserrat" w:cs="Arial"/>
          <w:i w:val="0"/>
          <w:sz w:val="20"/>
          <w:lang w:val="es-ES_tradnl"/>
        </w:rPr>
        <w:t>Modalidad de contratación.</w:t>
      </w:r>
      <w:bookmarkEnd w:id="56"/>
      <w:bookmarkEnd w:id="57"/>
      <w:r w:rsidRPr="00BA386D">
        <w:rPr>
          <w:rFonts w:ascii="Montserrat" w:hAnsi="Montserrat" w:cs="Arial"/>
          <w:i w:val="0"/>
          <w:sz w:val="20"/>
          <w:lang w:val="es-ES_tradnl"/>
        </w:rPr>
        <w:t xml:space="preserve"> </w:t>
      </w:r>
    </w:p>
    <w:p w:rsidR="00F510A3" w:rsidRDefault="00F510A3" w:rsidP="00CC66CE">
      <w:pPr>
        <w:ind w:right="49"/>
        <w:jc w:val="both"/>
        <w:rPr>
          <w:rFonts w:ascii="Montserrat" w:hAnsi="Montserrat"/>
          <w:sz w:val="20"/>
          <w:szCs w:val="20"/>
          <w:lang w:val="es-ES_tradnl" w:eastAsia="ar-SA"/>
        </w:rPr>
      </w:pPr>
    </w:p>
    <w:p w:rsidR="00856851" w:rsidRPr="000A0860" w:rsidRDefault="000A0860" w:rsidP="00856851">
      <w:pPr>
        <w:ind w:right="49"/>
        <w:jc w:val="both"/>
        <w:rPr>
          <w:rFonts w:ascii="Montserrat" w:hAnsi="Montserrat"/>
          <w:sz w:val="20"/>
          <w:szCs w:val="20"/>
          <w:lang w:val="es-ES_tradnl" w:eastAsia="ar-SA"/>
        </w:rPr>
      </w:pPr>
      <w:r>
        <w:rPr>
          <w:rFonts w:ascii="Montserrat" w:hAnsi="Montserrat"/>
          <w:sz w:val="20"/>
          <w:szCs w:val="20"/>
          <w:lang w:val="es-ES_tradnl" w:eastAsia="ar-SA"/>
        </w:rPr>
        <w:t>La presente licitación es considerando el contrato abierto de conformidad con el artículo 47 de la LAASSP</w:t>
      </w:r>
      <w:r w:rsidR="00AD3D41">
        <w:rPr>
          <w:rFonts w:ascii="Montserrat" w:hAnsi="Montserrat"/>
          <w:sz w:val="20"/>
          <w:szCs w:val="20"/>
          <w:lang w:val="es-ES_tradnl" w:eastAsia="ar-SA"/>
        </w:rPr>
        <w:t xml:space="preserve"> y 85 del RLAASSP</w:t>
      </w:r>
      <w:r>
        <w:rPr>
          <w:rFonts w:ascii="Montserrat" w:hAnsi="Montserrat"/>
          <w:sz w:val="20"/>
          <w:szCs w:val="20"/>
          <w:lang w:val="es-ES_tradnl" w:eastAsia="ar-SA"/>
        </w:rPr>
        <w:t xml:space="preserve">, </w:t>
      </w:r>
      <w:r w:rsidR="00856851" w:rsidRPr="00A07F6E">
        <w:rPr>
          <w:rFonts w:ascii="Montserrat" w:eastAsia="Calibri" w:hAnsi="Montserrat" w:cs="Arial"/>
          <w:sz w:val="20"/>
          <w:szCs w:val="20"/>
        </w:rPr>
        <w:t xml:space="preserve">conforme a las cantidades </w:t>
      </w:r>
      <w:r>
        <w:rPr>
          <w:rFonts w:ascii="Montserrat" w:eastAsia="Calibri" w:hAnsi="Montserrat" w:cs="Arial"/>
          <w:sz w:val="20"/>
          <w:szCs w:val="20"/>
        </w:rPr>
        <w:t xml:space="preserve">mínimas y máximas detalladas en el documento adjunto a la </w:t>
      </w:r>
      <w:r w:rsidR="00856851">
        <w:rPr>
          <w:rFonts w:ascii="Montserrat" w:eastAsia="Calibri" w:hAnsi="Montserrat" w:cs="Arial"/>
          <w:sz w:val="20"/>
          <w:szCs w:val="20"/>
        </w:rPr>
        <w:t>Convocatoria</w:t>
      </w:r>
      <w:r w:rsidR="00856851" w:rsidRPr="00D82352">
        <w:rPr>
          <w:rFonts w:ascii="Montserrat" w:eastAsia="Calibri" w:hAnsi="Montserrat" w:cs="Arial"/>
          <w:sz w:val="20"/>
          <w:szCs w:val="20"/>
        </w:rPr>
        <w:t xml:space="preserve"> denominado</w:t>
      </w:r>
      <w:r w:rsidR="00856851">
        <w:rPr>
          <w:rFonts w:ascii="Montserrat" w:eastAsia="Calibri" w:hAnsi="Montserrat" w:cs="Arial"/>
          <w:sz w:val="20"/>
          <w:szCs w:val="20"/>
        </w:rPr>
        <w:t xml:space="preserve">: </w:t>
      </w:r>
      <w:r w:rsidR="00856851" w:rsidRPr="00C21EB6">
        <w:rPr>
          <w:rFonts w:ascii="Montserrat" w:hAnsi="Montserrat" w:cs="Arial"/>
          <w:b/>
          <w:sz w:val="20"/>
          <w:szCs w:val="20"/>
          <w:lang w:val="es-ES_tradnl"/>
        </w:rPr>
        <w:t>Anexo</w:t>
      </w:r>
      <w:r w:rsidR="002C7EBA">
        <w:rPr>
          <w:rFonts w:ascii="Montserrat" w:hAnsi="Montserrat" w:cs="Arial"/>
          <w:b/>
          <w:sz w:val="20"/>
          <w:szCs w:val="20"/>
          <w:lang w:val="es-ES_tradnl"/>
        </w:rPr>
        <w:t xml:space="preserve"> I (Anexo</w:t>
      </w:r>
      <w:r w:rsidR="00856851" w:rsidRPr="00C21EB6">
        <w:rPr>
          <w:rFonts w:ascii="Montserrat" w:hAnsi="Montserrat" w:cs="Arial"/>
          <w:b/>
          <w:sz w:val="20"/>
          <w:szCs w:val="20"/>
          <w:lang w:val="es-ES_tradnl"/>
        </w:rPr>
        <w:t xml:space="preserve"> 1</w:t>
      </w:r>
      <w:r w:rsidR="002C7EBA">
        <w:rPr>
          <w:rFonts w:ascii="Montserrat" w:hAnsi="Montserrat" w:cs="Arial"/>
          <w:b/>
          <w:sz w:val="20"/>
          <w:szCs w:val="20"/>
          <w:lang w:val="es-ES_tradnl"/>
        </w:rPr>
        <w:t>)</w:t>
      </w:r>
      <w:r w:rsidR="00856851" w:rsidRPr="00C21EB6">
        <w:rPr>
          <w:rFonts w:ascii="Montserrat" w:hAnsi="Montserrat" w:cs="Arial"/>
          <w:b/>
          <w:sz w:val="20"/>
          <w:szCs w:val="20"/>
          <w:lang w:val="es-ES_tradnl"/>
        </w:rPr>
        <w:t xml:space="preserve"> Requerimiento</w:t>
      </w:r>
      <w:r w:rsidR="00856851" w:rsidRPr="005B08A0">
        <w:rPr>
          <w:rFonts w:ascii="Montserrat" w:hAnsi="Montserrat"/>
          <w:b/>
          <w:sz w:val="20"/>
          <w:szCs w:val="20"/>
        </w:rPr>
        <w:t>,</w:t>
      </w:r>
      <w:r w:rsidR="00856851" w:rsidRPr="00D95DB9">
        <w:rPr>
          <w:rFonts w:ascii="Montserrat" w:hAnsi="Montserrat" w:cs="Arial"/>
          <w:b/>
          <w:sz w:val="20"/>
          <w:szCs w:val="20"/>
          <w:lang w:val="es-ES_tradnl"/>
        </w:rPr>
        <w:t xml:space="preserve"> </w:t>
      </w:r>
      <w:r w:rsidRPr="000A0860">
        <w:rPr>
          <w:rFonts w:ascii="Montserrat" w:hAnsi="Montserrat" w:cs="Arial"/>
          <w:sz w:val="20"/>
          <w:szCs w:val="20"/>
          <w:lang w:val="es-ES_tradnl"/>
        </w:rPr>
        <w:t>el cual</w:t>
      </w:r>
      <w:r>
        <w:rPr>
          <w:rFonts w:ascii="Montserrat" w:hAnsi="Montserrat" w:cs="Arial"/>
          <w:b/>
          <w:sz w:val="20"/>
          <w:szCs w:val="20"/>
          <w:lang w:val="es-ES_tradnl"/>
        </w:rPr>
        <w:t xml:space="preserve"> </w:t>
      </w:r>
      <w:r>
        <w:rPr>
          <w:rFonts w:ascii="Montserrat" w:hAnsi="Montserrat" w:cs="Arial"/>
          <w:color w:val="000000" w:themeColor="text1"/>
          <w:sz w:val="20"/>
          <w:szCs w:val="20"/>
          <w:lang w:val="es-ES"/>
        </w:rPr>
        <w:t xml:space="preserve"> forma</w:t>
      </w:r>
      <w:r w:rsidR="00856851" w:rsidRPr="00D95DB9">
        <w:rPr>
          <w:rFonts w:ascii="Montserrat" w:hAnsi="Montserrat" w:cs="Arial"/>
          <w:color w:val="000000" w:themeColor="text1"/>
          <w:sz w:val="20"/>
          <w:szCs w:val="20"/>
          <w:lang w:val="es-ES"/>
        </w:rPr>
        <w:t xml:space="preserve"> parte</w:t>
      </w:r>
      <w:r>
        <w:rPr>
          <w:rFonts w:ascii="Montserrat" w:hAnsi="Montserrat" w:cs="Arial"/>
          <w:color w:val="000000" w:themeColor="text1"/>
          <w:sz w:val="20"/>
          <w:szCs w:val="20"/>
          <w:lang w:val="es-ES"/>
        </w:rPr>
        <w:t xml:space="preserve"> íntegrante</w:t>
      </w:r>
      <w:r w:rsidR="00856851" w:rsidRPr="00D95DB9">
        <w:rPr>
          <w:rFonts w:ascii="Montserrat" w:hAnsi="Montserrat" w:cs="Arial"/>
          <w:color w:val="000000" w:themeColor="text1"/>
          <w:sz w:val="20"/>
          <w:szCs w:val="20"/>
          <w:lang w:val="es-ES"/>
        </w:rPr>
        <w:t xml:space="preserve"> de la presente Convocatoria.</w:t>
      </w:r>
    </w:p>
    <w:p w:rsidR="0080135B" w:rsidRPr="00BA386D" w:rsidRDefault="0080135B" w:rsidP="00CC66CE">
      <w:pPr>
        <w:ind w:right="49"/>
        <w:jc w:val="both"/>
        <w:rPr>
          <w:rFonts w:ascii="Montserrat" w:hAnsi="Montserrat" w:cs="Arial"/>
          <w:color w:val="000000" w:themeColor="text1"/>
          <w:sz w:val="20"/>
          <w:szCs w:val="20"/>
          <w:lang w:val="es-ES_tradnl"/>
        </w:rPr>
      </w:pPr>
    </w:p>
    <w:p w:rsidR="00ED46D6" w:rsidRPr="00BA386D" w:rsidRDefault="00ED46D6" w:rsidP="00516FB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58" w:name="_Toc527036147"/>
      <w:bookmarkStart w:id="59" w:name="_Toc92919143"/>
      <w:r w:rsidRPr="00BA386D">
        <w:rPr>
          <w:rFonts w:ascii="Montserrat" w:hAnsi="Montserrat" w:cs="Arial"/>
          <w:i w:val="0"/>
          <w:sz w:val="20"/>
          <w:lang w:val="es-ES_tradnl"/>
        </w:rPr>
        <w:t>Forma de adjudicación.</w:t>
      </w:r>
      <w:bookmarkEnd w:id="58"/>
      <w:bookmarkEnd w:id="59"/>
    </w:p>
    <w:p w:rsidR="00034499" w:rsidRPr="00BA386D" w:rsidRDefault="00034499" w:rsidP="00034499">
      <w:pPr>
        <w:rPr>
          <w:rFonts w:ascii="Montserrat" w:hAnsi="Montserrat"/>
          <w:sz w:val="20"/>
          <w:szCs w:val="20"/>
          <w:lang w:val="es-ES_tradnl" w:eastAsia="ar-SA"/>
        </w:rPr>
      </w:pPr>
    </w:p>
    <w:p w:rsidR="00A73D76" w:rsidRPr="00BA386D" w:rsidRDefault="00A73D76" w:rsidP="00A73D76">
      <w:pPr>
        <w:ind w:right="49"/>
        <w:jc w:val="both"/>
        <w:rPr>
          <w:rFonts w:ascii="Montserrat" w:hAnsi="Montserrat" w:cs="Arial"/>
          <w:i/>
          <w:color w:val="000000" w:themeColor="text1"/>
          <w:sz w:val="20"/>
          <w:szCs w:val="20"/>
          <w:lang w:val="es-ES"/>
        </w:rPr>
      </w:pPr>
      <w:r w:rsidRPr="00BA386D">
        <w:rPr>
          <w:rFonts w:ascii="Montserrat" w:eastAsia="Calibri" w:hAnsi="Montserrat" w:cs="Arial"/>
          <w:sz w:val="20"/>
          <w:szCs w:val="20"/>
        </w:rPr>
        <w:t xml:space="preserve">La presente licitación pública contempla partida </w:t>
      </w:r>
      <w:r w:rsidRPr="00BA386D">
        <w:rPr>
          <w:rFonts w:ascii="Montserrat" w:eastAsia="Calibri" w:hAnsi="Montserrat" w:cs="Arial"/>
          <w:b/>
          <w:sz w:val="20"/>
          <w:szCs w:val="20"/>
        </w:rPr>
        <w:t>ÚNICA</w:t>
      </w:r>
      <w:r w:rsidRPr="00BA386D">
        <w:rPr>
          <w:rFonts w:ascii="Montserrat" w:eastAsia="Calibri" w:hAnsi="Montserrat" w:cs="Arial"/>
          <w:sz w:val="20"/>
          <w:szCs w:val="20"/>
        </w:rPr>
        <w:t xml:space="preserve"> en la que se indica 1 clave, con 1 (una) sola fuente de abastecimiento, conforme a lo previsto en el </w:t>
      </w:r>
      <w:r w:rsidRPr="00BA386D">
        <w:rPr>
          <w:rFonts w:ascii="Montserrat" w:eastAsia="Calibri" w:hAnsi="Montserrat" w:cs="Arial"/>
          <w:b/>
          <w:sz w:val="20"/>
          <w:szCs w:val="20"/>
        </w:rPr>
        <w:t>Anexo 3 Términos y Condiciones</w:t>
      </w:r>
      <w:r w:rsidRPr="00BA386D">
        <w:rPr>
          <w:rFonts w:ascii="Montserrat" w:hAnsi="Montserrat" w:cs="Arial"/>
          <w:color w:val="000000" w:themeColor="text1"/>
          <w:sz w:val="20"/>
          <w:szCs w:val="20"/>
          <w:lang w:val="es-ES"/>
        </w:rPr>
        <w:t>.</w:t>
      </w:r>
    </w:p>
    <w:p w:rsidR="00A73D76" w:rsidRPr="00BA386D" w:rsidRDefault="00A73D76" w:rsidP="001A5EF3">
      <w:pPr>
        <w:ind w:right="49"/>
        <w:jc w:val="both"/>
        <w:rPr>
          <w:rFonts w:ascii="Montserrat" w:eastAsia="Calibri" w:hAnsi="Montserrat" w:cs="Arial"/>
          <w:sz w:val="20"/>
          <w:szCs w:val="20"/>
        </w:rPr>
      </w:pPr>
    </w:p>
    <w:p w:rsidR="00186D19" w:rsidRPr="00BA386D" w:rsidRDefault="00E37295" w:rsidP="001A5EF3">
      <w:pPr>
        <w:ind w:right="49"/>
        <w:jc w:val="both"/>
        <w:rPr>
          <w:rFonts w:ascii="Montserrat" w:eastAsia="Calibri" w:hAnsi="Montserrat" w:cs="Arial"/>
          <w:sz w:val="20"/>
          <w:szCs w:val="20"/>
        </w:rPr>
      </w:pPr>
      <w:r w:rsidRPr="00BA386D">
        <w:rPr>
          <w:rFonts w:ascii="Montserrat" w:eastAsia="Calibri" w:hAnsi="Montserrat" w:cs="Arial"/>
          <w:sz w:val="20"/>
          <w:szCs w:val="20"/>
        </w:rPr>
        <w:t>En ese sentido, s</w:t>
      </w:r>
      <w:r w:rsidR="00186D19" w:rsidRPr="00BA386D">
        <w:rPr>
          <w:rFonts w:ascii="Montserrat" w:eastAsia="Calibri" w:hAnsi="Montserrat" w:cs="Arial"/>
          <w:sz w:val="20"/>
          <w:szCs w:val="20"/>
        </w:rPr>
        <w:t xml:space="preserve">ólo serán consideradas para su evaluación aquellas proposiciones cuyo volumen </w:t>
      </w:r>
      <w:r w:rsidR="00706D61" w:rsidRPr="00BA386D">
        <w:rPr>
          <w:rFonts w:ascii="Montserrat" w:eastAsia="Calibri" w:hAnsi="Montserrat" w:cs="Arial"/>
          <w:sz w:val="20"/>
          <w:szCs w:val="20"/>
        </w:rPr>
        <w:t xml:space="preserve">propuesto cubra la cantidad </w:t>
      </w:r>
      <w:r w:rsidR="004338E6" w:rsidRPr="00BA386D">
        <w:rPr>
          <w:rFonts w:ascii="Montserrat" w:eastAsia="Calibri" w:hAnsi="Montserrat" w:cs="Arial"/>
          <w:sz w:val="20"/>
          <w:szCs w:val="20"/>
        </w:rPr>
        <w:t>máxima</w:t>
      </w:r>
      <w:r w:rsidR="006747F2" w:rsidRPr="00BA386D">
        <w:rPr>
          <w:rFonts w:ascii="Montserrat" w:eastAsia="Calibri" w:hAnsi="Montserrat" w:cs="Arial"/>
          <w:sz w:val="20"/>
          <w:szCs w:val="20"/>
        </w:rPr>
        <w:t xml:space="preserve"> requerida</w:t>
      </w:r>
      <w:r w:rsidR="00186D19" w:rsidRPr="00BA386D">
        <w:rPr>
          <w:rFonts w:ascii="Montserrat" w:eastAsia="Calibri" w:hAnsi="Montserrat" w:cs="Arial"/>
          <w:sz w:val="20"/>
          <w:szCs w:val="20"/>
        </w:rPr>
        <w:t xml:space="preserve"> de los bienes solicitados</w:t>
      </w:r>
      <w:r w:rsidR="00287765" w:rsidRPr="00BA386D">
        <w:rPr>
          <w:rFonts w:ascii="Montserrat" w:eastAsia="Calibri" w:hAnsi="Montserrat" w:cs="Arial"/>
          <w:sz w:val="20"/>
          <w:szCs w:val="20"/>
        </w:rPr>
        <w:t>.</w:t>
      </w:r>
    </w:p>
    <w:p w:rsidR="00B044C3" w:rsidRPr="00BA386D" w:rsidRDefault="00B044C3" w:rsidP="001A5EF3">
      <w:pPr>
        <w:ind w:right="49"/>
        <w:jc w:val="both"/>
        <w:rPr>
          <w:rFonts w:ascii="Montserrat" w:hAnsi="Montserrat" w:cs="Arial"/>
          <w:color w:val="000000"/>
          <w:sz w:val="20"/>
          <w:szCs w:val="20"/>
        </w:rPr>
      </w:pPr>
    </w:p>
    <w:p w:rsidR="00E37295" w:rsidRPr="00BA386D" w:rsidRDefault="00E37295" w:rsidP="00E37295">
      <w:pPr>
        <w:pStyle w:val="Prrafodelista"/>
        <w:ind w:left="0" w:right="51"/>
        <w:jc w:val="both"/>
        <w:rPr>
          <w:rFonts w:ascii="Montserrat" w:hAnsi="Montserrat" w:cs="Arial"/>
          <w:color w:val="000000" w:themeColor="text1"/>
          <w:sz w:val="20"/>
          <w:szCs w:val="20"/>
        </w:rPr>
      </w:pPr>
      <w:r w:rsidRPr="00BA386D">
        <w:rPr>
          <w:rFonts w:ascii="Montserrat" w:hAnsi="Montserrat" w:cs="Arial"/>
          <w:color w:val="000000" w:themeColor="text1"/>
          <w:sz w:val="20"/>
          <w:szCs w:val="20"/>
        </w:rPr>
        <w:t>Consecuentemente, para el presente procedimiento no se tiene prevista la agrupación de partidas, con fundamento en el artículo 39 fracción II, inciso b) del Reglamento.</w:t>
      </w:r>
    </w:p>
    <w:p w:rsidR="00A73D76" w:rsidRPr="00BA386D" w:rsidRDefault="00A73D76" w:rsidP="001A5EF3">
      <w:pPr>
        <w:ind w:right="49"/>
        <w:jc w:val="both"/>
        <w:rPr>
          <w:rFonts w:ascii="Montserrat" w:hAnsi="Montserrat" w:cs="Arial"/>
          <w:color w:val="000000"/>
          <w:sz w:val="20"/>
          <w:szCs w:val="20"/>
          <w:lang w:val="es-ES"/>
        </w:rPr>
      </w:pPr>
    </w:p>
    <w:p w:rsidR="00ED46D6" w:rsidRPr="00BA386D" w:rsidRDefault="00ED46D6" w:rsidP="004D103A">
      <w:pPr>
        <w:pStyle w:val="Ttulo2"/>
        <w:numPr>
          <w:ilvl w:val="1"/>
          <w:numId w:val="37"/>
        </w:numPr>
        <w:spacing w:before="0" w:after="0"/>
        <w:ind w:left="0" w:right="49" w:firstLine="0"/>
        <w:jc w:val="both"/>
        <w:rPr>
          <w:rFonts w:ascii="Montserrat" w:hAnsi="Montserrat" w:cs="Arial"/>
          <w:i w:val="0"/>
          <w:sz w:val="20"/>
          <w:lang w:val="es-ES_tradnl"/>
        </w:rPr>
      </w:pPr>
      <w:bookmarkStart w:id="60" w:name="_Toc527036148"/>
      <w:bookmarkStart w:id="61" w:name="_Toc92919144"/>
      <w:r w:rsidRPr="00BA386D">
        <w:rPr>
          <w:rFonts w:ascii="Montserrat" w:hAnsi="Montserrat" w:cs="Arial"/>
          <w:i w:val="0"/>
          <w:sz w:val="20"/>
          <w:lang w:val="es-ES_tradnl"/>
        </w:rPr>
        <w:t>Modelo de contrato.</w:t>
      </w:r>
      <w:bookmarkEnd w:id="60"/>
      <w:bookmarkEnd w:id="61"/>
    </w:p>
    <w:p w:rsidR="00ED46D6" w:rsidRPr="00BA386D" w:rsidRDefault="00ED46D6" w:rsidP="00D62E45">
      <w:pPr>
        <w:pStyle w:val="Prrafodelista"/>
        <w:ind w:left="0" w:right="51"/>
        <w:jc w:val="both"/>
        <w:rPr>
          <w:rFonts w:ascii="Montserrat" w:hAnsi="Montserrat" w:cs="Arial"/>
          <w:color w:val="000000" w:themeColor="text1"/>
          <w:sz w:val="20"/>
          <w:szCs w:val="20"/>
        </w:rPr>
      </w:pPr>
    </w:p>
    <w:p w:rsidR="00EC014E" w:rsidRPr="00BA386D" w:rsidRDefault="00EC014E" w:rsidP="00D62E45">
      <w:pPr>
        <w:pStyle w:val="Prrafodelista"/>
        <w:ind w:left="0" w:right="51"/>
        <w:jc w:val="both"/>
        <w:rPr>
          <w:rFonts w:ascii="Montserrat" w:hAnsi="Montserrat" w:cs="Arial"/>
          <w:color w:val="000000" w:themeColor="text1"/>
          <w:sz w:val="20"/>
          <w:szCs w:val="20"/>
        </w:rPr>
      </w:pPr>
      <w:r w:rsidRPr="00BA386D">
        <w:rPr>
          <w:rFonts w:ascii="Montserrat" w:hAnsi="Montserrat" w:cs="Arial"/>
          <w:color w:val="000000" w:themeColor="text1"/>
          <w:sz w:val="20"/>
          <w:szCs w:val="20"/>
        </w:rPr>
        <w:t xml:space="preserve">Con fundamento en lo dispuesto en los artículos 29 fracción XVI de la LAASSP y 39 fracción II inciso i) de su Reglamento, se adjunta </w:t>
      </w:r>
      <w:r w:rsidR="00FB512E" w:rsidRPr="00BA386D">
        <w:rPr>
          <w:rFonts w:ascii="Montserrat" w:hAnsi="Montserrat" w:cs="Arial"/>
          <w:color w:val="000000" w:themeColor="text1"/>
          <w:sz w:val="20"/>
          <w:szCs w:val="20"/>
        </w:rPr>
        <w:t xml:space="preserve">como anexo de la </w:t>
      </w:r>
      <w:r w:rsidR="000612DF" w:rsidRPr="00BA386D">
        <w:rPr>
          <w:rFonts w:ascii="Montserrat" w:hAnsi="Montserrat" w:cs="Arial"/>
          <w:color w:val="000000" w:themeColor="text1"/>
          <w:sz w:val="20"/>
          <w:szCs w:val="20"/>
        </w:rPr>
        <w:t>Convocatoria</w:t>
      </w:r>
      <w:r w:rsidR="00FB512E" w:rsidRPr="00BA386D">
        <w:rPr>
          <w:rFonts w:ascii="Montserrat" w:hAnsi="Montserrat" w:cs="Arial"/>
          <w:color w:val="000000" w:themeColor="text1"/>
          <w:sz w:val="20"/>
          <w:szCs w:val="20"/>
        </w:rPr>
        <w:t xml:space="preserve"> el </w:t>
      </w:r>
      <w:r w:rsidR="002B531C" w:rsidRPr="00BA386D">
        <w:rPr>
          <w:rFonts w:ascii="Montserrat" w:hAnsi="Montserrat" w:cs="Arial"/>
          <w:color w:val="000000" w:themeColor="text1"/>
          <w:sz w:val="20"/>
          <w:szCs w:val="20"/>
        </w:rPr>
        <w:t>archivo</w:t>
      </w:r>
      <w:r w:rsidR="00FB512E" w:rsidRPr="00BA386D">
        <w:rPr>
          <w:rFonts w:ascii="Montserrat" w:hAnsi="Montserrat" w:cs="Arial"/>
          <w:color w:val="000000" w:themeColor="text1"/>
          <w:sz w:val="20"/>
          <w:szCs w:val="20"/>
        </w:rPr>
        <w:t xml:space="preserve"> denominado </w:t>
      </w:r>
      <w:r w:rsidR="000612DF" w:rsidRPr="00BA386D">
        <w:rPr>
          <w:rFonts w:ascii="Montserrat" w:hAnsi="Montserrat" w:cs="Arial"/>
          <w:b/>
          <w:color w:val="000000" w:themeColor="text1"/>
          <w:sz w:val="20"/>
          <w:szCs w:val="20"/>
        </w:rPr>
        <w:t>M</w:t>
      </w:r>
      <w:r w:rsidR="00FB512E" w:rsidRPr="00BA386D">
        <w:rPr>
          <w:rFonts w:ascii="Montserrat" w:hAnsi="Montserrat" w:cs="Arial"/>
          <w:b/>
          <w:color w:val="000000" w:themeColor="text1"/>
          <w:sz w:val="20"/>
          <w:szCs w:val="20"/>
        </w:rPr>
        <w:t xml:space="preserve">odelo de </w:t>
      </w:r>
      <w:r w:rsidR="000612DF" w:rsidRPr="00BA386D">
        <w:rPr>
          <w:rFonts w:ascii="Montserrat" w:hAnsi="Montserrat" w:cs="Arial"/>
          <w:b/>
          <w:color w:val="000000" w:themeColor="text1"/>
          <w:sz w:val="20"/>
          <w:szCs w:val="20"/>
        </w:rPr>
        <w:t>C</w:t>
      </w:r>
      <w:r w:rsidR="00FB512E" w:rsidRPr="00BA386D">
        <w:rPr>
          <w:rFonts w:ascii="Montserrat" w:hAnsi="Montserrat" w:cs="Arial"/>
          <w:b/>
          <w:color w:val="000000" w:themeColor="text1"/>
          <w:sz w:val="20"/>
          <w:szCs w:val="20"/>
        </w:rPr>
        <w:t>ontrato,</w:t>
      </w:r>
      <w:r w:rsidR="00FB512E" w:rsidRPr="00BA386D">
        <w:rPr>
          <w:rFonts w:ascii="Montserrat" w:hAnsi="Montserrat" w:cs="Arial"/>
          <w:color w:val="000000" w:themeColor="text1"/>
          <w:sz w:val="20"/>
          <w:szCs w:val="20"/>
        </w:rPr>
        <w:t xml:space="preserve"> </w:t>
      </w:r>
      <w:r w:rsidRPr="00BA386D">
        <w:rPr>
          <w:rFonts w:ascii="Montserrat" w:hAnsi="Montserrat" w:cs="Arial"/>
          <w:color w:val="000000" w:themeColor="text1"/>
          <w:sz w:val="20"/>
          <w:szCs w:val="20"/>
        </w:rPr>
        <w:t xml:space="preserve">para formalizar los derechos y </w:t>
      </w:r>
      <w:r w:rsidR="000A0860">
        <w:rPr>
          <w:rFonts w:ascii="Montserrat" w:hAnsi="Montserrat" w:cs="Arial"/>
          <w:color w:val="000000" w:themeColor="text1"/>
          <w:sz w:val="20"/>
          <w:szCs w:val="20"/>
        </w:rPr>
        <w:t xml:space="preserve">obligaciones que </w:t>
      </w:r>
      <w:r w:rsidR="00546636" w:rsidRPr="00BA386D">
        <w:rPr>
          <w:rFonts w:ascii="Montserrat" w:hAnsi="Montserrat" w:cs="Arial"/>
          <w:color w:val="000000" w:themeColor="text1"/>
          <w:sz w:val="20"/>
          <w:szCs w:val="20"/>
        </w:rPr>
        <w:t>deriven de e</w:t>
      </w:r>
      <w:r w:rsidR="000A0860">
        <w:rPr>
          <w:rFonts w:ascii="Montserrat" w:hAnsi="Montserrat" w:cs="Arial"/>
          <w:color w:val="000000" w:themeColor="text1"/>
          <w:sz w:val="20"/>
          <w:szCs w:val="20"/>
        </w:rPr>
        <w:t>sta licitación, al cual estará obligado el licitante que resulte adjudicado</w:t>
      </w:r>
      <w:r w:rsidRPr="00BA386D">
        <w:rPr>
          <w:rFonts w:ascii="Montserrat" w:hAnsi="Montserrat" w:cs="Arial"/>
          <w:color w:val="000000" w:themeColor="text1"/>
          <w:sz w:val="20"/>
          <w:szCs w:val="20"/>
        </w:rPr>
        <w:t>.</w:t>
      </w:r>
    </w:p>
    <w:p w:rsidR="001A5EF3" w:rsidRPr="00BA386D" w:rsidRDefault="001A5EF3" w:rsidP="00D62E45">
      <w:pPr>
        <w:pStyle w:val="Prrafodelista"/>
        <w:ind w:left="0" w:right="51"/>
        <w:jc w:val="both"/>
        <w:rPr>
          <w:rFonts w:ascii="Montserrat" w:hAnsi="Montserrat" w:cs="Arial"/>
          <w:color w:val="000000" w:themeColor="text1"/>
          <w:sz w:val="20"/>
          <w:szCs w:val="20"/>
        </w:rPr>
      </w:pPr>
    </w:p>
    <w:p w:rsidR="00111A8E" w:rsidRPr="00BA386D" w:rsidRDefault="00546636" w:rsidP="00D62E45">
      <w:pPr>
        <w:pStyle w:val="Prrafodelista"/>
        <w:ind w:left="0" w:right="51"/>
        <w:jc w:val="both"/>
        <w:rPr>
          <w:rFonts w:ascii="Montserrat" w:hAnsi="Montserrat" w:cs="Arial"/>
          <w:color w:val="000000" w:themeColor="text1"/>
          <w:sz w:val="20"/>
          <w:szCs w:val="20"/>
        </w:rPr>
      </w:pPr>
      <w:r w:rsidRPr="00BA386D">
        <w:rPr>
          <w:rFonts w:ascii="Montserrat" w:hAnsi="Montserrat" w:cs="Arial"/>
          <w:color w:val="000000" w:themeColor="text1"/>
          <w:sz w:val="20"/>
          <w:szCs w:val="20"/>
        </w:rPr>
        <w:t>En caso de discrepancia</w:t>
      </w:r>
      <w:r w:rsidR="00ED46D6" w:rsidRPr="00BA386D">
        <w:rPr>
          <w:rFonts w:ascii="Montserrat" w:hAnsi="Montserrat" w:cs="Arial"/>
          <w:color w:val="000000" w:themeColor="text1"/>
          <w:sz w:val="20"/>
          <w:szCs w:val="20"/>
        </w:rPr>
        <w:t xml:space="preserve"> en el contenido d</w:t>
      </w:r>
      <w:r w:rsidR="00FB512E" w:rsidRPr="00BA386D">
        <w:rPr>
          <w:rFonts w:ascii="Montserrat" w:hAnsi="Montserrat" w:cs="Arial"/>
          <w:color w:val="000000" w:themeColor="text1"/>
          <w:sz w:val="20"/>
          <w:szCs w:val="20"/>
        </w:rPr>
        <w:t xml:space="preserve">el contrato en relación con la </w:t>
      </w:r>
      <w:r w:rsidR="000612DF" w:rsidRPr="00BA386D">
        <w:rPr>
          <w:rFonts w:ascii="Montserrat" w:hAnsi="Montserrat" w:cs="Arial"/>
          <w:color w:val="000000" w:themeColor="text1"/>
          <w:sz w:val="20"/>
          <w:szCs w:val="20"/>
        </w:rPr>
        <w:t>Convocatoria</w:t>
      </w:r>
      <w:r w:rsidR="00ED46D6" w:rsidRPr="00BA386D">
        <w:rPr>
          <w:rFonts w:ascii="Montserrat" w:hAnsi="Montserrat" w:cs="Arial"/>
          <w:color w:val="000000" w:themeColor="text1"/>
          <w:sz w:val="20"/>
          <w:szCs w:val="20"/>
        </w:rPr>
        <w:t xml:space="preserve">, prevalecerá lo estipulado en esta última, así como el resultado </w:t>
      </w:r>
      <w:r w:rsidR="00FB512E" w:rsidRPr="00BA386D">
        <w:rPr>
          <w:rFonts w:ascii="Montserrat" w:hAnsi="Montserrat" w:cs="Arial"/>
          <w:color w:val="000000" w:themeColor="text1"/>
          <w:sz w:val="20"/>
          <w:szCs w:val="20"/>
        </w:rPr>
        <w:t>de la(s) junta(s) de aclaración(es)</w:t>
      </w:r>
      <w:r w:rsidR="00D62E45" w:rsidRPr="00BA386D">
        <w:rPr>
          <w:rFonts w:ascii="Montserrat" w:hAnsi="Montserrat" w:cs="Arial"/>
          <w:color w:val="000000" w:themeColor="text1"/>
          <w:sz w:val="20"/>
          <w:szCs w:val="20"/>
        </w:rPr>
        <w:t>.</w:t>
      </w:r>
    </w:p>
    <w:p w:rsidR="00D922D2" w:rsidRPr="00BA386D" w:rsidRDefault="00D922D2" w:rsidP="00CC66CE">
      <w:pPr>
        <w:tabs>
          <w:tab w:val="left" w:pos="9498"/>
        </w:tabs>
        <w:ind w:right="49"/>
        <w:jc w:val="both"/>
        <w:rPr>
          <w:rFonts w:ascii="Montserrat" w:hAnsi="Montserrat" w:cs="Arial"/>
          <w:sz w:val="20"/>
          <w:szCs w:val="20"/>
          <w:lang w:val="es-ES_tradnl" w:eastAsia="ar-SA"/>
        </w:rPr>
      </w:pPr>
    </w:p>
    <w:p w:rsidR="00875FB3" w:rsidRPr="00BA386D" w:rsidRDefault="00875FB3" w:rsidP="004D103A">
      <w:pPr>
        <w:pStyle w:val="Prrafodelista"/>
        <w:numPr>
          <w:ilvl w:val="0"/>
          <w:numId w:val="33"/>
        </w:numPr>
        <w:rPr>
          <w:rFonts w:ascii="Montserrat" w:hAnsi="Montserrat" w:cs="Arial"/>
          <w:b/>
          <w:sz w:val="20"/>
          <w:szCs w:val="20"/>
        </w:rPr>
      </w:pPr>
      <w:bookmarkStart w:id="62" w:name="_Toc476913749"/>
      <w:r w:rsidRPr="00BA386D">
        <w:rPr>
          <w:rFonts w:ascii="Montserrat" w:hAnsi="Montserrat" w:cs="Arial"/>
          <w:b/>
          <w:sz w:val="20"/>
          <w:szCs w:val="20"/>
        </w:rPr>
        <w:t>Garantía de cumplimiento de contrato.</w:t>
      </w:r>
      <w:bookmarkEnd w:id="62"/>
    </w:p>
    <w:p w:rsidR="00875FB3" w:rsidRPr="00BA386D" w:rsidRDefault="00875FB3" w:rsidP="00CC66CE">
      <w:pPr>
        <w:tabs>
          <w:tab w:val="left" w:pos="1315"/>
        </w:tabs>
        <w:ind w:right="49"/>
        <w:jc w:val="both"/>
        <w:rPr>
          <w:rFonts w:ascii="Montserrat" w:hAnsi="Montserrat" w:cs="Arial"/>
          <w:sz w:val="20"/>
          <w:szCs w:val="20"/>
          <w:lang w:val="es-ES_tradnl" w:eastAsia="ar-SA"/>
        </w:rPr>
      </w:pPr>
    </w:p>
    <w:p w:rsidR="001A5EF3" w:rsidRPr="00C532F9" w:rsidRDefault="001A5EF3" w:rsidP="001A5EF3">
      <w:pPr>
        <w:ind w:right="49"/>
        <w:jc w:val="both"/>
        <w:rPr>
          <w:rFonts w:ascii="Montserrat" w:hAnsi="Montserrat" w:cs="Arial"/>
          <w:b/>
          <w:sz w:val="20"/>
          <w:szCs w:val="20"/>
          <w:lang w:val="es-ES_tradnl" w:eastAsia="ar-SA"/>
        </w:rPr>
      </w:pPr>
      <w:r w:rsidRPr="00BA386D">
        <w:rPr>
          <w:rFonts w:ascii="Montserrat" w:hAnsi="Montserrat" w:cs="Arial"/>
          <w:sz w:val="20"/>
          <w:szCs w:val="20"/>
          <w:lang w:val="es-ES_tradnl" w:eastAsia="ar-SA"/>
        </w:rPr>
        <w:t>El proveedor, para garantizar el cumplimiento de todas y cada una de las obligaciones estipuladas en el contrato, deberá presentar la garantía de cumplimiento</w:t>
      </w:r>
      <w:r w:rsidRPr="00BA386D">
        <w:rPr>
          <w:rFonts w:ascii="Montserrat" w:hAnsi="Montserrat" w:cs="Arial"/>
          <w:sz w:val="20"/>
          <w:szCs w:val="20"/>
          <w:lang w:val="es-ES_tradnl" w:eastAsia="es-MX"/>
        </w:rPr>
        <w:t xml:space="preserve"> </w:t>
      </w:r>
      <w:r w:rsidRPr="00BA386D">
        <w:rPr>
          <w:rFonts w:ascii="Montserrat" w:hAnsi="Montserrat" w:cs="Arial"/>
          <w:sz w:val="20"/>
          <w:szCs w:val="20"/>
          <w:lang w:eastAsia="es-MX"/>
        </w:rPr>
        <w:t>dentro de los diez días naturales siguientes a la</w:t>
      </w:r>
      <w:r w:rsidRPr="00BA386D">
        <w:rPr>
          <w:rFonts w:ascii="Montserrat" w:hAnsi="Montserrat" w:cs="Arial"/>
          <w:sz w:val="20"/>
          <w:szCs w:val="20"/>
        </w:rPr>
        <w:t xml:space="preserve"> fecha de firma del contrato, en términos del artículo 48 de la LAASSP, </w:t>
      </w:r>
      <w:r w:rsidRPr="00BA386D">
        <w:rPr>
          <w:rFonts w:ascii="Montserrat" w:hAnsi="Montserrat" w:cs="Arial"/>
          <w:sz w:val="20"/>
          <w:szCs w:val="20"/>
          <w:lang w:val="es-ES_tradnl" w:eastAsia="ar-SA"/>
        </w:rPr>
        <w:t>la cual será divisible y será a través de una fianza expedida por afianzadora debidamente constitui</w:t>
      </w:r>
      <w:r w:rsidR="00C532F9">
        <w:rPr>
          <w:rFonts w:ascii="Montserrat" w:hAnsi="Montserrat" w:cs="Arial"/>
          <w:sz w:val="20"/>
          <w:szCs w:val="20"/>
          <w:lang w:val="es-ES_tradnl" w:eastAsia="ar-SA"/>
        </w:rPr>
        <w:tab/>
      </w:r>
      <w:r w:rsidRPr="00BA386D">
        <w:rPr>
          <w:rFonts w:ascii="Montserrat" w:hAnsi="Montserrat" w:cs="Arial"/>
          <w:sz w:val="20"/>
          <w:szCs w:val="20"/>
          <w:lang w:val="es-ES_tradnl" w:eastAsia="ar-SA"/>
        </w:rPr>
        <w:t>da en términos de la Ley de Insti</w:t>
      </w:r>
      <w:r w:rsidR="00FB512E" w:rsidRPr="00BA386D">
        <w:rPr>
          <w:rFonts w:ascii="Montserrat" w:hAnsi="Montserrat" w:cs="Arial"/>
          <w:sz w:val="20"/>
          <w:szCs w:val="20"/>
          <w:lang w:val="es-ES_tradnl" w:eastAsia="ar-SA"/>
        </w:rPr>
        <w:t>tuciones de Seguros y Fianzas p</w:t>
      </w:r>
      <w:r w:rsidRPr="00BA386D">
        <w:rPr>
          <w:rFonts w:ascii="Montserrat" w:hAnsi="Montserrat" w:cs="Arial"/>
          <w:sz w:val="20"/>
          <w:szCs w:val="20"/>
          <w:lang w:val="es-ES_tradnl" w:eastAsia="ar-SA"/>
        </w:rPr>
        <w:t xml:space="preserve">or un importe equivalente al 10% </w:t>
      </w:r>
      <w:r w:rsidR="00D1739A" w:rsidRPr="00BA386D">
        <w:rPr>
          <w:rFonts w:ascii="Montserrat" w:hAnsi="Montserrat" w:cs="Arial"/>
          <w:sz w:val="20"/>
          <w:szCs w:val="20"/>
          <w:lang w:val="es-ES_tradnl" w:eastAsia="ar-SA"/>
        </w:rPr>
        <w:t xml:space="preserve">(diez por ciento) del monto </w:t>
      </w:r>
      <w:r w:rsidR="00207E86" w:rsidRPr="00BA386D">
        <w:rPr>
          <w:rFonts w:ascii="Montserrat" w:hAnsi="Montserrat" w:cs="Arial"/>
          <w:sz w:val="20"/>
          <w:szCs w:val="20"/>
          <w:lang w:val="es-ES_tradnl" w:eastAsia="ar-SA"/>
        </w:rPr>
        <w:t>máximo</w:t>
      </w:r>
      <w:r w:rsidRPr="00BA386D">
        <w:rPr>
          <w:rFonts w:ascii="Montserrat" w:hAnsi="Montserrat" w:cs="Arial"/>
          <w:sz w:val="20"/>
          <w:szCs w:val="20"/>
          <w:lang w:val="es-ES_tradnl" w:eastAsia="ar-SA"/>
        </w:rPr>
        <w:t xml:space="preserve"> del contrato, sin considerar el I.V.A., las cuales se constituirán en términ</w:t>
      </w:r>
      <w:r w:rsidR="002B531C" w:rsidRPr="00BA386D">
        <w:rPr>
          <w:rFonts w:ascii="Montserrat" w:hAnsi="Montserrat" w:cs="Arial"/>
          <w:sz w:val="20"/>
          <w:szCs w:val="20"/>
          <w:lang w:val="es-ES_tradnl" w:eastAsia="ar-SA"/>
        </w:rPr>
        <w:t xml:space="preserve">os del artículo 49 de la LAASSP y del lineamiento </w:t>
      </w:r>
      <w:r w:rsidR="002B531C" w:rsidRPr="00C532F9">
        <w:rPr>
          <w:rFonts w:ascii="Montserrat" w:hAnsi="Montserrat" w:cs="Arial"/>
          <w:b/>
          <w:sz w:val="20"/>
          <w:szCs w:val="20"/>
          <w:lang w:val="es-ES_tradnl" w:eastAsia="ar-SA"/>
        </w:rPr>
        <w:t>5.5.5.3 de las Políticas, Bases y Lienamientos vigentes en el IMSS.</w:t>
      </w:r>
    </w:p>
    <w:p w:rsidR="001A5EF3" w:rsidRPr="00BA386D" w:rsidRDefault="001A5EF3" w:rsidP="001A5EF3">
      <w:pPr>
        <w:ind w:right="49"/>
        <w:jc w:val="both"/>
        <w:rPr>
          <w:rFonts w:ascii="Montserrat" w:hAnsi="Montserrat" w:cs="Arial"/>
          <w:sz w:val="20"/>
          <w:szCs w:val="20"/>
          <w:lang w:val="es-ES_tradnl" w:eastAsia="ar-SA"/>
        </w:rPr>
      </w:pPr>
    </w:p>
    <w:p w:rsidR="00A00455" w:rsidRPr="00BA386D" w:rsidRDefault="00A00455" w:rsidP="001A5EF3">
      <w:pPr>
        <w:ind w:right="49"/>
        <w:jc w:val="both"/>
        <w:rPr>
          <w:rFonts w:ascii="Montserrat" w:hAnsi="Montserrat" w:cs="Arial"/>
          <w:sz w:val="20"/>
          <w:szCs w:val="20"/>
          <w:lang w:val="es-ES_tradnl" w:eastAsia="ar-SA"/>
        </w:rPr>
      </w:pPr>
    </w:p>
    <w:p w:rsidR="001A5EF3" w:rsidRPr="00BA386D" w:rsidRDefault="001A5EF3" w:rsidP="001A5EF3">
      <w:pPr>
        <w:ind w:right="49"/>
        <w:jc w:val="both"/>
        <w:rPr>
          <w:rFonts w:ascii="Montserrat" w:hAnsi="Montserrat" w:cs="Arial"/>
          <w:sz w:val="20"/>
          <w:szCs w:val="20"/>
          <w:lang w:val="es-ES_tradnl" w:eastAsia="ar-SA"/>
        </w:rPr>
      </w:pPr>
      <w:r w:rsidRPr="00BA386D">
        <w:rPr>
          <w:rFonts w:ascii="Montserrat" w:hAnsi="Montserrat" w:cs="Arial"/>
          <w:sz w:val="20"/>
          <w:szCs w:val="20"/>
          <w:lang w:val="es-ES_tradnl" w:eastAsia="ar-SA"/>
        </w:rPr>
        <w:t>La garantía de cumplimiento a las obligaciones del contrato se liberará mediante autorización por escrito del administrador del contrato designado por parte del IMSS, siempre y cuando el proveedor haya cumplido a satisfacción con todas las obligaciones contractuales.</w:t>
      </w:r>
    </w:p>
    <w:p w:rsidR="00DF185B" w:rsidRPr="00BA386D" w:rsidRDefault="00DF185B" w:rsidP="00CC66CE">
      <w:pPr>
        <w:suppressAutoHyphens/>
        <w:ind w:right="49"/>
        <w:jc w:val="both"/>
        <w:rPr>
          <w:rFonts w:ascii="Montserrat" w:hAnsi="Montserrat" w:cs="Arial"/>
          <w:sz w:val="20"/>
          <w:szCs w:val="20"/>
          <w:lang w:val="es-ES_tradnl"/>
        </w:rPr>
      </w:pPr>
    </w:p>
    <w:p w:rsidR="0081231E" w:rsidRPr="00BA386D" w:rsidRDefault="00FB512E" w:rsidP="00CC66CE">
      <w:pPr>
        <w:suppressAutoHyphens/>
        <w:ind w:right="49"/>
        <w:jc w:val="both"/>
        <w:rPr>
          <w:rFonts w:ascii="Montserrat" w:hAnsi="Montserrat" w:cs="Arial"/>
          <w:b/>
          <w:sz w:val="20"/>
          <w:szCs w:val="20"/>
          <w:lang w:val="es-ES_tradnl" w:eastAsia="ar-SA"/>
        </w:rPr>
      </w:pPr>
      <w:r w:rsidRPr="00BA386D">
        <w:rPr>
          <w:rFonts w:ascii="Montserrat" w:hAnsi="Montserrat" w:cs="Arial"/>
          <w:sz w:val="20"/>
          <w:szCs w:val="20"/>
          <w:lang w:val="es-ES_tradnl" w:eastAsia="ar-SA"/>
        </w:rPr>
        <w:t xml:space="preserve">Se adjunta como anexo de la </w:t>
      </w:r>
      <w:r w:rsidR="000612DF" w:rsidRPr="00BA386D">
        <w:rPr>
          <w:rFonts w:ascii="Montserrat" w:hAnsi="Montserrat" w:cs="Arial"/>
          <w:sz w:val="20"/>
          <w:szCs w:val="20"/>
          <w:lang w:val="es-ES_tradnl" w:eastAsia="ar-SA"/>
        </w:rPr>
        <w:t>Convocatoria</w:t>
      </w:r>
      <w:r w:rsidRPr="00BA386D">
        <w:rPr>
          <w:rFonts w:ascii="Montserrat" w:hAnsi="Montserrat" w:cs="Arial"/>
          <w:sz w:val="20"/>
          <w:szCs w:val="20"/>
          <w:lang w:val="es-ES_tradnl" w:eastAsia="ar-SA"/>
        </w:rPr>
        <w:t xml:space="preserve"> el </w:t>
      </w:r>
      <w:r w:rsidR="002B531C" w:rsidRPr="00BA386D">
        <w:rPr>
          <w:rFonts w:ascii="Montserrat" w:hAnsi="Montserrat" w:cs="Arial"/>
          <w:sz w:val="20"/>
          <w:szCs w:val="20"/>
          <w:lang w:val="es-ES_tradnl" w:eastAsia="ar-SA"/>
        </w:rPr>
        <w:t>archivo</w:t>
      </w:r>
      <w:r w:rsidRPr="00BA386D">
        <w:rPr>
          <w:rFonts w:ascii="Montserrat" w:hAnsi="Montserrat" w:cs="Arial"/>
          <w:sz w:val="20"/>
          <w:szCs w:val="20"/>
          <w:lang w:val="es-ES_tradnl" w:eastAsia="ar-SA"/>
        </w:rPr>
        <w:t xml:space="preserve"> denominado </w:t>
      </w:r>
      <w:r w:rsidR="000612DF" w:rsidRPr="00BA386D">
        <w:rPr>
          <w:rFonts w:ascii="Montserrat" w:hAnsi="Montserrat" w:cs="Arial"/>
          <w:b/>
          <w:sz w:val="20"/>
          <w:szCs w:val="20"/>
          <w:lang w:val="es-ES_tradnl" w:eastAsia="ar-SA"/>
        </w:rPr>
        <w:t>M</w:t>
      </w:r>
      <w:r w:rsidRPr="00BA386D">
        <w:rPr>
          <w:rFonts w:ascii="Montserrat" w:hAnsi="Montserrat" w:cs="Arial"/>
          <w:b/>
          <w:sz w:val="20"/>
          <w:szCs w:val="20"/>
          <w:lang w:val="es-ES_tradnl" w:eastAsia="ar-SA"/>
        </w:rPr>
        <w:t xml:space="preserve">odelo de </w:t>
      </w:r>
      <w:r w:rsidR="000612DF" w:rsidRPr="00BA386D">
        <w:rPr>
          <w:rFonts w:ascii="Montserrat" w:hAnsi="Montserrat" w:cs="Arial"/>
          <w:b/>
          <w:sz w:val="20"/>
          <w:szCs w:val="20"/>
          <w:lang w:val="es-ES_tradnl" w:eastAsia="ar-SA"/>
        </w:rPr>
        <w:t>F</w:t>
      </w:r>
      <w:r w:rsidRPr="00BA386D">
        <w:rPr>
          <w:rFonts w:ascii="Montserrat" w:hAnsi="Montserrat" w:cs="Arial"/>
          <w:b/>
          <w:sz w:val="20"/>
          <w:szCs w:val="20"/>
          <w:lang w:val="es-ES_tradnl" w:eastAsia="ar-SA"/>
        </w:rPr>
        <w:t>ianza.</w:t>
      </w:r>
    </w:p>
    <w:p w:rsidR="00FB512E" w:rsidRPr="00BA386D" w:rsidRDefault="00FB512E" w:rsidP="00CC66CE">
      <w:pPr>
        <w:suppressAutoHyphens/>
        <w:ind w:right="49"/>
        <w:jc w:val="both"/>
        <w:rPr>
          <w:rFonts w:ascii="Montserrat" w:hAnsi="Montserrat" w:cs="Arial"/>
          <w:sz w:val="20"/>
          <w:szCs w:val="20"/>
          <w:lang w:val="es-ES_tradnl"/>
        </w:rPr>
      </w:pPr>
    </w:p>
    <w:p w:rsidR="00A47244" w:rsidRPr="00BA386D" w:rsidRDefault="00A47244" w:rsidP="00CC66CE">
      <w:pPr>
        <w:suppressAutoHyphens/>
        <w:ind w:right="49"/>
        <w:jc w:val="both"/>
        <w:rPr>
          <w:rFonts w:ascii="Montserrat" w:hAnsi="Montserrat" w:cs="Arial"/>
          <w:sz w:val="20"/>
          <w:szCs w:val="20"/>
          <w:lang w:val="es-ES_tradnl"/>
        </w:rPr>
      </w:pPr>
    </w:p>
    <w:p w:rsidR="00875FB3" w:rsidRPr="00BA386D" w:rsidRDefault="00875FB3" w:rsidP="004D103A">
      <w:pPr>
        <w:pStyle w:val="Prrafodelista"/>
        <w:numPr>
          <w:ilvl w:val="0"/>
          <w:numId w:val="33"/>
        </w:numPr>
        <w:rPr>
          <w:rFonts w:ascii="Montserrat" w:hAnsi="Montserrat" w:cs="Arial"/>
          <w:b/>
          <w:sz w:val="20"/>
          <w:szCs w:val="20"/>
        </w:rPr>
      </w:pPr>
      <w:r w:rsidRPr="00BA386D">
        <w:rPr>
          <w:rFonts w:ascii="Montserrat" w:hAnsi="Montserrat" w:cs="Arial"/>
          <w:b/>
          <w:sz w:val="20"/>
          <w:szCs w:val="20"/>
        </w:rPr>
        <w:t>Terminación de la relación contractual.</w:t>
      </w:r>
    </w:p>
    <w:p w:rsidR="00BD27FD" w:rsidRPr="00BA386D" w:rsidRDefault="00BD27FD" w:rsidP="00CC66CE">
      <w:pPr>
        <w:suppressAutoHyphens/>
        <w:ind w:right="49"/>
        <w:jc w:val="both"/>
        <w:rPr>
          <w:rFonts w:ascii="Montserrat" w:hAnsi="Montserrat" w:cs="Arial"/>
          <w:sz w:val="20"/>
          <w:szCs w:val="20"/>
          <w:lang w:val="es-ES_tradnl"/>
        </w:rPr>
      </w:pPr>
    </w:p>
    <w:p w:rsidR="00BD27FD" w:rsidRPr="00BA386D" w:rsidRDefault="00BD27FD" w:rsidP="004D103A">
      <w:pPr>
        <w:pStyle w:val="Prrafodelista"/>
        <w:numPr>
          <w:ilvl w:val="0"/>
          <w:numId w:val="36"/>
        </w:numPr>
        <w:jc w:val="both"/>
        <w:rPr>
          <w:rFonts w:ascii="Montserrat" w:hAnsi="Montserrat" w:cs="Arial"/>
          <w:b/>
          <w:i/>
          <w:sz w:val="20"/>
          <w:szCs w:val="20"/>
          <w:lang w:val="es-ES_tradnl"/>
        </w:rPr>
      </w:pPr>
      <w:r w:rsidRPr="00BA386D">
        <w:rPr>
          <w:rFonts w:ascii="Montserrat" w:hAnsi="Montserrat" w:cs="Arial"/>
          <w:b/>
          <w:i/>
          <w:sz w:val="20"/>
          <w:szCs w:val="20"/>
          <w:lang w:val="es-ES_tradnl"/>
        </w:rPr>
        <w:t>Rescisión administrativa del contrato.</w:t>
      </w:r>
    </w:p>
    <w:p w:rsidR="00BD27FD" w:rsidRPr="00BA386D" w:rsidRDefault="00BD27FD" w:rsidP="00CC66CE">
      <w:pPr>
        <w:suppressAutoHyphens/>
        <w:ind w:right="49"/>
        <w:jc w:val="both"/>
        <w:rPr>
          <w:rFonts w:ascii="Montserrat" w:hAnsi="Montserrat" w:cs="Arial"/>
          <w:sz w:val="20"/>
          <w:szCs w:val="20"/>
          <w:lang w:val="es-ES_tradnl"/>
        </w:rPr>
      </w:pPr>
    </w:p>
    <w:p w:rsidR="00BD27FD" w:rsidRPr="00BA386D" w:rsidRDefault="00BD27FD" w:rsidP="00CC66CE">
      <w:pPr>
        <w:suppressAutoHyphens/>
        <w:ind w:left="360" w:right="49"/>
        <w:jc w:val="both"/>
        <w:rPr>
          <w:rFonts w:ascii="Montserrat" w:hAnsi="Montserrat" w:cs="Arial"/>
          <w:sz w:val="20"/>
          <w:szCs w:val="20"/>
          <w:lang w:val="es-ES_tradnl"/>
        </w:rPr>
      </w:pPr>
      <w:r w:rsidRPr="00BA386D">
        <w:rPr>
          <w:rFonts w:ascii="Montserrat" w:hAnsi="Montserrat" w:cs="Arial"/>
          <w:sz w:val="20"/>
          <w:szCs w:val="20"/>
          <w:lang w:val="es-ES_tradnl"/>
        </w:rPr>
        <w:t xml:space="preserve">El </w:t>
      </w:r>
      <w:r w:rsidRPr="00BA386D">
        <w:rPr>
          <w:rFonts w:ascii="Montserrat" w:hAnsi="Montserrat" w:cs="Arial"/>
          <w:sz w:val="20"/>
          <w:szCs w:val="20"/>
          <w:lang w:val="es-ES_tradnl" w:eastAsia="ar-SA"/>
        </w:rPr>
        <w:t xml:space="preserve">IMSS </w:t>
      </w:r>
      <w:r w:rsidRPr="00BA386D">
        <w:rPr>
          <w:rFonts w:ascii="Montserrat" w:hAnsi="Montserrat" w:cs="Arial"/>
          <w:sz w:val="20"/>
          <w:szCs w:val="20"/>
          <w:lang w:val="es-ES_tradnl"/>
        </w:rPr>
        <w:t>podrá en cualquier momento rescindir administrativamente el</w:t>
      </w:r>
      <w:r w:rsidR="000B19C1" w:rsidRPr="00BA386D">
        <w:rPr>
          <w:rFonts w:ascii="Montserrat" w:hAnsi="Montserrat" w:cs="Arial"/>
          <w:sz w:val="20"/>
          <w:szCs w:val="20"/>
          <w:lang w:val="es-ES_tradnl"/>
        </w:rPr>
        <w:t xml:space="preserve"> o</w:t>
      </w:r>
      <w:r w:rsidR="00DF1C74" w:rsidRPr="00BA386D">
        <w:rPr>
          <w:rFonts w:ascii="Montserrat" w:hAnsi="Montserrat" w:cs="Arial"/>
          <w:sz w:val="20"/>
          <w:szCs w:val="20"/>
          <w:lang w:val="es-ES_tradnl"/>
        </w:rPr>
        <w:t xml:space="preserve"> </w:t>
      </w:r>
      <w:r w:rsidRPr="00BA386D">
        <w:rPr>
          <w:rFonts w:ascii="Montserrat" w:hAnsi="Montserrat" w:cs="Arial"/>
          <w:sz w:val="20"/>
          <w:szCs w:val="20"/>
          <w:lang w:val="es-ES_tradnl"/>
        </w:rPr>
        <w:t>(los) contrato</w:t>
      </w:r>
      <w:r w:rsidR="001338B6" w:rsidRPr="00BA386D">
        <w:rPr>
          <w:rFonts w:ascii="Montserrat" w:hAnsi="Montserrat" w:cs="Arial"/>
          <w:sz w:val="20"/>
          <w:szCs w:val="20"/>
          <w:lang w:val="es-ES_tradnl"/>
        </w:rPr>
        <w:t xml:space="preserve"> </w:t>
      </w:r>
      <w:r w:rsidRPr="00BA386D">
        <w:rPr>
          <w:rFonts w:ascii="Montserrat" w:hAnsi="Montserrat" w:cs="Arial"/>
          <w:sz w:val="20"/>
          <w:szCs w:val="20"/>
          <w:lang w:val="es-ES_tradnl"/>
        </w:rPr>
        <w:t xml:space="preserve">(s) cuando el proveedor incumpla total o parcialmente con cualquiera de las obligaciones establecidas en la </w:t>
      </w:r>
      <w:r w:rsidR="000612DF" w:rsidRPr="00BA386D">
        <w:rPr>
          <w:rFonts w:ascii="Montserrat" w:hAnsi="Montserrat" w:cs="Arial"/>
          <w:sz w:val="20"/>
          <w:szCs w:val="20"/>
          <w:lang w:val="es-ES_tradnl"/>
        </w:rPr>
        <w:t>Convocatoria</w:t>
      </w:r>
      <w:r w:rsidRPr="00BA386D">
        <w:rPr>
          <w:rFonts w:ascii="Montserrat" w:hAnsi="Montserrat" w:cs="Arial"/>
          <w:sz w:val="20"/>
          <w:szCs w:val="20"/>
          <w:lang w:val="es-ES_tradnl"/>
        </w:rPr>
        <w:t xml:space="preserve"> y/o en el contrato y sus anexos respectivos de conformidad con el artículo 54 de la LAASSP</w:t>
      </w:r>
      <w:r w:rsidR="000B19C1" w:rsidRPr="00BA386D">
        <w:rPr>
          <w:rFonts w:ascii="Montserrat" w:hAnsi="Montserrat" w:cs="Arial"/>
          <w:sz w:val="20"/>
          <w:szCs w:val="20"/>
          <w:lang w:val="es-ES_tradnl"/>
        </w:rPr>
        <w:t>, artículo 98 del Reglamento</w:t>
      </w:r>
      <w:r w:rsidR="001338B6" w:rsidRPr="00BA386D">
        <w:rPr>
          <w:rFonts w:ascii="Montserrat" w:hAnsi="Montserrat" w:cs="Arial"/>
          <w:sz w:val="20"/>
          <w:szCs w:val="20"/>
          <w:lang w:val="es-ES_tradnl"/>
        </w:rPr>
        <w:t xml:space="preserve"> y numeral </w:t>
      </w:r>
      <w:r w:rsidR="001338B6" w:rsidRPr="00BA386D">
        <w:rPr>
          <w:rFonts w:ascii="Montserrat" w:hAnsi="Montserrat" w:cs="Arial"/>
          <w:b/>
          <w:sz w:val="20"/>
          <w:szCs w:val="20"/>
          <w:lang w:val="es-ES_tradnl"/>
        </w:rPr>
        <w:t>4.3.5</w:t>
      </w:r>
      <w:r w:rsidR="001338B6" w:rsidRPr="00BA386D">
        <w:rPr>
          <w:rFonts w:ascii="Montserrat" w:hAnsi="Montserrat" w:cs="Arial"/>
          <w:sz w:val="20"/>
          <w:szCs w:val="20"/>
          <w:lang w:val="es-ES_tradnl"/>
        </w:rPr>
        <w:t xml:space="preserve"> del Manual Administrativo de Aplicación General en Materia de Adquisiciones, Arrendamientos y Servicios del Sector Público</w:t>
      </w:r>
      <w:r w:rsidRPr="00BA386D">
        <w:rPr>
          <w:rFonts w:ascii="Montserrat" w:hAnsi="Montserrat" w:cs="Arial"/>
          <w:sz w:val="20"/>
          <w:szCs w:val="20"/>
          <w:lang w:val="es-ES_tradnl"/>
        </w:rPr>
        <w:t>.</w:t>
      </w:r>
    </w:p>
    <w:p w:rsidR="00BD27FD" w:rsidRPr="00BA386D" w:rsidRDefault="00BD27FD" w:rsidP="00CC66CE">
      <w:pPr>
        <w:suppressAutoHyphens/>
        <w:ind w:right="49"/>
        <w:jc w:val="both"/>
        <w:rPr>
          <w:rFonts w:ascii="Montserrat" w:hAnsi="Montserrat" w:cs="Arial"/>
          <w:sz w:val="20"/>
          <w:szCs w:val="20"/>
          <w:lang w:val="es-ES_tradnl"/>
        </w:rPr>
      </w:pPr>
    </w:p>
    <w:p w:rsidR="00BD27FD" w:rsidRPr="00BA386D" w:rsidRDefault="00BD27FD" w:rsidP="004D103A">
      <w:pPr>
        <w:pStyle w:val="Prrafodelista"/>
        <w:numPr>
          <w:ilvl w:val="0"/>
          <w:numId w:val="36"/>
        </w:numPr>
        <w:jc w:val="both"/>
        <w:rPr>
          <w:rFonts w:ascii="Montserrat" w:hAnsi="Montserrat" w:cs="Arial"/>
          <w:b/>
          <w:i/>
          <w:sz w:val="20"/>
          <w:szCs w:val="20"/>
          <w:lang w:val="es-ES_tradnl"/>
        </w:rPr>
      </w:pPr>
      <w:r w:rsidRPr="00BA386D">
        <w:rPr>
          <w:rFonts w:ascii="Montserrat" w:hAnsi="Montserrat" w:cs="Arial"/>
          <w:b/>
          <w:i/>
          <w:sz w:val="20"/>
          <w:szCs w:val="20"/>
          <w:lang w:val="es-ES_tradnl"/>
        </w:rPr>
        <w:t>Terminación anticipada</w:t>
      </w:r>
    </w:p>
    <w:p w:rsidR="00BD27FD" w:rsidRPr="00BA386D" w:rsidRDefault="00BD27FD" w:rsidP="00CC66CE">
      <w:pPr>
        <w:suppressAutoHyphens/>
        <w:ind w:right="49"/>
        <w:jc w:val="both"/>
        <w:rPr>
          <w:rFonts w:ascii="Montserrat" w:hAnsi="Montserrat" w:cs="Arial"/>
          <w:sz w:val="20"/>
          <w:szCs w:val="20"/>
          <w:lang w:val="es-ES_tradnl"/>
        </w:rPr>
      </w:pPr>
    </w:p>
    <w:p w:rsidR="00BD27FD" w:rsidRPr="00BA386D" w:rsidRDefault="00BD27FD" w:rsidP="00CC66CE">
      <w:pPr>
        <w:suppressAutoHyphens/>
        <w:ind w:left="360" w:right="49"/>
        <w:jc w:val="both"/>
        <w:rPr>
          <w:rFonts w:ascii="Montserrat" w:hAnsi="Montserrat" w:cs="Arial"/>
          <w:sz w:val="20"/>
          <w:szCs w:val="20"/>
          <w:lang w:val="es-ES_tradnl"/>
        </w:rPr>
      </w:pPr>
      <w:r w:rsidRPr="00BA386D">
        <w:rPr>
          <w:rFonts w:ascii="Montserrat" w:hAnsi="Montserrat" w:cs="Arial"/>
          <w:sz w:val="20"/>
          <w:szCs w:val="20"/>
          <w:lang w:val="es-ES_tradnl"/>
        </w:rPr>
        <w:t xml:space="preserve">El </w:t>
      </w:r>
      <w:r w:rsidRPr="00BA386D">
        <w:rPr>
          <w:rFonts w:ascii="Montserrat" w:hAnsi="Montserrat" w:cs="Arial"/>
          <w:sz w:val="20"/>
          <w:szCs w:val="20"/>
          <w:lang w:val="es-ES_tradnl" w:eastAsia="ar-SA"/>
        </w:rPr>
        <w:t>IMSS</w:t>
      </w:r>
      <w:r w:rsidRPr="00BA386D">
        <w:rPr>
          <w:rFonts w:ascii="Montserrat" w:hAnsi="Montserrat" w:cs="Arial"/>
          <w:sz w:val="20"/>
          <w:szCs w:val="20"/>
          <w:lang w:eastAsia="es-MX"/>
        </w:rPr>
        <w:t xml:space="preserve"> </w:t>
      </w:r>
      <w:r w:rsidRPr="00BA386D">
        <w:rPr>
          <w:rFonts w:ascii="Montserrat" w:hAnsi="Montserrat" w:cs="Arial"/>
          <w:sz w:val="20"/>
          <w:szCs w:val="20"/>
          <w:lang w:val="es-ES_tradnl"/>
        </w:rPr>
        <w:t xml:space="preserve">podrá dar por terminado anticipadamente el contrato, sin responsabilidad para éste y sin necesidad de que medie resolución judicial alguna, cuando concurran razones de interés general o bien cuando por causas justificadas se extinga la necesidad de requerir los bienes objeto del contrato y se demuestre que de continuar con el cumplimiento de las obligaciones pactadas se ocasionaría un daño o perjuicio al </w:t>
      </w:r>
      <w:r w:rsidRPr="00BA386D">
        <w:rPr>
          <w:rFonts w:ascii="Montserrat" w:hAnsi="Montserrat" w:cs="Arial"/>
          <w:sz w:val="20"/>
          <w:szCs w:val="20"/>
          <w:lang w:val="es-ES_tradnl" w:eastAsia="ar-SA"/>
        </w:rPr>
        <w:t xml:space="preserve">IMSS </w:t>
      </w:r>
      <w:r w:rsidRPr="00BA386D">
        <w:rPr>
          <w:rFonts w:ascii="Montserrat" w:hAnsi="Montserrat" w:cs="Arial"/>
          <w:sz w:val="20"/>
          <w:szCs w:val="20"/>
          <w:lang w:val="es-ES_tradnl"/>
        </w:rPr>
        <w:t>o se determine la nulidad total o parcial de los actos que dieron origen al instrumento jurídico con motivo de la resolución de una inconformidad emitida por la Secretaría de la Función Pública, de conformidad con el artículo 54 Bis de la LAASSP.</w:t>
      </w:r>
    </w:p>
    <w:p w:rsidR="00BD27FD" w:rsidRPr="00BA386D" w:rsidRDefault="00BD27FD" w:rsidP="00CC66CE">
      <w:pPr>
        <w:suppressAutoHyphens/>
        <w:ind w:right="49"/>
        <w:jc w:val="both"/>
        <w:rPr>
          <w:rFonts w:ascii="Montserrat" w:hAnsi="Montserrat" w:cs="Arial"/>
          <w:sz w:val="20"/>
          <w:szCs w:val="20"/>
          <w:lang w:val="es-ES_tradnl"/>
        </w:rPr>
      </w:pPr>
    </w:p>
    <w:p w:rsidR="00B83376" w:rsidRPr="00BA386D" w:rsidRDefault="00FB512E" w:rsidP="004D103A">
      <w:pPr>
        <w:pStyle w:val="Prrafodelista"/>
        <w:numPr>
          <w:ilvl w:val="0"/>
          <w:numId w:val="33"/>
        </w:numPr>
        <w:rPr>
          <w:rFonts w:ascii="Montserrat" w:hAnsi="Montserrat" w:cs="Arial"/>
          <w:b/>
          <w:sz w:val="20"/>
          <w:szCs w:val="20"/>
          <w:lang w:val="es-ES_tradnl"/>
        </w:rPr>
      </w:pPr>
      <w:r w:rsidRPr="00BA386D">
        <w:rPr>
          <w:rFonts w:ascii="Montserrat" w:hAnsi="Montserrat" w:cs="Arial"/>
          <w:b/>
          <w:sz w:val="20"/>
          <w:szCs w:val="20"/>
          <w:lang w:val="es-ES_tradnl"/>
        </w:rPr>
        <w:t>Penas</w:t>
      </w:r>
      <w:r w:rsidR="00B83376" w:rsidRPr="00BA386D">
        <w:rPr>
          <w:rFonts w:ascii="Montserrat" w:hAnsi="Montserrat" w:cs="Arial"/>
          <w:b/>
          <w:sz w:val="20"/>
          <w:szCs w:val="20"/>
          <w:lang w:val="es-ES_tradnl"/>
        </w:rPr>
        <w:t xml:space="preserve"> convencionales</w:t>
      </w:r>
    </w:p>
    <w:p w:rsidR="00B83376" w:rsidRPr="00BA386D" w:rsidRDefault="00B83376" w:rsidP="00CC66CE">
      <w:pPr>
        <w:suppressAutoHyphens/>
        <w:ind w:right="49"/>
        <w:jc w:val="both"/>
        <w:rPr>
          <w:rFonts w:ascii="Montserrat" w:hAnsi="Montserrat" w:cs="Arial"/>
          <w:b/>
          <w:i/>
          <w:sz w:val="20"/>
          <w:szCs w:val="20"/>
          <w:lang w:val="es-ES_tradnl"/>
        </w:rPr>
      </w:pPr>
    </w:p>
    <w:p w:rsidR="001338B6" w:rsidRPr="00BA386D" w:rsidRDefault="00F45CE5" w:rsidP="001338B6">
      <w:pPr>
        <w:ind w:right="49"/>
        <w:jc w:val="both"/>
        <w:rPr>
          <w:rFonts w:ascii="Montserrat" w:hAnsi="Montserrat" w:cs="Arial"/>
          <w:color w:val="000000" w:themeColor="text1"/>
          <w:sz w:val="20"/>
          <w:szCs w:val="20"/>
          <w:lang w:val="es-ES"/>
        </w:rPr>
      </w:pPr>
      <w:r w:rsidRPr="00BA386D">
        <w:rPr>
          <w:rFonts w:ascii="Montserrat" w:hAnsi="Montserrat" w:cs="Arial"/>
          <w:sz w:val="20"/>
          <w:szCs w:val="20"/>
          <w:lang w:val="es-ES_tradnl"/>
        </w:rPr>
        <w:t xml:space="preserve">Se realizarán de conformidad con lo indicado en el documento adjunto a la </w:t>
      </w:r>
      <w:r w:rsidR="000612DF" w:rsidRPr="00BA386D">
        <w:rPr>
          <w:rFonts w:ascii="Montserrat" w:hAnsi="Montserrat" w:cs="Arial"/>
          <w:sz w:val="20"/>
          <w:szCs w:val="20"/>
          <w:lang w:val="es-ES_tradnl"/>
        </w:rPr>
        <w:t>Convocatoria</w:t>
      </w:r>
      <w:r w:rsidRPr="00BA386D">
        <w:rPr>
          <w:rFonts w:ascii="Montserrat" w:hAnsi="Montserrat" w:cs="Arial"/>
          <w:sz w:val="20"/>
          <w:szCs w:val="20"/>
          <w:lang w:val="es-ES_tradnl"/>
        </w:rPr>
        <w:t xml:space="preserve"> denominado</w:t>
      </w:r>
      <w:r w:rsidR="00C03881" w:rsidRPr="00BA386D">
        <w:rPr>
          <w:rFonts w:ascii="Montserrat" w:hAnsi="Montserrat" w:cs="Arial"/>
          <w:sz w:val="20"/>
          <w:szCs w:val="20"/>
          <w:lang w:val="es-ES_tradnl"/>
        </w:rPr>
        <w:t xml:space="preserve"> </w:t>
      </w:r>
      <w:r w:rsidR="003C3DF7" w:rsidRPr="00BA386D">
        <w:rPr>
          <w:rFonts w:ascii="Montserrat" w:hAnsi="Montserrat" w:cs="Arial"/>
          <w:b/>
          <w:sz w:val="20"/>
          <w:szCs w:val="20"/>
          <w:lang w:val="es-ES_tradnl"/>
        </w:rPr>
        <w:t xml:space="preserve">Anexo </w:t>
      </w:r>
      <w:r w:rsidR="00FD11FD" w:rsidRPr="00BA386D">
        <w:rPr>
          <w:rFonts w:ascii="Montserrat" w:hAnsi="Montserrat" w:cs="Arial"/>
          <w:b/>
          <w:sz w:val="20"/>
          <w:szCs w:val="20"/>
          <w:lang w:val="es-ES_tradnl"/>
        </w:rPr>
        <w:t xml:space="preserve">3 </w:t>
      </w:r>
      <w:r w:rsidR="003C3DF7" w:rsidRPr="00BA386D">
        <w:rPr>
          <w:rFonts w:ascii="Montserrat" w:hAnsi="Montserrat" w:cs="Arial"/>
          <w:b/>
          <w:sz w:val="20"/>
          <w:szCs w:val="20"/>
          <w:lang w:val="es-ES_tradnl"/>
        </w:rPr>
        <w:t>Términos y Condiciones</w:t>
      </w:r>
      <w:r w:rsidRPr="00BA386D">
        <w:rPr>
          <w:rFonts w:ascii="Montserrat" w:hAnsi="Montserrat" w:cs="Arial"/>
          <w:b/>
          <w:sz w:val="20"/>
          <w:szCs w:val="20"/>
          <w:lang w:val="es-ES_tradnl"/>
        </w:rPr>
        <w:t xml:space="preserve">, </w:t>
      </w:r>
      <w:r w:rsidR="008577CB" w:rsidRPr="00BA386D">
        <w:rPr>
          <w:rFonts w:ascii="Montserrat" w:hAnsi="Montserrat" w:cs="Arial"/>
          <w:b/>
          <w:i/>
          <w:sz w:val="20"/>
          <w:szCs w:val="20"/>
          <w:lang w:val="es-ES_tradnl"/>
        </w:rPr>
        <w:t xml:space="preserve">numeral </w:t>
      </w:r>
      <w:r w:rsidR="004306DE">
        <w:rPr>
          <w:rFonts w:ascii="Montserrat" w:hAnsi="Montserrat" w:cs="Arial"/>
          <w:b/>
          <w:i/>
          <w:sz w:val="20"/>
          <w:szCs w:val="20"/>
          <w:lang w:val="es-ES_tradnl"/>
        </w:rPr>
        <w:t>16</w:t>
      </w:r>
      <w:r w:rsidR="008577CB" w:rsidRPr="00BA386D">
        <w:rPr>
          <w:rFonts w:ascii="Montserrat" w:hAnsi="Montserrat" w:cs="Arial"/>
          <w:b/>
          <w:i/>
          <w:sz w:val="20"/>
          <w:szCs w:val="20"/>
          <w:lang w:val="es-ES_tradnl"/>
        </w:rPr>
        <w:t xml:space="preserve"> Penas convencionales y deducciones</w:t>
      </w:r>
      <w:r w:rsidR="007D15C2" w:rsidRPr="00BA386D">
        <w:rPr>
          <w:rFonts w:ascii="Montserrat" w:hAnsi="Montserrat" w:cs="Arial"/>
          <w:i/>
          <w:sz w:val="20"/>
          <w:szCs w:val="20"/>
          <w:lang w:val="es-ES_tradnl"/>
        </w:rPr>
        <w:t>,</w:t>
      </w:r>
      <w:r w:rsidR="007D15C2" w:rsidRPr="00BA386D">
        <w:rPr>
          <w:rFonts w:ascii="Montserrat" w:hAnsi="Montserrat" w:cs="Arial"/>
          <w:color w:val="000000" w:themeColor="text1"/>
          <w:sz w:val="20"/>
          <w:szCs w:val="20"/>
          <w:lang w:val="es-ES"/>
        </w:rPr>
        <w:t xml:space="preserve"> el c</w:t>
      </w:r>
      <w:r w:rsidR="00FB512E" w:rsidRPr="00BA386D">
        <w:rPr>
          <w:rFonts w:ascii="Montserrat" w:hAnsi="Montserrat" w:cs="Arial"/>
          <w:color w:val="000000" w:themeColor="text1"/>
          <w:sz w:val="20"/>
          <w:szCs w:val="20"/>
          <w:lang w:val="es-ES"/>
        </w:rPr>
        <w:t xml:space="preserve">ual forma parte de la presente </w:t>
      </w:r>
      <w:r w:rsidR="000612DF" w:rsidRPr="00BA386D">
        <w:rPr>
          <w:rFonts w:ascii="Montserrat" w:hAnsi="Montserrat" w:cs="Arial"/>
          <w:color w:val="000000" w:themeColor="text1"/>
          <w:sz w:val="20"/>
          <w:szCs w:val="20"/>
          <w:lang w:val="es-ES"/>
        </w:rPr>
        <w:t>Convocatoria</w:t>
      </w:r>
      <w:r w:rsidR="001338B6" w:rsidRPr="00BA386D">
        <w:rPr>
          <w:rFonts w:ascii="Montserrat" w:hAnsi="Montserrat" w:cs="Arial"/>
          <w:color w:val="000000" w:themeColor="text1"/>
          <w:sz w:val="20"/>
          <w:szCs w:val="20"/>
          <w:lang w:val="es-ES"/>
        </w:rPr>
        <w:t xml:space="preserve">, </w:t>
      </w:r>
      <w:r w:rsidR="001338B6" w:rsidRPr="00BA386D">
        <w:rPr>
          <w:rFonts w:ascii="Montserrat" w:hAnsi="Montserrat" w:cs="Arial"/>
          <w:sz w:val="20"/>
          <w:szCs w:val="20"/>
          <w:lang w:val="es-ES_tradnl"/>
        </w:rPr>
        <w:t xml:space="preserve">de conformidad con los establecido en el artículo </w:t>
      </w:r>
      <w:r w:rsidR="001338B6" w:rsidRPr="00BA386D">
        <w:rPr>
          <w:rFonts w:ascii="Montserrat" w:hAnsi="Montserrat" w:cs="Arial"/>
          <w:b/>
          <w:sz w:val="20"/>
          <w:szCs w:val="20"/>
          <w:lang w:val="es-ES_tradnl"/>
        </w:rPr>
        <w:t xml:space="preserve">53 </w:t>
      </w:r>
      <w:r w:rsidR="001338B6" w:rsidRPr="00BA386D">
        <w:rPr>
          <w:rFonts w:ascii="Montserrat" w:hAnsi="Montserrat" w:cs="Arial"/>
          <w:sz w:val="20"/>
          <w:szCs w:val="20"/>
          <w:lang w:val="es-ES_tradnl"/>
        </w:rPr>
        <w:t>de la LAASSP, numeral</w:t>
      </w:r>
      <w:r w:rsidR="00F73B34" w:rsidRPr="00BA386D">
        <w:rPr>
          <w:rFonts w:ascii="Montserrat" w:hAnsi="Montserrat" w:cs="Arial"/>
          <w:sz w:val="20"/>
          <w:szCs w:val="20"/>
          <w:lang w:val="es-ES_tradnl"/>
        </w:rPr>
        <w:t>es</w:t>
      </w:r>
      <w:r w:rsidR="001338B6" w:rsidRPr="00BA386D">
        <w:rPr>
          <w:rFonts w:ascii="Montserrat" w:hAnsi="Montserrat" w:cs="Arial"/>
          <w:sz w:val="20"/>
          <w:szCs w:val="20"/>
          <w:lang w:val="es-ES_tradnl"/>
        </w:rPr>
        <w:t xml:space="preserve"> </w:t>
      </w:r>
      <w:r w:rsidR="001338B6" w:rsidRPr="00BA386D">
        <w:rPr>
          <w:rFonts w:ascii="Montserrat" w:hAnsi="Montserrat" w:cs="Arial"/>
          <w:b/>
          <w:sz w:val="20"/>
          <w:szCs w:val="20"/>
          <w:lang w:val="es-ES_tradnl"/>
        </w:rPr>
        <w:t>5.5.8</w:t>
      </w:r>
      <w:r w:rsidR="001338B6" w:rsidRPr="00BA386D">
        <w:rPr>
          <w:rFonts w:ascii="Montserrat" w:hAnsi="Montserrat" w:cs="Arial"/>
          <w:sz w:val="20"/>
          <w:szCs w:val="20"/>
          <w:lang w:val="es-ES_tradnl"/>
        </w:rPr>
        <w:t xml:space="preserve"> y </w:t>
      </w:r>
      <w:r w:rsidR="001338B6" w:rsidRPr="00BA386D">
        <w:rPr>
          <w:rFonts w:ascii="Montserrat" w:hAnsi="Montserrat" w:cs="Arial"/>
          <w:b/>
          <w:sz w:val="20"/>
          <w:szCs w:val="20"/>
          <w:lang w:val="es-ES_tradnl"/>
        </w:rPr>
        <w:t>5.5.8.1</w:t>
      </w:r>
      <w:r w:rsidR="001338B6" w:rsidRPr="00BA386D">
        <w:rPr>
          <w:rFonts w:ascii="Montserrat" w:hAnsi="Montserrat" w:cs="Arial"/>
          <w:sz w:val="20"/>
          <w:szCs w:val="20"/>
          <w:lang w:val="es-ES_tradnl"/>
        </w:rPr>
        <w:t xml:space="preserve">  de las “POBALINES” en el IMSS vigentes.</w:t>
      </w:r>
    </w:p>
    <w:p w:rsidR="0031544A" w:rsidRPr="00BA386D" w:rsidRDefault="0031544A" w:rsidP="00CC66CE">
      <w:pPr>
        <w:suppressAutoHyphens/>
        <w:ind w:left="426" w:right="49"/>
        <w:jc w:val="both"/>
        <w:rPr>
          <w:rFonts w:ascii="Montserrat" w:hAnsi="Montserrat" w:cs="Arial"/>
          <w:b/>
          <w:i/>
          <w:sz w:val="20"/>
          <w:szCs w:val="20"/>
          <w:lang w:val="es-ES_tradnl"/>
        </w:rPr>
      </w:pPr>
    </w:p>
    <w:p w:rsidR="00B83376" w:rsidRPr="00BA386D" w:rsidRDefault="00FF160E" w:rsidP="004D103A">
      <w:pPr>
        <w:pStyle w:val="Prrafodelista"/>
        <w:numPr>
          <w:ilvl w:val="0"/>
          <w:numId w:val="33"/>
        </w:numPr>
        <w:rPr>
          <w:rFonts w:ascii="Montserrat" w:hAnsi="Montserrat" w:cs="Arial"/>
          <w:b/>
          <w:sz w:val="20"/>
          <w:szCs w:val="20"/>
          <w:lang w:val="es-ES_tradnl"/>
        </w:rPr>
      </w:pPr>
      <w:r w:rsidRPr="00BA386D">
        <w:rPr>
          <w:rFonts w:ascii="Montserrat" w:hAnsi="Montserrat" w:cs="Arial"/>
          <w:b/>
          <w:sz w:val="20"/>
          <w:szCs w:val="20"/>
          <w:lang w:val="es-ES_tradnl"/>
        </w:rPr>
        <w:t xml:space="preserve">Deducciones </w:t>
      </w:r>
    </w:p>
    <w:p w:rsidR="00B83376" w:rsidRPr="00BA386D" w:rsidRDefault="00B83376" w:rsidP="00CC66CE">
      <w:pPr>
        <w:suppressAutoHyphens/>
        <w:ind w:right="49"/>
        <w:jc w:val="both"/>
        <w:rPr>
          <w:rFonts w:ascii="Montserrat" w:hAnsi="Montserrat" w:cs="Arial"/>
          <w:sz w:val="20"/>
          <w:szCs w:val="20"/>
          <w:lang w:val="es-ES_tradnl"/>
        </w:rPr>
      </w:pPr>
    </w:p>
    <w:p w:rsidR="001338B6" w:rsidRPr="00BA386D" w:rsidRDefault="00F45CE5" w:rsidP="001338B6">
      <w:pPr>
        <w:ind w:right="49"/>
        <w:jc w:val="both"/>
        <w:rPr>
          <w:rFonts w:ascii="Montserrat" w:hAnsi="Montserrat" w:cs="Arial"/>
          <w:color w:val="000000" w:themeColor="text1"/>
          <w:sz w:val="20"/>
          <w:szCs w:val="20"/>
          <w:lang w:val="es-ES"/>
        </w:rPr>
      </w:pPr>
      <w:r w:rsidRPr="00BA386D">
        <w:rPr>
          <w:rFonts w:ascii="Montserrat" w:hAnsi="Montserrat" w:cs="Arial"/>
          <w:sz w:val="20"/>
          <w:szCs w:val="20"/>
          <w:lang w:val="es-ES_tradnl"/>
        </w:rPr>
        <w:t>Se realizarán de conformidad con lo indicado en el documento adjun</w:t>
      </w:r>
      <w:r w:rsidR="0031544A" w:rsidRPr="00BA386D">
        <w:rPr>
          <w:rFonts w:ascii="Montserrat" w:hAnsi="Montserrat" w:cs="Arial"/>
          <w:sz w:val="20"/>
          <w:szCs w:val="20"/>
          <w:lang w:val="es-ES_tradnl"/>
        </w:rPr>
        <w:t xml:space="preserve">to a la </w:t>
      </w:r>
      <w:r w:rsidR="000612DF" w:rsidRPr="00BA386D">
        <w:rPr>
          <w:rFonts w:ascii="Montserrat" w:hAnsi="Montserrat" w:cs="Arial"/>
          <w:sz w:val="20"/>
          <w:szCs w:val="20"/>
          <w:lang w:val="es-ES_tradnl"/>
        </w:rPr>
        <w:t>Convocatoria</w:t>
      </w:r>
      <w:r w:rsidR="0031544A" w:rsidRPr="00BA386D">
        <w:rPr>
          <w:rFonts w:ascii="Montserrat" w:hAnsi="Montserrat" w:cs="Arial"/>
          <w:sz w:val="20"/>
          <w:szCs w:val="20"/>
          <w:lang w:val="es-ES_tradnl"/>
        </w:rPr>
        <w:t xml:space="preserve"> denominado</w:t>
      </w:r>
      <w:r w:rsidRPr="00BA386D">
        <w:rPr>
          <w:rFonts w:ascii="Montserrat" w:hAnsi="Montserrat" w:cs="Arial"/>
          <w:sz w:val="20"/>
          <w:szCs w:val="20"/>
          <w:lang w:val="es-ES_tradnl"/>
        </w:rPr>
        <w:t xml:space="preserve">: </w:t>
      </w:r>
      <w:r w:rsidR="003C3DF7" w:rsidRPr="00BA386D">
        <w:rPr>
          <w:rFonts w:ascii="Montserrat" w:hAnsi="Montserrat" w:cs="Arial"/>
          <w:b/>
          <w:sz w:val="20"/>
          <w:szCs w:val="20"/>
          <w:lang w:val="es-ES_tradnl"/>
        </w:rPr>
        <w:t xml:space="preserve">Anexo </w:t>
      </w:r>
      <w:r w:rsidR="00FD11FD" w:rsidRPr="00BA386D">
        <w:rPr>
          <w:rFonts w:ascii="Montserrat" w:hAnsi="Montserrat" w:cs="Arial"/>
          <w:b/>
          <w:sz w:val="20"/>
          <w:szCs w:val="20"/>
          <w:lang w:val="es-ES_tradnl"/>
        </w:rPr>
        <w:t xml:space="preserve">3 </w:t>
      </w:r>
      <w:r w:rsidR="003C3DF7" w:rsidRPr="00BA386D">
        <w:rPr>
          <w:rFonts w:ascii="Montserrat" w:hAnsi="Montserrat" w:cs="Arial"/>
          <w:b/>
          <w:sz w:val="20"/>
          <w:szCs w:val="20"/>
          <w:lang w:val="es-ES_tradnl"/>
        </w:rPr>
        <w:t>Términos y Condiciones</w:t>
      </w:r>
      <w:r w:rsidR="008577CB" w:rsidRPr="00BA386D">
        <w:rPr>
          <w:rFonts w:ascii="Montserrat" w:hAnsi="Montserrat" w:cs="Arial"/>
          <w:b/>
          <w:sz w:val="20"/>
          <w:szCs w:val="20"/>
          <w:lang w:val="es-ES_tradnl"/>
        </w:rPr>
        <w:t xml:space="preserve">, </w:t>
      </w:r>
      <w:r w:rsidR="008577CB" w:rsidRPr="00BA386D">
        <w:rPr>
          <w:rFonts w:ascii="Montserrat" w:hAnsi="Montserrat" w:cs="Arial"/>
          <w:b/>
          <w:i/>
          <w:sz w:val="20"/>
          <w:szCs w:val="20"/>
          <w:lang w:val="es-ES_tradnl"/>
        </w:rPr>
        <w:t xml:space="preserve">numeral </w:t>
      </w:r>
      <w:r w:rsidR="004306DE">
        <w:rPr>
          <w:rFonts w:ascii="Montserrat" w:hAnsi="Montserrat" w:cs="Arial"/>
          <w:b/>
          <w:i/>
          <w:sz w:val="20"/>
          <w:szCs w:val="20"/>
          <w:lang w:val="es-ES_tradnl"/>
        </w:rPr>
        <w:t>16</w:t>
      </w:r>
      <w:r w:rsidR="008577CB" w:rsidRPr="00BA386D">
        <w:rPr>
          <w:rFonts w:ascii="Montserrat" w:hAnsi="Montserrat" w:cs="Arial"/>
          <w:b/>
          <w:i/>
          <w:sz w:val="20"/>
          <w:szCs w:val="20"/>
          <w:lang w:val="es-ES_tradnl"/>
        </w:rPr>
        <w:t xml:space="preserve"> Pe</w:t>
      </w:r>
      <w:r w:rsidR="00BC7396" w:rsidRPr="00BA386D">
        <w:rPr>
          <w:rFonts w:ascii="Montserrat" w:hAnsi="Montserrat" w:cs="Arial"/>
          <w:b/>
          <w:i/>
          <w:sz w:val="20"/>
          <w:szCs w:val="20"/>
          <w:lang w:val="es-ES_tradnl"/>
        </w:rPr>
        <w:t>nas convencionales</w:t>
      </w:r>
      <w:r w:rsidR="00FF160E" w:rsidRPr="00BA386D">
        <w:rPr>
          <w:rFonts w:ascii="Montserrat" w:hAnsi="Montserrat" w:cs="Arial"/>
          <w:b/>
          <w:i/>
          <w:sz w:val="20"/>
          <w:szCs w:val="20"/>
          <w:lang w:val="es-ES_tradnl"/>
        </w:rPr>
        <w:t xml:space="preserve"> y deducciones</w:t>
      </w:r>
      <w:r w:rsidR="007D15C2" w:rsidRPr="00BA386D">
        <w:rPr>
          <w:rFonts w:ascii="Montserrat" w:hAnsi="Montserrat" w:cs="Arial"/>
          <w:i/>
          <w:sz w:val="20"/>
          <w:szCs w:val="20"/>
          <w:lang w:val="es-ES_tradnl"/>
        </w:rPr>
        <w:t>,</w:t>
      </w:r>
      <w:r w:rsidR="007D15C2" w:rsidRPr="00BA386D">
        <w:rPr>
          <w:rFonts w:ascii="Montserrat" w:hAnsi="Montserrat" w:cs="Arial"/>
          <w:color w:val="000000" w:themeColor="text1"/>
          <w:sz w:val="20"/>
          <w:szCs w:val="20"/>
          <w:lang w:val="es-ES"/>
        </w:rPr>
        <w:t xml:space="preserve"> el c</w:t>
      </w:r>
      <w:r w:rsidR="00FB512E" w:rsidRPr="00BA386D">
        <w:rPr>
          <w:rFonts w:ascii="Montserrat" w:hAnsi="Montserrat" w:cs="Arial"/>
          <w:color w:val="000000" w:themeColor="text1"/>
          <w:sz w:val="20"/>
          <w:szCs w:val="20"/>
          <w:lang w:val="es-ES"/>
        </w:rPr>
        <w:t xml:space="preserve">ual forma parte de la presente </w:t>
      </w:r>
      <w:r w:rsidR="000612DF" w:rsidRPr="00BA386D">
        <w:rPr>
          <w:rFonts w:ascii="Montserrat" w:hAnsi="Montserrat" w:cs="Arial"/>
          <w:color w:val="000000" w:themeColor="text1"/>
          <w:sz w:val="20"/>
          <w:szCs w:val="20"/>
          <w:lang w:val="es-ES"/>
        </w:rPr>
        <w:t>Convocatoria</w:t>
      </w:r>
      <w:r w:rsidR="001338B6" w:rsidRPr="00BA386D">
        <w:rPr>
          <w:rFonts w:ascii="Montserrat" w:hAnsi="Montserrat" w:cs="Arial"/>
          <w:color w:val="000000" w:themeColor="text1"/>
          <w:sz w:val="20"/>
          <w:szCs w:val="20"/>
          <w:lang w:val="es-ES"/>
        </w:rPr>
        <w:t xml:space="preserve">, </w:t>
      </w:r>
      <w:r w:rsidR="001338B6" w:rsidRPr="00BA386D">
        <w:rPr>
          <w:rFonts w:ascii="Montserrat" w:hAnsi="Montserrat" w:cs="Arial"/>
          <w:sz w:val="20"/>
          <w:szCs w:val="20"/>
          <w:lang w:val="es-ES_tradnl"/>
        </w:rPr>
        <w:t xml:space="preserve">de conformidad con lo establecido en el artículo </w:t>
      </w:r>
      <w:r w:rsidR="001338B6" w:rsidRPr="00BA386D">
        <w:rPr>
          <w:rFonts w:ascii="Montserrat" w:hAnsi="Montserrat" w:cs="Arial"/>
          <w:b/>
          <w:sz w:val="20"/>
          <w:szCs w:val="20"/>
          <w:lang w:val="es-ES_tradnl"/>
        </w:rPr>
        <w:t>53 Bis</w:t>
      </w:r>
      <w:r w:rsidR="001338B6" w:rsidRPr="00BA386D">
        <w:rPr>
          <w:rFonts w:ascii="Montserrat" w:hAnsi="Montserrat" w:cs="Arial"/>
          <w:sz w:val="20"/>
          <w:szCs w:val="20"/>
          <w:lang w:val="es-ES_tradnl"/>
        </w:rPr>
        <w:t xml:space="preserve"> de la LAASSP, y numerales </w:t>
      </w:r>
      <w:r w:rsidR="001338B6" w:rsidRPr="00BA386D">
        <w:rPr>
          <w:rFonts w:ascii="Montserrat" w:hAnsi="Montserrat" w:cs="Arial"/>
          <w:b/>
          <w:sz w:val="20"/>
          <w:szCs w:val="20"/>
          <w:lang w:val="es-ES_tradnl"/>
        </w:rPr>
        <w:t>5.5.8</w:t>
      </w:r>
      <w:r w:rsidR="001338B6" w:rsidRPr="00BA386D">
        <w:rPr>
          <w:rFonts w:ascii="Montserrat" w:hAnsi="Montserrat" w:cs="Arial"/>
          <w:sz w:val="20"/>
          <w:szCs w:val="20"/>
          <w:lang w:val="es-ES_tradnl"/>
        </w:rPr>
        <w:t xml:space="preserve"> y </w:t>
      </w:r>
      <w:r w:rsidR="001338B6" w:rsidRPr="00BA386D">
        <w:rPr>
          <w:rFonts w:ascii="Montserrat" w:hAnsi="Montserrat" w:cs="Arial"/>
          <w:b/>
          <w:sz w:val="20"/>
          <w:szCs w:val="20"/>
          <w:lang w:val="es-ES_tradnl"/>
        </w:rPr>
        <w:t>5.5.8.1</w:t>
      </w:r>
      <w:r w:rsidR="001338B6" w:rsidRPr="00BA386D">
        <w:rPr>
          <w:rFonts w:ascii="Montserrat" w:hAnsi="Montserrat" w:cs="Arial"/>
          <w:sz w:val="20"/>
          <w:szCs w:val="20"/>
          <w:lang w:val="es-ES_tradnl"/>
        </w:rPr>
        <w:t xml:space="preserve">  de las “POBALINES” en el IMSS vigentes.</w:t>
      </w:r>
    </w:p>
    <w:p w:rsidR="00CC7CFE" w:rsidRPr="00BA386D" w:rsidRDefault="00CC7CFE" w:rsidP="00CC7CFE">
      <w:pPr>
        <w:tabs>
          <w:tab w:val="left" w:pos="1958"/>
        </w:tabs>
        <w:suppressAutoHyphens/>
        <w:ind w:left="426" w:right="49"/>
        <w:jc w:val="both"/>
        <w:rPr>
          <w:rFonts w:ascii="Montserrat" w:hAnsi="Montserrat" w:cs="Arial"/>
          <w:color w:val="000000" w:themeColor="text1"/>
          <w:sz w:val="20"/>
          <w:szCs w:val="20"/>
          <w:lang w:val="es-ES"/>
        </w:rPr>
      </w:pPr>
    </w:p>
    <w:p w:rsidR="00370B7C" w:rsidRPr="00BA386D" w:rsidRDefault="00370B7C" w:rsidP="00370B7C">
      <w:pPr>
        <w:suppressAutoHyphens/>
        <w:ind w:left="426" w:right="49"/>
        <w:jc w:val="both"/>
        <w:rPr>
          <w:rFonts w:ascii="Montserrat" w:hAnsi="Montserrat" w:cs="Arial"/>
          <w:sz w:val="20"/>
          <w:szCs w:val="20"/>
          <w:lang w:val="es-ES_tradnl"/>
        </w:rPr>
      </w:pPr>
    </w:p>
    <w:p w:rsidR="00D12833" w:rsidRPr="00BA386D" w:rsidRDefault="001C069F" w:rsidP="004D103A">
      <w:pPr>
        <w:pStyle w:val="Ttulo1"/>
        <w:numPr>
          <w:ilvl w:val="0"/>
          <w:numId w:val="21"/>
        </w:numPr>
        <w:spacing w:before="0" w:after="0"/>
        <w:ind w:right="49"/>
        <w:rPr>
          <w:rFonts w:ascii="Montserrat" w:hAnsi="Montserrat" w:cs="Arial"/>
          <w:sz w:val="20"/>
          <w:szCs w:val="20"/>
          <w:lang w:val="es-ES_tradnl"/>
        </w:rPr>
      </w:pPr>
      <w:bookmarkStart w:id="63" w:name="_Toc367205763"/>
      <w:bookmarkStart w:id="64" w:name="_Toc92919145"/>
      <w:bookmarkEnd w:id="50"/>
      <w:r w:rsidRPr="00BA386D">
        <w:rPr>
          <w:rFonts w:ascii="Montserrat" w:hAnsi="Montserrat" w:cs="Arial"/>
          <w:sz w:val="20"/>
          <w:szCs w:val="20"/>
          <w:lang w:val="es-ES_tradnl"/>
        </w:rPr>
        <w:t>FORMA Y TÉRMINOS QUE REGIRÁN LOS DIVERSOS ACTOS DE LA LICITACIÓN.</w:t>
      </w:r>
      <w:bookmarkEnd w:id="63"/>
      <w:bookmarkEnd w:id="64"/>
    </w:p>
    <w:p w:rsidR="004204F6" w:rsidRPr="00BA386D" w:rsidRDefault="004204F6" w:rsidP="004204F6">
      <w:pPr>
        <w:rPr>
          <w:rFonts w:ascii="Montserrat" w:hAnsi="Montserrat"/>
          <w:sz w:val="20"/>
          <w:szCs w:val="20"/>
          <w:lang w:val="es-ES_tradnl" w:eastAsia="ar-SA"/>
        </w:rPr>
      </w:pPr>
    </w:p>
    <w:p w:rsidR="00F77FED" w:rsidRPr="00BA386D" w:rsidRDefault="00F77FED" w:rsidP="00F77FED">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5" w:name="_Toc21612330"/>
      <w:bookmarkStart w:id="66" w:name="_Toc21719265"/>
      <w:bookmarkStart w:id="67" w:name="_Toc74838387"/>
      <w:bookmarkStart w:id="68" w:name="_Toc92919146"/>
      <w:r w:rsidRPr="00BA386D">
        <w:rPr>
          <w:rFonts w:ascii="Montserrat" w:hAnsi="Montserrat" w:cs="Arial"/>
          <w:i w:val="0"/>
          <w:sz w:val="20"/>
          <w:lang w:val="es-ES_tradnl"/>
        </w:rPr>
        <w:t>Reducción de Plazos.</w:t>
      </w:r>
      <w:bookmarkEnd w:id="65"/>
      <w:bookmarkEnd w:id="66"/>
      <w:bookmarkEnd w:id="67"/>
      <w:bookmarkEnd w:id="68"/>
      <w:r w:rsidRPr="00BA386D">
        <w:rPr>
          <w:rFonts w:ascii="Montserrat" w:hAnsi="Montserrat" w:cs="Arial"/>
          <w:i w:val="0"/>
          <w:sz w:val="20"/>
          <w:lang w:val="es-ES_tradnl"/>
        </w:rPr>
        <w:t xml:space="preserve"> </w:t>
      </w:r>
    </w:p>
    <w:p w:rsidR="00F77FED" w:rsidRPr="00BA386D" w:rsidRDefault="00F77FED" w:rsidP="00F77FED">
      <w:pPr>
        <w:jc w:val="both"/>
        <w:rPr>
          <w:rFonts w:ascii="Montserrat" w:eastAsia="Times New Roman" w:hAnsi="Montserrat" w:cs="Arial"/>
          <w:sz w:val="20"/>
          <w:szCs w:val="20"/>
          <w:lang w:val="es-ES_tradnl" w:eastAsia="ar-SA"/>
        </w:rPr>
      </w:pPr>
    </w:p>
    <w:p w:rsidR="00F77FED" w:rsidRPr="00BA386D" w:rsidRDefault="00F77FED" w:rsidP="00F77FED">
      <w:pPr>
        <w:jc w:val="both"/>
        <w:rPr>
          <w:rFonts w:ascii="Montserrat" w:hAnsi="Montserrat" w:cs="Arial"/>
          <w:i/>
          <w:sz w:val="20"/>
          <w:szCs w:val="20"/>
        </w:rPr>
      </w:pPr>
      <w:r w:rsidRPr="00BA386D">
        <w:rPr>
          <w:rFonts w:ascii="Montserrat" w:hAnsi="Montserrat" w:cs="Arial"/>
          <w:sz w:val="20"/>
          <w:szCs w:val="20"/>
          <w:lang w:val="es-ES_tradnl"/>
        </w:rPr>
        <w:t>En el presente procedimiento de contratación aplica la reducción de plazos prevista en el artículo 32 de la LAASSP y 43 de su Reglamento.</w:t>
      </w:r>
    </w:p>
    <w:p w:rsidR="00F77FED" w:rsidRPr="00BA386D" w:rsidRDefault="00F77FED" w:rsidP="004204F6">
      <w:pPr>
        <w:rPr>
          <w:rFonts w:ascii="Montserrat" w:hAnsi="Montserrat"/>
          <w:sz w:val="20"/>
          <w:szCs w:val="20"/>
          <w:lang w:eastAsia="ar-SA"/>
        </w:rPr>
      </w:pPr>
    </w:p>
    <w:p w:rsidR="003637B4" w:rsidRPr="00BA386D" w:rsidRDefault="00EA48AB"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9" w:name="_Toc367205764"/>
      <w:bookmarkStart w:id="70" w:name="_Toc92919147"/>
      <w:r w:rsidRPr="00BA386D">
        <w:rPr>
          <w:rFonts w:ascii="Montserrat" w:hAnsi="Montserrat" w:cs="Arial"/>
          <w:i w:val="0"/>
          <w:sz w:val="20"/>
          <w:lang w:val="es-ES_tradnl"/>
        </w:rPr>
        <w:t xml:space="preserve">Fecha, </w:t>
      </w:r>
      <w:r w:rsidR="001E7ECA" w:rsidRPr="00BA386D">
        <w:rPr>
          <w:rFonts w:ascii="Montserrat" w:hAnsi="Montserrat" w:cs="Arial"/>
          <w:i w:val="0"/>
          <w:sz w:val="20"/>
          <w:lang w:val="es-ES_tradnl"/>
        </w:rPr>
        <w:t xml:space="preserve">hora y </w:t>
      </w:r>
      <w:r w:rsidR="006D0BB0" w:rsidRPr="00BA386D">
        <w:rPr>
          <w:rFonts w:ascii="Montserrat" w:hAnsi="Montserrat" w:cs="Arial"/>
          <w:i w:val="0"/>
          <w:sz w:val="20"/>
          <w:lang w:val="es-ES_tradnl"/>
        </w:rPr>
        <w:t xml:space="preserve">lugar </w:t>
      </w:r>
      <w:r w:rsidR="001E7ECA" w:rsidRPr="00BA386D">
        <w:rPr>
          <w:rFonts w:ascii="Montserrat" w:hAnsi="Montserrat" w:cs="Arial"/>
          <w:i w:val="0"/>
          <w:sz w:val="20"/>
          <w:lang w:val="es-ES_tradnl"/>
        </w:rPr>
        <w:t>para los actos de la licitación</w:t>
      </w:r>
      <w:r w:rsidR="00B22351" w:rsidRPr="00BA386D">
        <w:rPr>
          <w:rFonts w:ascii="Montserrat" w:hAnsi="Montserrat" w:cs="Arial"/>
          <w:i w:val="0"/>
          <w:sz w:val="20"/>
          <w:lang w:val="es-ES_tradnl"/>
        </w:rPr>
        <w:t>.</w:t>
      </w:r>
      <w:bookmarkEnd w:id="69"/>
      <w:bookmarkEnd w:id="70"/>
    </w:p>
    <w:p w:rsidR="001A7C14" w:rsidRPr="00BA386D" w:rsidRDefault="001A7C14" w:rsidP="00CC66CE">
      <w:pPr>
        <w:ind w:right="49"/>
        <w:rPr>
          <w:rFonts w:ascii="Montserrat" w:hAnsi="Montserrat"/>
          <w:sz w:val="20"/>
          <w:szCs w:val="20"/>
          <w:lang w:val="es-ES_tradnl" w:eastAsia="ar-SA"/>
        </w:rPr>
      </w:pPr>
    </w:p>
    <w:p w:rsidR="00D95DB9" w:rsidRPr="00BA386D" w:rsidRDefault="00D95DB9" w:rsidP="00CC66CE">
      <w:pPr>
        <w:ind w:right="49"/>
        <w:rPr>
          <w:rFonts w:ascii="Montserrat" w:hAnsi="Montserrat"/>
          <w:sz w:val="20"/>
          <w:szCs w:val="20"/>
          <w:lang w:val="es-ES_tradnl" w:eastAsia="ar-SA"/>
        </w:rPr>
      </w:pPr>
    </w:p>
    <w:tbl>
      <w:tblPr>
        <w:tblW w:w="49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0"/>
        <w:gridCol w:w="1796"/>
        <w:gridCol w:w="1175"/>
        <w:gridCol w:w="3374"/>
      </w:tblGrid>
      <w:tr w:rsidR="00AC3B11" w:rsidRPr="00BA386D" w:rsidTr="003637B4">
        <w:trPr>
          <w:tblHeader/>
          <w:jc w:val="center"/>
        </w:trPr>
        <w:tc>
          <w:tcPr>
            <w:tcW w:w="1453" w:type="pct"/>
            <w:shd w:val="clear" w:color="auto" w:fill="auto"/>
          </w:tcPr>
          <w:p w:rsidR="00AC3B11" w:rsidRPr="00BA386D" w:rsidRDefault="0072563E" w:rsidP="00CC66CE">
            <w:pPr>
              <w:suppressAutoHyphens/>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EVENTO</w:t>
            </w:r>
            <w:r w:rsidR="00AC3B11" w:rsidRPr="00BA386D">
              <w:rPr>
                <w:rFonts w:ascii="Montserrat" w:eastAsia="Times New Roman" w:hAnsi="Montserrat" w:cs="Arial"/>
                <w:b/>
                <w:noProof w:val="0"/>
                <w:sz w:val="18"/>
                <w:szCs w:val="18"/>
                <w:lang w:val="es-ES" w:eastAsia="ar-SA"/>
              </w:rPr>
              <w:t>S</w:t>
            </w:r>
          </w:p>
        </w:tc>
        <w:tc>
          <w:tcPr>
            <w:tcW w:w="1004" w:type="pct"/>
            <w:shd w:val="clear" w:color="auto" w:fill="auto"/>
          </w:tcPr>
          <w:p w:rsidR="00AC3B11" w:rsidRPr="00BA386D" w:rsidRDefault="0072563E" w:rsidP="00CC66CE">
            <w:pPr>
              <w:suppressAutoHyphens/>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FECH</w:t>
            </w:r>
            <w:r w:rsidR="00AC3B11" w:rsidRPr="00BA386D">
              <w:rPr>
                <w:rFonts w:ascii="Montserrat" w:eastAsia="Times New Roman" w:hAnsi="Montserrat" w:cs="Arial"/>
                <w:b/>
                <w:noProof w:val="0"/>
                <w:sz w:val="18"/>
                <w:szCs w:val="18"/>
                <w:lang w:val="es-ES" w:eastAsia="ar-SA"/>
              </w:rPr>
              <w:t>A</w:t>
            </w:r>
          </w:p>
        </w:tc>
        <w:tc>
          <w:tcPr>
            <w:tcW w:w="657" w:type="pct"/>
            <w:shd w:val="clear" w:color="auto" w:fill="auto"/>
          </w:tcPr>
          <w:p w:rsidR="00AC3B11" w:rsidRPr="00BA386D" w:rsidRDefault="0072563E" w:rsidP="00CC66CE">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HOR</w:t>
            </w:r>
            <w:r w:rsidR="00AC3B11" w:rsidRPr="00BA386D">
              <w:rPr>
                <w:rFonts w:ascii="Montserrat" w:eastAsia="Times New Roman" w:hAnsi="Montserrat" w:cs="Arial"/>
                <w:b/>
                <w:noProof w:val="0"/>
                <w:sz w:val="18"/>
                <w:szCs w:val="18"/>
                <w:lang w:val="es-ES" w:eastAsia="ar-SA"/>
              </w:rPr>
              <w:t>A</w:t>
            </w:r>
          </w:p>
        </w:tc>
        <w:tc>
          <w:tcPr>
            <w:tcW w:w="1886" w:type="pct"/>
            <w:shd w:val="clear" w:color="auto" w:fill="auto"/>
          </w:tcPr>
          <w:p w:rsidR="00AC3B11" w:rsidRPr="00BA386D" w:rsidRDefault="004204F6" w:rsidP="00CC66CE">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MEDIO DE PARTCIPACIÓN</w:t>
            </w:r>
          </w:p>
        </w:tc>
      </w:tr>
      <w:tr w:rsidR="007404C8" w:rsidRPr="00BA386D" w:rsidTr="003637B4">
        <w:trPr>
          <w:trHeight w:val="351"/>
          <w:jc w:val="center"/>
        </w:trPr>
        <w:tc>
          <w:tcPr>
            <w:tcW w:w="1453" w:type="pct"/>
          </w:tcPr>
          <w:p w:rsidR="003637B4" w:rsidRPr="00BA386D" w:rsidRDefault="003637B4" w:rsidP="003637B4">
            <w:pPr>
              <w:suppressAutoHyphens/>
              <w:ind w:right="49"/>
              <w:jc w:val="center"/>
              <w:rPr>
                <w:rFonts w:ascii="Montserrat" w:eastAsia="Times New Roman" w:hAnsi="Montserrat" w:cs="Arial"/>
                <w:noProof w:val="0"/>
                <w:sz w:val="18"/>
                <w:szCs w:val="18"/>
                <w:lang w:val="es-ES" w:eastAsia="ar-SA"/>
              </w:rPr>
            </w:pPr>
          </w:p>
          <w:p w:rsidR="007404C8" w:rsidRPr="00BA386D" w:rsidRDefault="007404C8" w:rsidP="003637B4">
            <w:pPr>
              <w:suppressAutoHyphens/>
              <w:ind w:right="49"/>
              <w:jc w:val="center"/>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 xml:space="preserve">Junta de Aclaraciones a la </w:t>
            </w:r>
            <w:r w:rsidR="000612DF" w:rsidRPr="00BA386D">
              <w:rPr>
                <w:rFonts w:ascii="Montserrat" w:eastAsia="Times New Roman" w:hAnsi="Montserrat" w:cs="Arial"/>
                <w:noProof w:val="0"/>
                <w:sz w:val="18"/>
                <w:szCs w:val="18"/>
                <w:lang w:val="es-ES" w:eastAsia="ar-SA"/>
              </w:rPr>
              <w:t>Convocatoria</w:t>
            </w:r>
            <w:r w:rsidR="003637B4" w:rsidRPr="00BA386D">
              <w:rPr>
                <w:rFonts w:ascii="Montserrat" w:eastAsia="Times New Roman" w:hAnsi="Montserrat" w:cs="Arial"/>
                <w:noProof w:val="0"/>
                <w:sz w:val="18"/>
                <w:szCs w:val="18"/>
                <w:lang w:val="es-ES" w:eastAsia="ar-SA"/>
              </w:rPr>
              <w:t xml:space="preserve"> a la Licitación Pública</w:t>
            </w:r>
          </w:p>
          <w:p w:rsidR="003637B4" w:rsidRPr="00BA386D" w:rsidRDefault="003637B4" w:rsidP="003637B4">
            <w:pPr>
              <w:suppressAutoHyphens/>
              <w:ind w:right="49"/>
              <w:jc w:val="center"/>
              <w:rPr>
                <w:rFonts w:ascii="Montserrat" w:eastAsia="Times New Roman" w:hAnsi="Montserrat" w:cs="Arial"/>
                <w:noProof w:val="0"/>
                <w:sz w:val="18"/>
                <w:szCs w:val="18"/>
                <w:lang w:val="es-ES" w:eastAsia="ar-SA"/>
              </w:rPr>
            </w:pPr>
          </w:p>
        </w:tc>
        <w:tc>
          <w:tcPr>
            <w:tcW w:w="1004" w:type="pct"/>
            <w:vAlign w:val="center"/>
          </w:tcPr>
          <w:p w:rsidR="007404C8" w:rsidRPr="00BA386D" w:rsidRDefault="00A00455" w:rsidP="000B0564">
            <w:pPr>
              <w:suppressAutoHyphens/>
              <w:ind w:right="49"/>
              <w:jc w:val="center"/>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18</w:t>
            </w:r>
            <w:r w:rsidR="00167B9E" w:rsidRPr="00BA386D">
              <w:rPr>
                <w:rFonts w:ascii="Montserrat" w:eastAsia="Times New Roman" w:hAnsi="Montserrat" w:cs="Arial"/>
                <w:noProof w:val="0"/>
                <w:sz w:val="18"/>
                <w:szCs w:val="18"/>
                <w:lang w:val="es-ES" w:eastAsia="ar-SA"/>
              </w:rPr>
              <w:t xml:space="preserve"> de </w:t>
            </w:r>
            <w:r w:rsidRPr="00BA386D">
              <w:rPr>
                <w:rFonts w:ascii="Montserrat" w:eastAsia="Times New Roman" w:hAnsi="Montserrat" w:cs="Arial"/>
                <w:noProof w:val="0"/>
                <w:sz w:val="18"/>
                <w:szCs w:val="18"/>
                <w:lang w:val="es-ES" w:eastAsia="ar-SA"/>
              </w:rPr>
              <w:t>enero</w:t>
            </w:r>
            <w:r w:rsidR="00167B9E" w:rsidRPr="00BA386D">
              <w:rPr>
                <w:rFonts w:ascii="Montserrat" w:eastAsia="Times New Roman" w:hAnsi="Montserrat" w:cs="Arial"/>
                <w:noProof w:val="0"/>
                <w:sz w:val="18"/>
                <w:szCs w:val="18"/>
                <w:lang w:val="es-ES" w:eastAsia="ar-SA"/>
              </w:rPr>
              <w:t xml:space="preserve"> </w:t>
            </w:r>
            <w:r w:rsidR="00BB556D" w:rsidRPr="00BA386D">
              <w:rPr>
                <w:rFonts w:ascii="Montserrat" w:eastAsia="Times New Roman" w:hAnsi="Montserrat" w:cs="Arial"/>
                <w:noProof w:val="0"/>
                <w:sz w:val="18"/>
                <w:szCs w:val="18"/>
                <w:lang w:val="es-ES" w:eastAsia="ar-SA"/>
              </w:rPr>
              <w:t>de 202</w:t>
            </w:r>
            <w:r w:rsidRPr="00BA386D">
              <w:rPr>
                <w:rFonts w:ascii="Montserrat" w:eastAsia="Times New Roman" w:hAnsi="Montserrat" w:cs="Arial"/>
                <w:noProof w:val="0"/>
                <w:sz w:val="18"/>
                <w:szCs w:val="18"/>
                <w:lang w:val="es-ES" w:eastAsia="ar-SA"/>
              </w:rPr>
              <w:t>2</w:t>
            </w:r>
          </w:p>
        </w:tc>
        <w:tc>
          <w:tcPr>
            <w:tcW w:w="657" w:type="pct"/>
            <w:vAlign w:val="center"/>
          </w:tcPr>
          <w:p w:rsidR="007404C8" w:rsidRPr="00BA386D" w:rsidRDefault="0020315A" w:rsidP="003637B4">
            <w:pPr>
              <w:ind w:right="49"/>
              <w:jc w:val="center"/>
              <w:rPr>
                <w:rFonts w:ascii="Montserrat" w:hAnsi="Montserrat" w:cs="Arial"/>
                <w:noProof w:val="0"/>
                <w:sz w:val="18"/>
                <w:szCs w:val="18"/>
              </w:rPr>
            </w:pPr>
            <w:r w:rsidRPr="00BA386D">
              <w:rPr>
                <w:rFonts w:ascii="Montserrat" w:hAnsi="Montserrat" w:cs="Arial"/>
                <w:noProof w:val="0"/>
                <w:sz w:val="18"/>
                <w:szCs w:val="18"/>
              </w:rPr>
              <w:t>1</w:t>
            </w:r>
            <w:r w:rsidR="00A00455" w:rsidRPr="00BA386D">
              <w:rPr>
                <w:rFonts w:ascii="Montserrat" w:hAnsi="Montserrat" w:cs="Arial"/>
                <w:noProof w:val="0"/>
                <w:sz w:val="18"/>
                <w:szCs w:val="18"/>
              </w:rPr>
              <w:t>1</w:t>
            </w:r>
            <w:r w:rsidR="002A4F8B" w:rsidRPr="00BA386D">
              <w:rPr>
                <w:rFonts w:ascii="Montserrat" w:hAnsi="Montserrat" w:cs="Arial"/>
                <w:noProof w:val="0"/>
                <w:sz w:val="18"/>
                <w:szCs w:val="18"/>
              </w:rPr>
              <w:t>:00 hrs</w:t>
            </w:r>
            <w:r w:rsidR="00BA386D">
              <w:rPr>
                <w:rFonts w:ascii="Montserrat" w:hAnsi="Montserrat" w:cs="Arial"/>
                <w:noProof w:val="0"/>
                <w:sz w:val="18"/>
                <w:szCs w:val="18"/>
              </w:rPr>
              <w:t>.</w:t>
            </w:r>
          </w:p>
        </w:tc>
        <w:tc>
          <w:tcPr>
            <w:tcW w:w="1886" w:type="pct"/>
            <w:vMerge w:val="restart"/>
            <w:vAlign w:val="center"/>
          </w:tcPr>
          <w:p w:rsidR="003637B4" w:rsidRPr="00BA386D" w:rsidRDefault="003637B4" w:rsidP="00CC66CE">
            <w:pPr>
              <w:pStyle w:val="Encabezado"/>
              <w:ind w:right="49"/>
              <w:jc w:val="both"/>
              <w:rPr>
                <w:rFonts w:ascii="Montserrat" w:hAnsi="Montserrat" w:cs="Arial"/>
                <w:sz w:val="18"/>
                <w:szCs w:val="18"/>
              </w:rPr>
            </w:pPr>
          </w:p>
          <w:p w:rsidR="007404C8" w:rsidRPr="00BA386D" w:rsidRDefault="007404C8" w:rsidP="00CC66CE">
            <w:pPr>
              <w:pStyle w:val="Encabezado"/>
              <w:ind w:right="49"/>
              <w:jc w:val="both"/>
              <w:rPr>
                <w:rFonts w:ascii="Montserrat" w:hAnsi="Montserrat" w:cs="Arial"/>
                <w:sz w:val="18"/>
                <w:szCs w:val="18"/>
              </w:rPr>
            </w:pPr>
            <w:r w:rsidRPr="00BA386D">
              <w:rPr>
                <w:rFonts w:ascii="Montserrat" w:hAnsi="Montserrat" w:cs="Arial"/>
                <w:sz w:val="18"/>
                <w:szCs w:val="18"/>
              </w:rPr>
              <w:t xml:space="preserve">El acto se realizará de conformidad con lo establecido en el artículo 26 Bis, fracción II de la LAASSP, a través del </w:t>
            </w:r>
            <w:r w:rsidR="003637B4" w:rsidRPr="00BA386D">
              <w:rPr>
                <w:rFonts w:ascii="Montserrat" w:hAnsi="Montserrat" w:cs="Arial"/>
                <w:sz w:val="18"/>
                <w:szCs w:val="18"/>
              </w:rPr>
              <w:t>Sistema Electrónico de Información Pública Gubernamental denominado CompraNet.</w:t>
            </w:r>
          </w:p>
          <w:p w:rsidR="003637B4" w:rsidRPr="00BA386D" w:rsidRDefault="003637B4" w:rsidP="00CC66CE">
            <w:pPr>
              <w:pStyle w:val="Encabezado"/>
              <w:ind w:right="49"/>
              <w:jc w:val="both"/>
              <w:rPr>
                <w:rFonts w:ascii="Montserrat" w:hAnsi="Montserrat" w:cs="Arial"/>
                <w:sz w:val="18"/>
                <w:szCs w:val="18"/>
              </w:rPr>
            </w:pPr>
          </w:p>
          <w:p w:rsidR="003637B4" w:rsidRPr="00BA386D" w:rsidRDefault="007404C8" w:rsidP="003637B4">
            <w:pPr>
              <w:pStyle w:val="Encabezado"/>
              <w:ind w:right="49"/>
              <w:jc w:val="both"/>
              <w:rPr>
                <w:rFonts w:ascii="Montserrat" w:hAnsi="Montserrat" w:cs="Arial"/>
                <w:sz w:val="18"/>
                <w:szCs w:val="18"/>
              </w:rPr>
            </w:pPr>
            <w:r w:rsidRPr="00BA386D">
              <w:rPr>
                <w:rFonts w:ascii="Montserrat" w:hAnsi="Montserrat" w:cs="Arial"/>
                <w:sz w:val="18"/>
                <w:szCs w:val="18"/>
              </w:rPr>
              <w:t xml:space="preserve">Al tratarse de una licitación electrónica, los licitantes únicamente podrán participar en los actos a través de ese medio. </w:t>
            </w:r>
          </w:p>
          <w:p w:rsidR="003637B4" w:rsidRPr="00BA386D" w:rsidRDefault="003637B4" w:rsidP="003637B4">
            <w:pPr>
              <w:pStyle w:val="Encabezado"/>
              <w:ind w:right="49"/>
              <w:jc w:val="both"/>
              <w:rPr>
                <w:rFonts w:ascii="Montserrat" w:hAnsi="Montserrat" w:cs="Arial"/>
                <w:sz w:val="18"/>
                <w:szCs w:val="18"/>
              </w:rPr>
            </w:pPr>
          </w:p>
        </w:tc>
      </w:tr>
      <w:tr w:rsidR="007404C8" w:rsidRPr="00BA386D" w:rsidTr="00D22BEB">
        <w:trPr>
          <w:trHeight w:val="1045"/>
          <w:jc w:val="center"/>
        </w:trPr>
        <w:tc>
          <w:tcPr>
            <w:tcW w:w="1453" w:type="pct"/>
            <w:vAlign w:val="center"/>
          </w:tcPr>
          <w:p w:rsidR="0049613D" w:rsidRPr="00BA386D" w:rsidRDefault="007404C8" w:rsidP="00D22BEB">
            <w:pPr>
              <w:suppressAutoHyphens/>
              <w:ind w:right="49"/>
              <w:jc w:val="center"/>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Acto de Presentac</w:t>
            </w:r>
            <w:r w:rsidR="003637B4" w:rsidRPr="00BA386D">
              <w:rPr>
                <w:rFonts w:ascii="Montserrat" w:eastAsia="Times New Roman" w:hAnsi="Montserrat" w:cs="Arial"/>
                <w:noProof w:val="0"/>
                <w:sz w:val="18"/>
                <w:szCs w:val="18"/>
                <w:lang w:val="es-ES" w:eastAsia="ar-SA"/>
              </w:rPr>
              <w:t>ión y Apertura de Proposiciones</w:t>
            </w:r>
          </w:p>
        </w:tc>
        <w:tc>
          <w:tcPr>
            <w:tcW w:w="1004" w:type="pct"/>
            <w:vAlign w:val="center"/>
          </w:tcPr>
          <w:p w:rsidR="007404C8" w:rsidRPr="00BA386D" w:rsidRDefault="00A00455" w:rsidP="000B0564">
            <w:pPr>
              <w:suppressAutoHyphens/>
              <w:ind w:right="49"/>
              <w:jc w:val="center"/>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26</w:t>
            </w:r>
            <w:r w:rsidR="00167B9E" w:rsidRPr="00BA386D">
              <w:rPr>
                <w:rFonts w:ascii="Montserrat" w:eastAsia="Times New Roman" w:hAnsi="Montserrat" w:cs="Arial"/>
                <w:noProof w:val="0"/>
                <w:sz w:val="18"/>
                <w:szCs w:val="18"/>
                <w:lang w:val="es-ES" w:eastAsia="ar-SA"/>
              </w:rPr>
              <w:t xml:space="preserve"> de </w:t>
            </w:r>
            <w:r w:rsidRPr="00BA386D">
              <w:rPr>
                <w:rFonts w:ascii="Montserrat" w:eastAsia="Times New Roman" w:hAnsi="Montserrat" w:cs="Arial"/>
                <w:noProof w:val="0"/>
                <w:sz w:val="18"/>
                <w:szCs w:val="18"/>
                <w:lang w:val="es-ES" w:eastAsia="ar-SA"/>
              </w:rPr>
              <w:t>enero</w:t>
            </w:r>
            <w:r w:rsidR="00167B9E" w:rsidRPr="00BA386D">
              <w:rPr>
                <w:rFonts w:ascii="Montserrat" w:eastAsia="Times New Roman" w:hAnsi="Montserrat" w:cs="Arial"/>
                <w:noProof w:val="0"/>
                <w:sz w:val="18"/>
                <w:szCs w:val="18"/>
                <w:lang w:val="es-ES" w:eastAsia="ar-SA"/>
              </w:rPr>
              <w:t xml:space="preserve"> de</w:t>
            </w:r>
            <w:r w:rsidR="00BB556D" w:rsidRPr="00BA386D">
              <w:rPr>
                <w:rFonts w:ascii="Montserrat" w:eastAsia="Times New Roman" w:hAnsi="Montserrat" w:cs="Arial"/>
                <w:noProof w:val="0"/>
                <w:sz w:val="18"/>
                <w:szCs w:val="18"/>
                <w:lang w:val="es-ES" w:eastAsia="ar-SA"/>
              </w:rPr>
              <w:t xml:space="preserve"> 202</w:t>
            </w:r>
            <w:r w:rsidRPr="00BA386D">
              <w:rPr>
                <w:rFonts w:ascii="Montserrat" w:eastAsia="Times New Roman" w:hAnsi="Montserrat" w:cs="Arial"/>
                <w:noProof w:val="0"/>
                <w:sz w:val="18"/>
                <w:szCs w:val="18"/>
                <w:lang w:val="es-ES" w:eastAsia="ar-SA"/>
              </w:rPr>
              <w:t>2</w:t>
            </w:r>
          </w:p>
        </w:tc>
        <w:tc>
          <w:tcPr>
            <w:tcW w:w="657" w:type="pct"/>
            <w:vAlign w:val="center"/>
          </w:tcPr>
          <w:p w:rsidR="007404C8" w:rsidRPr="00BA386D" w:rsidRDefault="000B0564" w:rsidP="008D01F1">
            <w:pPr>
              <w:jc w:val="center"/>
              <w:rPr>
                <w:rFonts w:ascii="Montserrat" w:hAnsi="Montserrat"/>
                <w:sz w:val="18"/>
                <w:szCs w:val="18"/>
              </w:rPr>
            </w:pPr>
            <w:r w:rsidRPr="00BA386D">
              <w:rPr>
                <w:rFonts w:ascii="Montserrat" w:hAnsi="Montserrat"/>
                <w:sz w:val="18"/>
                <w:szCs w:val="18"/>
              </w:rPr>
              <w:t>11</w:t>
            </w:r>
            <w:r w:rsidR="0058188B" w:rsidRPr="00BA386D">
              <w:rPr>
                <w:rFonts w:ascii="Montserrat" w:hAnsi="Montserrat"/>
                <w:sz w:val="18"/>
                <w:szCs w:val="18"/>
              </w:rPr>
              <w:t>:00 hrs</w:t>
            </w:r>
            <w:r w:rsidR="00BA386D">
              <w:rPr>
                <w:rFonts w:ascii="Montserrat" w:hAnsi="Montserrat"/>
                <w:sz w:val="18"/>
                <w:szCs w:val="18"/>
              </w:rPr>
              <w:t>.</w:t>
            </w:r>
          </w:p>
        </w:tc>
        <w:tc>
          <w:tcPr>
            <w:tcW w:w="1886" w:type="pct"/>
            <w:vMerge/>
            <w:vAlign w:val="center"/>
          </w:tcPr>
          <w:p w:rsidR="007404C8" w:rsidRPr="00BA386D" w:rsidRDefault="007404C8" w:rsidP="00CC66CE">
            <w:pPr>
              <w:tabs>
                <w:tab w:val="center" w:pos="4419"/>
                <w:tab w:val="right" w:pos="8838"/>
              </w:tabs>
              <w:suppressAutoHyphens/>
              <w:ind w:right="49"/>
              <w:jc w:val="both"/>
              <w:rPr>
                <w:rFonts w:ascii="Montserrat" w:eastAsia="Times New Roman" w:hAnsi="Montserrat" w:cs="Arial"/>
                <w:noProof w:val="0"/>
                <w:sz w:val="18"/>
                <w:szCs w:val="18"/>
                <w:lang w:val="es-ES_tradnl" w:eastAsia="ar-SA"/>
              </w:rPr>
            </w:pPr>
          </w:p>
        </w:tc>
      </w:tr>
      <w:tr w:rsidR="007404C8" w:rsidRPr="00BA386D" w:rsidTr="003637B4">
        <w:trPr>
          <w:trHeight w:val="738"/>
          <w:jc w:val="center"/>
        </w:trPr>
        <w:tc>
          <w:tcPr>
            <w:tcW w:w="1453" w:type="pct"/>
            <w:vAlign w:val="center"/>
          </w:tcPr>
          <w:p w:rsidR="007404C8" w:rsidRPr="00BA386D" w:rsidRDefault="007404C8" w:rsidP="003637B4">
            <w:pPr>
              <w:suppressAutoHyphens/>
              <w:ind w:right="49"/>
              <w:jc w:val="center"/>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Acto de Fallo</w:t>
            </w:r>
          </w:p>
        </w:tc>
        <w:tc>
          <w:tcPr>
            <w:tcW w:w="1004" w:type="pct"/>
            <w:vAlign w:val="center"/>
          </w:tcPr>
          <w:p w:rsidR="007404C8" w:rsidRPr="00BA386D" w:rsidRDefault="0020315A" w:rsidP="008E13E3">
            <w:pPr>
              <w:suppressAutoHyphens/>
              <w:ind w:right="49"/>
              <w:jc w:val="center"/>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2</w:t>
            </w:r>
            <w:r w:rsidR="00A00455" w:rsidRPr="00BA386D">
              <w:rPr>
                <w:rFonts w:ascii="Montserrat" w:eastAsia="Times New Roman" w:hAnsi="Montserrat" w:cs="Arial"/>
                <w:noProof w:val="0"/>
                <w:sz w:val="18"/>
                <w:szCs w:val="18"/>
                <w:lang w:val="es-ES" w:eastAsia="ar-SA"/>
              </w:rPr>
              <w:t>8</w:t>
            </w:r>
            <w:r w:rsidR="000B0564" w:rsidRPr="00BA386D">
              <w:rPr>
                <w:rFonts w:ascii="Montserrat" w:eastAsia="Times New Roman" w:hAnsi="Montserrat" w:cs="Arial"/>
                <w:noProof w:val="0"/>
                <w:sz w:val="18"/>
                <w:szCs w:val="18"/>
                <w:lang w:val="es-ES" w:eastAsia="ar-SA"/>
              </w:rPr>
              <w:t xml:space="preserve"> de </w:t>
            </w:r>
            <w:r w:rsidR="00A00455" w:rsidRPr="00BA386D">
              <w:rPr>
                <w:rFonts w:ascii="Montserrat" w:eastAsia="Times New Roman" w:hAnsi="Montserrat" w:cs="Arial"/>
                <w:noProof w:val="0"/>
                <w:sz w:val="18"/>
                <w:szCs w:val="18"/>
                <w:lang w:val="es-ES" w:eastAsia="ar-SA"/>
              </w:rPr>
              <w:t>enero</w:t>
            </w:r>
            <w:r w:rsidR="00167B9E" w:rsidRPr="00BA386D">
              <w:rPr>
                <w:rFonts w:ascii="Montserrat" w:eastAsia="Times New Roman" w:hAnsi="Montserrat" w:cs="Arial"/>
                <w:noProof w:val="0"/>
                <w:sz w:val="18"/>
                <w:szCs w:val="18"/>
                <w:lang w:val="es-ES" w:eastAsia="ar-SA"/>
              </w:rPr>
              <w:t xml:space="preserve"> de </w:t>
            </w:r>
            <w:r w:rsidR="00BB556D" w:rsidRPr="00BA386D">
              <w:rPr>
                <w:rFonts w:ascii="Montserrat" w:eastAsia="Times New Roman" w:hAnsi="Montserrat" w:cs="Arial"/>
                <w:noProof w:val="0"/>
                <w:sz w:val="18"/>
                <w:szCs w:val="18"/>
                <w:lang w:val="es-ES" w:eastAsia="ar-SA"/>
              </w:rPr>
              <w:t>202</w:t>
            </w:r>
            <w:r w:rsidR="00A00455" w:rsidRPr="00BA386D">
              <w:rPr>
                <w:rFonts w:ascii="Montserrat" w:eastAsia="Times New Roman" w:hAnsi="Montserrat" w:cs="Arial"/>
                <w:noProof w:val="0"/>
                <w:sz w:val="18"/>
                <w:szCs w:val="18"/>
                <w:lang w:val="es-ES" w:eastAsia="ar-SA"/>
              </w:rPr>
              <w:t>2</w:t>
            </w:r>
          </w:p>
        </w:tc>
        <w:tc>
          <w:tcPr>
            <w:tcW w:w="657" w:type="pct"/>
            <w:vAlign w:val="center"/>
          </w:tcPr>
          <w:p w:rsidR="007404C8" w:rsidRPr="00BA386D" w:rsidRDefault="004306DE" w:rsidP="003637B4">
            <w:pPr>
              <w:jc w:val="center"/>
              <w:rPr>
                <w:rFonts w:ascii="Montserrat" w:hAnsi="Montserrat"/>
                <w:sz w:val="18"/>
                <w:szCs w:val="18"/>
              </w:rPr>
            </w:pPr>
            <w:r>
              <w:rPr>
                <w:rFonts w:ascii="Montserrat" w:hAnsi="Montserrat"/>
                <w:sz w:val="18"/>
                <w:szCs w:val="18"/>
              </w:rPr>
              <w:t>17</w:t>
            </w:r>
            <w:r w:rsidR="007F24DE" w:rsidRPr="00BA386D">
              <w:rPr>
                <w:rFonts w:ascii="Montserrat" w:hAnsi="Montserrat"/>
                <w:sz w:val="18"/>
                <w:szCs w:val="18"/>
              </w:rPr>
              <w:t>:</w:t>
            </w:r>
            <w:r w:rsidR="00D95DB9" w:rsidRPr="00BA386D">
              <w:rPr>
                <w:rFonts w:ascii="Montserrat" w:hAnsi="Montserrat"/>
                <w:sz w:val="18"/>
                <w:szCs w:val="18"/>
              </w:rPr>
              <w:t>0</w:t>
            </w:r>
            <w:r w:rsidR="0058188B" w:rsidRPr="00BA386D">
              <w:rPr>
                <w:rFonts w:ascii="Montserrat" w:hAnsi="Montserrat"/>
                <w:sz w:val="18"/>
                <w:szCs w:val="18"/>
              </w:rPr>
              <w:t>0 hrs.</w:t>
            </w:r>
          </w:p>
        </w:tc>
        <w:tc>
          <w:tcPr>
            <w:tcW w:w="1886" w:type="pct"/>
            <w:vMerge/>
            <w:vAlign w:val="center"/>
          </w:tcPr>
          <w:p w:rsidR="007404C8" w:rsidRPr="00BA386D" w:rsidRDefault="007404C8" w:rsidP="00CC66CE">
            <w:pPr>
              <w:tabs>
                <w:tab w:val="center" w:pos="4419"/>
                <w:tab w:val="right" w:pos="8838"/>
              </w:tabs>
              <w:suppressAutoHyphens/>
              <w:ind w:right="49"/>
              <w:jc w:val="both"/>
              <w:rPr>
                <w:rFonts w:ascii="Montserrat" w:eastAsia="Times New Roman" w:hAnsi="Montserrat" w:cs="Arial"/>
                <w:bCs/>
                <w:noProof w:val="0"/>
                <w:sz w:val="18"/>
                <w:szCs w:val="18"/>
                <w:lang w:val="es-ES_tradnl" w:eastAsia="ar-SA"/>
              </w:rPr>
            </w:pPr>
          </w:p>
        </w:tc>
      </w:tr>
      <w:tr w:rsidR="00952E35" w:rsidRPr="00BA386D" w:rsidTr="00952E35">
        <w:trPr>
          <w:trHeight w:val="738"/>
          <w:jc w:val="center"/>
        </w:trPr>
        <w:tc>
          <w:tcPr>
            <w:tcW w:w="1453" w:type="pct"/>
            <w:vAlign w:val="center"/>
          </w:tcPr>
          <w:p w:rsidR="00952E35" w:rsidRPr="00BA386D" w:rsidRDefault="00952E35" w:rsidP="00B86DE2">
            <w:pPr>
              <w:suppressAutoHyphens/>
              <w:ind w:right="49"/>
              <w:jc w:val="center"/>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Formalización del Contrato</w:t>
            </w:r>
          </w:p>
        </w:tc>
        <w:tc>
          <w:tcPr>
            <w:tcW w:w="1661" w:type="pct"/>
            <w:gridSpan w:val="2"/>
            <w:vAlign w:val="center"/>
          </w:tcPr>
          <w:p w:rsidR="00952E35" w:rsidRPr="00BA386D" w:rsidRDefault="00952E35" w:rsidP="003637B4">
            <w:pPr>
              <w:jc w:val="center"/>
              <w:rPr>
                <w:rFonts w:ascii="Montserrat" w:hAnsi="Montserrat"/>
                <w:sz w:val="18"/>
                <w:szCs w:val="18"/>
              </w:rPr>
            </w:pPr>
            <w:r w:rsidRPr="00BA386D">
              <w:rPr>
                <w:rFonts w:ascii="Montserrat" w:eastAsia="Times New Roman" w:hAnsi="Montserrat" w:cs="Arial"/>
                <w:sz w:val="18"/>
                <w:szCs w:val="18"/>
                <w:lang w:val="es-ES" w:eastAsia="ar-SA"/>
              </w:rPr>
              <w:t>Dentro de los 15 días naturales posteriores a la notificación del fallo.</w:t>
            </w:r>
          </w:p>
        </w:tc>
        <w:tc>
          <w:tcPr>
            <w:tcW w:w="1886" w:type="pct"/>
            <w:vAlign w:val="center"/>
          </w:tcPr>
          <w:p w:rsidR="00952E35" w:rsidRPr="00BA386D" w:rsidRDefault="00952E35" w:rsidP="00D437FA">
            <w:pPr>
              <w:pStyle w:val="Encabezado"/>
              <w:ind w:right="49"/>
              <w:jc w:val="both"/>
              <w:rPr>
                <w:rFonts w:ascii="Montserrat" w:hAnsi="Montserrat" w:cs="Arial"/>
                <w:bCs/>
                <w:noProof w:val="0"/>
                <w:sz w:val="18"/>
                <w:szCs w:val="18"/>
                <w:lang w:val="es-ES_tradnl"/>
              </w:rPr>
            </w:pPr>
            <w:r w:rsidRPr="00BA386D">
              <w:rPr>
                <w:rFonts w:ascii="Montserrat" w:hAnsi="Montserrat" w:cs="Arial"/>
                <w:sz w:val="18"/>
                <w:szCs w:val="18"/>
              </w:rPr>
              <w:t>Calle Durango No. 291, Piso 10, División de contratos, Colonia Roma Norte, Demarcación Territorial Cuauhtémoc, Código Postal 06700, Ciudad de México</w:t>
            </w:r>
          </w:p>
        </w:tc>
      </w:tr>
    </w:tbl>
    <w:p w:rsidR="00A04F4E" w:rsidRPr="00BA386D" w:rsidRDefault="00A04F4E" w:rsidP="00546636">
      <w:pPr>
        <w:ind w:right="49"/>
        <w:jc w:val="both"/>
        <w:rPr>
          <w:rFonts w:ascii="Montserrat" w:eastAsia="Times New Roman" w:hAnsi="Montserrat" w:cs="Arial"/>
          <w:noProof w:val="0"/>
          <w:sz w:val="20"/>
          <w:szCs w:val="20"/>
          <w:lang w:val="es-ES" w:eastAsia="ar-SA"/>
        </w:rPr>
      </w:pPr>
    </w:p>
    <w:p w:rsidR="00A2123B" w:rsidRDefault="00A2123B" w:rsidP="00A2123B">
      <w:pPr>
        <w:jc w:val="both"/>
        <w:rPr>
          <w:rFonts w:ascii="Montserrat" w:eastAsia="Times New Roman" w:hAnsi="Montserrat" w:cs="Arial"/>
          <w:sz w:val="20"/>
          <w:szCs w:val="20"/>
          <w:lang w:val="es-ES_tradnl" w:eastAsia="ar-SA"/>
        </w:rPr>
      </w:pPr>
      <w:r w:rsidRPr="0097567C">
        <w:rPr>
          <w:rFonts w:ascii="Montserrat" w:eastAsia="Times New Roman" w:hAnsi="Montserrat" w:cs="Arial"/>
          <w:sz w:val="20"/>
          <w:szCs w:val="20"/>
          <w:lang w:val="es-ES_tradnl" w:eastAsia="ar-SA"/>
        </w:rPr>
        <w:t>Los eventos se llevarán a cabo en la Sala 5, Sótano Ala Poniente, del edificio ubicado en Paseo de la Reforma número 476, colonia Juárez, Código Postal 06600, Demarcación Territorial Cuauhtémoc, Ciudad de México.</w:t>
      </w:r>
    </w:p>
    <w:p w:rsidR="003E4EB9" w:rsidRPr="00BA386D" w:rsidRDefault="003E4EB9" w:rsidP="00D22BEB">
      <w:pPr>
        <w:jc w:val="both"/>
        <w:rPr>
          <w:rFonts w:ascii="Montserrat" w:eastAsia="Times New Roman" w:hAnsi="Montserrat" w:cs="Arial"/>
          <w:sz w:val="20"/>
          <w:szCs w:val="20"/>
          <w:lang w:val="es-ES_tradnl" w:eastAsia="ar-SA"/>
        </w:rPr>
      </w:pPr>
    </w:p>
    <w:p w:rsidR="004A522F" w:rsidRPr="00BA386D" w:rsidRDefault="00A04F4E" w:rsidP="004A522F">
      <w:pPr>
        <w:jc w:val="both"/>
        <w:rPr>
          <w:rFonts w:ascii="Montserrat" w:eastAsia="Times New Roman" w:hAnsi="Montserrat" w:cs="Arial"/>
          <w:sz w:val="20"/>
          <w:szCs w:val="20"/>
          <w:lang w:val="es-ES_tradnl" w:eastAsia="ar-SA"/>
        </w:rPr>
      </w:pPr>
      <w:r w:rsidRPr="00BA386D">
        <w:rPr>
          <w:rFonts w:ascii="Montserrat" w:eastAsia="Times New Roman" w:hAnsi="Montserrat" w:cs="Arial"/>
          <w:sz w:val="20"/>
          <w:szCs w:val="20"/>
          <w:lang w:val="es-ES_tradnl" w:eastAsia="ar-SA"/>
        </w:rPr>
        <w:t xml:space="preserve">No se omite señalar que con fundamento en </w:t>
      </w:r>
      <w:r w:rsidR="00F77FED" w:rsidRPr="00BA386D">
        <w:rPr>
          <w:rFonts w:ascii="Montserrat" w:eastAsia="Times New Roman" w:hAnsi="Montserrat" w:cs="Arial"/>
          <w:sz w:val="20"/>
          <w:szCs w:val="20"/>
          <w:lang w:val="es-ES_tradnl" w:eastAsia="ar-SA"/>
        </w:rPr>
        <w:t>el penúltimo párrafo d</w:t>
      </w:r>
      <w:r w:rsidRPr="00BA386D">
        <w:rPr>
          <w:rFonts w:ascii="Montserrat" w:eastAsia="Times New Roman" w:hAnsi="Montserrat" w:cs="Arial"/>
          <w:sz w:val="20"/>
          <w:szCs w:val="20"/>
          <w:lang w:val="es-ES_tradnl" w:eastAsia="ar-SA"/>
        </w:rPr>
        <w:t>el artículo 26 de la LAASSP, a los actos del procedimiento de licitación pública podrá asistir cualquier persona en calidad de observador, bajo la condición de registrar su asistencia y abstenerse de intervenir en cualquier forma en los mismos.</w:t>
      </w:r>
      <w:r w:rsidR="004A522F" w:rsidRPr="00BA386D">
        <w:rPr>
          <w:rFonts w:ascii="Montserrat" w:eastAsia="Times New Roman" w:hAnsi="Montserrat" w:cs="Arial"/>
          <w:sz w:val="20"/>
          <w:szCs w:val="20"/>
          <w:lang w:val="es-ES_tradnl" w:eastAsia="ar-SA"/>
        </w:rPr>
        <w:t xml:space="preserve"> </w:t>
      </w:r>
    </w:p>
    <w:p w:rsidR="004A522F" w:rsidRPr="00BA386D" w:rsidRDefault="004A522F" w:rsidP="004A522F">
      <w:pPr>
        <w:jc w:val="both"/>
        <w:rPr>
          <w:rFonts w:ascii="Montserrat" w:eastAsia="Times New Roman" w:hAnsi="Montserrat" w:cs="Arial"/>
          <w:sz w:val="20"/>
          <w:szCs w:val="20"/>
          <w:lang w:val="es-ES_tradnl" w:eastAsia="ar-SA"/>
        </w:rPr>
      </w:pPr>
    </w:p>
    <w:p w:rsidR="00005788" w:rsidRPr="00BA386D" w:rsidRDefault="00005788" w:rsidP="004A522F">
      <w:pPr>
        <w:jc w:val="both"/>
        <w:rPr>
          <w:rFonts w:ascii="Montserrat" w:eastAsia="Times New Roman" w:hAnsi="Montserrat" w:cs="Arial"/>
          <w:sz w:val="20"/>
          <w:szCs w:val="20"/>
          <w:lang w:val="es-ES" w:eastAsia="ar-SA"/>
        </w:rPr>
      </w:pPr>
      <w:r w:rsidRPr="00BA386D">
        <w:rPr>
          <w:rFonts w:ascii="Montserrat" w:eastAsia="Times New Roman" w:hAnsi="Montserrat" w:cs="Arial"/>
          <w:sz w:val="20"/>
          <w:szCs w:val="20"/>
          <w:lang w:val="es-ES" w:eastAsia="ar-SA"/>
        </w:rPr>
        <w:t xml:space="preserve">Los observadores que ingresen a las instalaciones del </w:t>
      </w:r>
      <w:r w:rsidR="003E4EB9" w:rsidRPr="00BA386D">
        <w:rPr>
          <w:rFonts w:ascii="Montserrat" w:eastAsia="Times New Roman" w:hAnsi="Montserrat" w:cs="Arial"/>
          <w:sz w:val="20"/>
          <w:szCs w:val="20"/>
          <w:lang w:val="es-ES" w:eastAsia="ar-SA"/>
        </w:rPr>
        <w:t>IMSS</w:t>
      </w:r>
      <w:r w:rsidRPr="00BA386D">
        <w:rPr>
          <w:rFonts w:ascii="Montserrat" w:eastAsia="Times New Roman" w:hAnsi="Montserrat" w:cs="Arial"/>
          <w:sz w:val="20"/>
          <w:szCs w:val="20"/>
          <w:lang w:val="es-ES" w:eastAsia="ar-SA"/>
        </w:rPr>
        <w:t>, deberán cumplir con las medidas de seguridad implementadas, además de aquellas medidas de prevención relacionadas con el virus SARS-Cov2; el no apegarse a su cumplimiento, les será denegado el acceso al inmueble o en su caso su desalojo.</w:t>
      </w:r>
    </w:p>
    <w:p w:rsidR="00005788" w:rsidRPr="00BA386D" w:rsidRDefault="00005788" w:rsidP="00A04F4E">
      <w:pPr>
        <w:rPr>
          <w:rFonts w:ascii="Montserrat" w:hAnsi="Montserrat"/>
          <w:sz w:val="20"/>
          <w:szCs w:val="20"/>
          <w:lang w:val="es-ES_tradnl" w:eastAsia="ar-SA"/>
        </w:rPr>
      </w:pPr>
    </w:p>
    <w:p w:rsidR="00A04F4E" w:rsidRPr="00BA386D" w:rsidRDefault="00A04F4E"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71" w:name="_Toc21360528"/>
      <w:bookmarkStart w:id="72" w:name="_Toc92919148"/>
      <w:r w:rsidRPr="00BA386D">
        <w:rPr>
          <w:rFonts w:ascii="Montserrat" w:hAnsi="Montserrat" w:cs="Arial"/>
          <w:i w:val="0"/>
          <w:sz w:val="20"/>
          <w:lang w:val="es-ES_tradnl"/>
        </w:rPr>
        <w:t>Visita a instalaciones de</w:t>
      </w:r>
      <w:r w:rsidR="00F603EB" w:rsidRPr="00BA386D">
        <w:rPr>
          <w:rFonts w:ascii="Montserrat" w:hAnsi="Montserrat" w:cs="Arial"/>
          <w:i w:val="0"/>
          <w:sz w:val="20"/>
          <w:lang w:val="es-ES_tradnl"/>
        </w:rPr>
        <w:t>l</w:t>
      </w:r>
      <w:r w:rsidRPr="00BA386D">
        <w:rPr>
          <w:rFonts w:ascii="Montserrat" w:hAnsi="Montserrat" w:cs="Arial"/>
          <w:i w:val="0"/>
          <w:sz w:val="20"/>
          <w:lang w:val="es-ES_tradnl"/>
        </w:rPr>
        <w:t xml:space="preserve"> IMSS.</w:t>
      </w:r>
      <w:bookmarkEnd w:id="71"/>
      <w:bookmarkEnd w:id="72"/>
      <w:r w:rsidRPr="00BA386D">
        <w:rPr>
          <w:rFonts w:ascii="Montserrat" w:hAnsi="Montserrat" w:cs="Arial"/>
          <w:i w:val="0"/>
          <w:sz w:val="20"/>
          <w:lang w:val="es-ES_tradnl"/>
        </w:rPr>
        <w:t xml:space="preserve"> </w:t>
      </w:r>
    </w:p>
    <w:p w:rsidR="00A04F4E" w:rsidRPr="00BA386D" w:rsidRDefault="00A04F4E" w:rsidP="00A04F4E">
      <w:pPr>
        <w:ind w:right="49"/>
        <w:jc w:val="both"/>
        <w:rPr>
          <w:rFonts w:ascii="Montserrat" w:eastAsia="Times New Roman" w:hAnsi="Montserrat" w:cs="Arial"/>
          <w:noProof w:val="0"/>
          <w:sz w:val="20"/>
          <w:szCs w:val="20"/>
          <w:lang w:val="es-ES" w:eastAsia="ar-SA"/>
        </w:rPr>
      </w:pPr>
    </w:p>
    <w:p w:rsidR="00A04F4E" w:rsidRPr="00BA386D" w:rsidRDefault="00A04F4E" w:rsidP="00A04F4E">
      <w:pPr>
        <w:ind w:right="49"/>
        <w:jc w:val="both"/>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No aplica.</w:t>
      </w:r>
    </w:p>
    <w:p w:rsidR="00A04F4E" w:rsidRDefault="00A04F4E" w:rsidP="00546636">
      <w:pPr>
        <w:ind w:right="49"/>
        <w:jc w:val="both"/>
        <w:rPr>
          <w:rFonts w:ascii="Montserrat" w:eastAsia="Times New Roman" w:hAnsi="Montserrat" w:cs="Arial"/>
          <w:noProof w:val="0"/>
          <w:sz w:val="20"/>
          <w:szCs w:val="20"/>
          <w:lang w:val="es-ES" w:eastAsia="ar-SA"/>
        </w:rPr>
      </w:pPr>
    </w:p>
    <w:p w:rsidR="004306DE" w:rsidRPr="00BA386D" w:rsidRDefault="004306DE" w:rsidP="00546636">
      <w:pPr>
        <w:ind w:right="49"/>
        <w:jc w:val="both"/>
        <w:rPr>
          <w:rFonts w:ascii="Montserrat" w:eastAsia="Times New Roman" w:hAnsi="Montserrat" w:cs="Arial"/>
          <w:noProof w:val="0"/>
          <w:sz w:val="20"/>
          <w:szCs w:val="20"/>
          <w:lang w:val="es-ES" w:eastAsia="ar-SA"/>
        </w:rPr>
      </w:pPr>
    </w:p>
    <w:p w:rsidR="00742632" w:rsidRPr="00BA386D" w:rsidRDefault="00742632"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73" w:name="_Toc92919149"/>
      <w:r w:rsidRPr="00BA386D">
        <w:rPr>
          <w:rFonts w:ascii="Montserrat" w:hAnsi="Montserrat" w:cs="Arial"/>
          <w:i w:val="0"/>
          <w:sz w:val="20"/>
          <w:lang w:val="es-ES_tradnl"/>
        </w:rPr>
        <w:lastRenderedPageBreak/>
        <w:t>Junta de aclaraciones.</w:t>
      </w:r>
      <w:bookmarkEnd w:id="73"/>
    </w:p>
    <w:p w:rsidR="00742632" w:rsidRPr="00BA386D" w:rsidRDefault="00742632" w:rsidP="00CC66CE">
      <w:pPr>
        <w:suppressAutoHyphens/>
        <w:ind w:right="49"/>
        <w:jc w:val="both"/>
        <w:rPr>
          <w:rFonts w:ascii="Montserrat" w:eastAsia="Times New Roman" w:hAnsi="Montserrat" w:cs="Arial"/>
          <w:noProof w:val="0"/>
          <w:sz w:val="20"/>
          <w:szCs w:val="20"/>
          <w:lang w:val="es-ES" w:eastAsia="ar-SA"/>
        </w:rPr>
      </w:pPr>
    </w:p>
    <w:p w:rsidR="00A04F4E" w:rsidRPr="00BA386D" w:rsidRDefault="00A04F4E" w:rsidP="00A04F4E">
      <w:pPr>
        <w:suppressAutoHyphens/>
        <w:ind w:right="49"/>
        <w:jc w:val="both"/>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 xml:space="preserve">La Junta de Aclaraciones se llevará a cabo conforme a lo dispuesto en los artículos 33 Bis de la LAASSP, 45 y 46 del Reglamento, por lo que los licitantes que manifiesten su interés en participar en la licitación pública deberán enviar un escrito, por sí o en representación de un tercero, de acuerdo con el </w:t>
      </w:r>
      <w:r w:rsidRPr="00BA386D">
        <w:rPr>
          <w:rFonts w:ascii="Montserrat" w:eastAsia="Times New Roman" w:hAnsi="Montserrat" w:cs="Arial"/>
          <w:b/>
          <w:noProof w:val="0"/>
          <w:sz w:val="20"/>
          <w:szCs w:val="20"/>
          <w:lang w:val="es-ES" w:eastAsia="ar-SA"/>
        </w:rPr>
        <w:t>Anexo II</w:t>
      </w:r>
      <w:r w:rsidRPr="00BA386D">
        <w:rPr>
          <w:rFonts w:ascii="Montserrat" w:eastAsia="Times New Roman" w:hAnsi="Montserrat" w:cs="Arial"/>
          <w:noProof w:val="0"/>
          <w:sz w:val="20"/>
          <w:szCs w:val="20"/>
          <w:lang w:val="es-ES" w:eastAsia="ar-SA"/>
        </w:rPr>
        <w:t xml:space="preserve"> que se adjunta para tal efecto, con el cual serán considerados como licitantes y tendrán derecho a formular solicitudes de aclaración utilizando para tal caso el </w:t>
      </w:r>
      <w:r w:rsidRPr="00BA386D">
        <w:rPr>
          <w:rFonts w:ascii="Montserrat" w:eastAsia="Times New Roman" w:hAnsi="Montserrat" w:cs="Arial"/>
          <w:b/>
          <w:noProof w:val="0"/>
          <w:sz w:val="20"/>
          <w:szCs w:val="20"/>
          <w:lang w:val="es-ES" w:eastAsia="ar-SA"/>
        </w:rPr>
        <w:t>Anexo III</w:t>
      </w:r>
      <w:r w:rsidR="008D145E" w:rsidRPr="00BA386D">
        <w:rPr>
          <w:rFonts w:ascii="Montserrat" w:eastAsia="Times New Roman" w:hAnsi="Montserrat" w:cs="Arial"/>
          <w:noProof w:val="0"/>
          <w:sz w:val="20"/>
          <w:szCs w:val="20"/>
          <w:lang w:val="es-ES" w:eastAsia="ar-SA"/>
        </w:rPr>
        <w:t xml:space="preserve"> de la presente </w:t>
      </w:r>
      <w:r w:rsidR="000612DF" w:rsidRPr="00BA386D">
        <w:rPr>
          <w:rFonts w:ascii="Montserrat" w:eastAsia="Times New Roman" w:hAnsi="Montserrat" w:cs="Arial"/>
          <w:noProof w:val="0"/>
          <w:sz w:val="20"/>
          <w:szCs w:val="20"/>
          <w:lang w:val="es-ES" w:eastAsia="ar-SA"/>
        </w:rPr>
        <w:t>Convocatoria</w:t>
      </w:r>
      <w:r w:rsidR="004F5107" w:rsidRPr="00BA386D">
        <w:rPr>
          <w:rFonts w:ascii="Montserrat" w:eastAsia="Times New Roman" w:hAnsi="Montserrat" w:cs="Arial"/>
          <w:noProof w:val="0"/>
          <w:sz w:val="20"/>
          <w:szCs w:val="20"/>
          <w:lang w:val="es-ES" w:eastAsia="ar-SA"/>
        </w:rPr>
        <w:t>, mismo que deberá ser legible;</w:t>
      </w:r>
      <w:r w:rsidRPr="00BA386D">
        <w:rPr>
          <w:rFonts w:ascii="Montserrat" w:eastAsia="Times New Roman" w:hAnsi="Montserrat" w:cs="Arial"/>
          <w:noProof w:val="0"/>
          <w:sz w:val="20"/>
          <w:szCs w:val="20"/>
          <w:lang w:val="es-ES" w:eastAsia="ar-SA"/>
        </w:rPr>
        <w:t xml:space="preserve"> en caso de presentar preguntas ilegibles, serán desechadas. </w:t>
      </w:r>
    </w:p>
    <w:p w:rsidR="00A04F4E" w:rsidRPr="00BA386D" w:rsidRDefault="00A04F4E" w:rsidP="00A04F4E">
      <w:pPr>
        <w:suppressAutoHyphens/>
        <w:ind w:right="49"/>
        <w:jc w:val="both"/>
        <w:rPr>
          <w:rFonts w:ascii="Montserrat" w:eastAsia="Times New Roman" w:hAnsi="Montserrat" w:cs="Arial"/>
          <w:noProof w:val="0"/>
          <w:sz w:val="20"/>
          <w:szCs w:val="20"/>
          <w:lang w:val="es-ES" w:eastAsia="ar-SA"/>
        </w:rPr>
      </w:pPr>
    </w:p>
    <w:p w:rsidR="00A04F4E" w:rsidRPr="00BA386D" w:rsidRDefault="00A04F4E" w:rsidP="00A04F4E">
      <w:pPr>
        <w:suppressAutoHyphens/>
        <w:ind w:right="49"/>
        <w:jc w:val="both"/>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 xml:space="preserve">Con el objeto de agilizar la Junta de Aclaraciones se solicita a los licitantes remitir las aclaraciones </w:t>
      </w:r>
      <w:r w:rsidR="00FD03D9" w:rsidRPr="00BA386D">
        <w:rPr>
          <w:rFonts w:ascii="Montserrat" w:eastAsia="Times New Roman" w:hAnsi="Montserrat" w:cs="Arial"/>
          <w:noProof w:val="0"/>
          <w:sz w:val="20"/>
          <w:szCs w:val="20"/>
          <w:lang w:val="es-ES" w:eastAsia="ar-SA"/>
        </w:rPr>
        <w:t xml:space="preserve">preferentemente </w:t>
      </w:r>
      <w:r w:rsidRPr="00BA386D">
        <w:rPr>
          <w:rFonts w:ascii="Montserrat" w:eastAsia="Times New Roman" w:hAnsi="Montserrat" w:cs="Arial"/>
          <w:noProof w:val="0"/>
          <w:sz w:val="20"/>
          <w:szCs w:val="20"/>
          <w:lang w:val="es-ES" w:eastAsia="ar-SA"/>
        </w:rPr>
        <w:t xml:space="preserve">en </w:t>
      </w:r>
      <w:r w:rsidR="008D145E" w:rsidRPr="00BA386D">
        <w:rPr>
          <w:rFonts w:ascii="Montserrat" w:eastAsia="Times New Roman" w:hAnsi="Montserrat" w:cs="Arial"/>
          <w:b/>
          <w:noProof w:val="0"/>
          <w:sz w:val="20"/>
          <w:szCs w:val="20"/>
          <w:lang w:val="es-ES" w:eastAsia="ar-SA"/>
        </w:rPr>
        <w:t>formato word</w:t>
      </w:r>
      <w:r w:rsidRPr="00BA386D">
        <w:rPr>
          <w:rFonts w:ascii="Montserrat" w:eastAsia="Times New Roman" w:hAnsi="Montserrat" w:cs="Arial"/>
          <w:noProof w:val="0"/>
          <w:sz w:val="20"/>
          <w:szCs w:val="20"/>
          <w:lang w:val="es-ES" w:eastAsia="ar-SA"/>
        </w:rPr>
        <w:t>, a través del sistema CompraNet, por tratarse de una licitación electrónica.</w:t>
      </w:r>
    </w:p>
    <w:p w:rsidR="00A04F4E" w:rsidRPr="00BA386D" w:rsidRDefault="00A04F4E" w:rsidP="00F603EB">
      <w:pPr>
        <w:tabs>
          <w:tab w:val="left" w:pos="933"/>
        </w:tabs>
        <w:suppressAutoHyphens/>
        <w:ind w:right="49"/>
        <w:jc w:val="both"/>
        <w:rPr>
          <w:rFonts w:ascii="Montserrat" w:eastAsia="Times New Roman" w:hAnsi="Montserrat" w:cs="Arial"/>
          <w:noProof w:val="0"/>
          <w:sz w:val="20"/>
          <w:szCs w:val="20"/>
          <w:lang w:val="es-ES" w:eastAsia="ar-SA"/>
        </w:rPr>
      </w:pPr>
    </w:p>
    <w:p w:rsidR="00A04F4E" w:rsidRPr="00BA386D" w:rsidRDefault="00A04F4E" w:rsidP="00A04F4E">
      <w:pPr>
        <w:suppressAutoHyphens/>
        <w:ind w:right="49"/>
        <w:jc w:val="both"/>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 xml:space="preserve">El plazo para enviar </w:t>
      </w:r>
      <w:r w:rsidR="00FD03D9" w:rsidRPr="00BA386D">
        <w:rPr>
          <w:rFonts w:ascii="Montserrat" w:eastAsia="Times New Roman" w:hAnsi="Montserrat" w:cs="Arial"/>
          <w:noProof w:val="0"/>
          <w:sz w:val="20"/>
          <w:szCs w:val="20"/>
          <w:lang w:val="es-ES" w:eastAsia="ar-SA"/>
        </w:rPr>
        <w:t xml:space="preserve">el escrito de interés y las </w:t>
      </w:r>
      <w:r w:rsidRPr="00BA386D">
        <w:rPr>
          <w:rFonts w:ascii="Montserrat" w:eastAsia="Times New Roman" w:hAnsi="Montserrat" w:cs="Arial"/>
          <w:noProof w:val="0"/>
          <w:sz w:val="20"/>
          <w:szCs w:val="20"/>
          <w:lang w:val="es-ES" w:eastAsia="ar-SA"/>
        </w:rPr>
        <w:t xml:space="preserve"> solicitudes </w:t>
      </w:r>
      <w:r w:rsidR="00FD03D9" w:rsidRPr="00BA386D">
        <w:rPr>
          <w:rFonts w:ascii="Montserrat" w:eastAsia="Times New Roman" w:hAnsi="Montserrat" w:cs="Arial"/>
          <w:noProof w:val="0"/>
          <w:sz w:val="20"/>
          <w:szCs w:val="20"/>
          <w:lang w:val="es-ES" w:eastAsia="ar-SA"/>
        </w:rPr>
        <w:t xml:space="preserve">de aclaración </w:t>
      </w:r>
      <w:r w:rsidRPr="00BA386D">
        <w:rPr>
          <w:rFonts w:ascii="Montserrat" w:eastAsia="Times New Roman" w:hAnsi="Montserrat" w:cs="Arial"/>
          <w:noProof w:val="0"/>
          <w:sz w:val="20"/>
          <w:szCs w:val="20"/>
          <w:lang w:val="es-ES" w:eastAsia="ar-SA"/>
        </w:rPr>
        <w:t>será a más tardar veinticuatro horas antes de la fecha y hora en que se realice la Junta de Aclaraciones, de conformidad con lo establecido en el artículo 33 Bis de la LAASSP.</w:t>
      </w:r>
    </w:p>
    <w:p w:rsidR="00952E35" w:rsidRPr="00BA386D" w:rsidRDefault="00952E35" w:rsidP="00A04F4E">
      <w:pPr>
        <w:suppressAutoHyphens/>
        <w:ind w:right="49"/>
        <w:jc w:val="both"/>
        <w:rPr>
          <w:rFonts w:ascii="Montserrat" w:eastAsia="Times New Roman" w:hAnsi="Montserrat" w:cs="Arial"/>
          <w:noProof w:val="0"/>
          <w:sz w:val="20"/>
          <w:szCs w:val="20"/>
          <w:lang w:val="es-ES" w:eastAsia="ar-SA"/>
        </w:rPr>
      </w:pPr>
    </w:p>
    <w:p w:rsidR="00952E35" w:rsidRPr="00BA386D" w:rsidRDefault="00CD2C99" w:rsidP="00952E35">
      <w:pPr>
        <w:suppressAutoHyphens/>
        <w:ind w:right="49"/>
        <w:jc w:val="both"/>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De conformidad con el sexto párrafo del artículo 45 del Reglamento, l</w:t>
      </w:r>
      <w:r w:rsidR="00952E35" w:rsidRPr="00BA386D">
        <w:rPr>
          <w:rFonts w:ascii="Montserrat" w:eastAsia="Times New Roman" w:hAnsi="Montserrat" w:cs="Arial"/>
          <w:noProof w:val="0"/>
          <w:sz w:val="20"/>
          <w:szCs w:val="20"/>
          <w:lang w:val="es-ES" w:eastAsia="ar-SA"/>
        </w:rPr>
        <w:t xml:space="preserve">as solicitudes de aclaración deberán plantearse de manera concisa y estar directamente vinculadas con los apartados contenidos en la </w:t>
      </w:r>
      <w:r w:rsidR="000612DF" w:rsidRPr="00BA386D">
        <w:rPr>
          <w:rFonts w:ascii="Montserrat" w:eastAsia="Times New Roman" w:hAnsi="Montserrat" w:cs="Arial"/>
          <w:noProof w:val="0"/>
          <w:sz w:val="20"/>
          <w:szCs w:val="20"/>
          <w:lang w:val="es-ES" w:eastAsia="ar-SA"/>
        </w:rPr>
        <w:t>Convocatoria</w:t>
      </w:r>
      <w:r w:rsidR="00952E35" w:rsidRPr="00BA386D">
        <w:rPr>
          <w:rFonts w:ascii="Montserrat" w:eastAsia="Times New Roman" w:hAnsi="Montserrat" w:cs="Arial"/>
          <w:noProof w:val="0"/>
          <w:sz w:val="20"/>
          <w:szCs w:val="20"/>
          <w:lang w:val="es-ES" w:eastAsia="ar-SA"/>
        </w:rPr>
        <w:t xml:space="preserve"> a la Licitación Pública, indicando el numeral o apartado específico con el cual se relaciona. Las solicitudes que no cumplan con los requisitos señalados, podrán ser desechadas por la </w:t>
      </w:r>
      <w:r w:rsidR="004F5107" w:rsidRPr="00BA386D">
        <w:rPr>
          <w:rFonts w:ascii="Montserrat" w:eastAsia="Times New Roman" w:hAnsi="Montserrat" w:cs="Arial"/>
          <w:noProof w:val="0"/>
          <w:sz w:val="20"/>
          <w:szCs w:val="20"/>
          <w:lang w:val="es-ES" w:eastAsia="ar-SA"/>
        </w:rPr>
        <w:t>Convocante;</w:t>
      </w:r>
      <w:r w:rsidR="00952E35" w:rsidRPr="00BA386D">
        <w:rPr>
          <w:rFonts w:ascii="Montserrat" w:eastAsia="Times New Roman" w:hAnsi="Montserrat" w:cs="Arial"/>
          <w:noProof w:val="0"/>
          <w:sz w:val="20"/>
          <w:szCs w:val="20"/>
          <w:lang w:val="es-ES" w:eastAsia="ar-SA"/>
        </w:rPr>
        <w:t xml:space="preserve"> así mismo</w:t>
      </w:r>
      <w:r w:rsidR="004F5107" w:rsidRPr="00BA386D">
        <w:rPr>
          <w:rFonts w:ascii="Montserrat" w:eastAsia="Times New Roman" w:hAnsi="Montserrat" w:cs="Arial"/>
          <w:noProof w:val="0"/>
          <w:sz w:val="20"/>
          <w:szCs w:val="20"/>
          <w:lang w:val="es-ES" w:eastAsia="ar-SA"/>
        </w:rPr>
        <w:t>,</w:t>
      </w:r>
      <w:r w:rsidR="00952E35" w:rsidRPr="00BA386D">
        <w:rPr>
          <w:rFonts w:ascii="Montserrat" w:eastAsia="Times New Roman" w:hAnsi="Montserrat" w:cs="Arial"/>
          <w:noProof w:val="0"/>
          <w:sz w:val="20"/>
          <w:szCs w:val="20"/>
          <w:lang w:val="es-ES" w:eastAsia="ar-SA"/>
        </w:rPr>
        <w:t xml:space="preserve"> se deberán agrupar por temas técnicos y administrativos para su análisis y respuesta.</w:t>
      </w:r>
    </w:p>
    <w:p w:rsidR="00A04F4E" w:rsidRPr="00BA386D" w:rsidRDefault="00A04F4E" w:rsidP="00A04F4E">
      <w:pPr>
        <w:suppressAutoHyphens/>
        <w:ind w:right="49"/>
        <w:jc w:val="both"/>
        <w:rPr>
          <w:rFonts w:ascii="Montserrat" w:eastAsia="Times New Roman" w:hAnsi="Montserrat" w:cs="Arial"/>
          <w:noProof w:val="0"/>
          <w:sz w:val="20"/>
          <w:szCs w:val="20"/>
          <w:lang w:val="es-ES" w:eastAsia="ar-SA"/>
        </w:rPr>
      </w:pPr>
    </w:p>
    <w:p w:rsidR="00A04F4E" w:rsidRPr="00BA386D" w:rsidRDefault="00A04F4E" w:rsidP="00A04F4E">
      <w:pPr>
        <w:suppressAutoHyphens/>
        <w:ind w:right="49"/>
        <w:jc w:val="both"/>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 xml:space="preserve">Cuando en razón del número de solicitudes recibidas o algún otro factor no imputable a la </w:t>
      </w:r>
      <w:r w:rsidR="004F5107" w:rsidRPr="00BA386D">
        <w:rPr>
          <w:rFonts w:ascii="Montserrat" w:eastAsia="Times New Roman" w:hAnsi="Montserrat" w:cs="Arial"/>
          <w:noProof w:val="0"/>
          <w:sz w:val="20"/>
          <w:szCs w:val="20"/>
          <w:lang w:val="es-ES" w:eastAsia="ar-SA"/>
        </w:rPr>
        <w:t>C</w:t>
      </w:r>
      <w:r w:rsidRPr="00BA386D">
        <w:rPr>
          <w:rFonts w:ascii="Montserrat" w:eastAsia="Times New Roman" w:hAnsi="Montserrat" w:cs="Arial"/>
          <w:noProof w:val="0"/>
          <w:sz w:val="20"/>
          <w:szCs w:val="20"/>
          <w:lang w:val="es-ES" w:eastAsia="ar-SA"/>
        </w:rPr>
        <w:t>onvocante y que sea acreditable, el servidor público que presida la Junta de Aclaraciones informará a los licitantes si éstas serán enviadas conforme lo programado o si se suspenderá la sesión para reanudarla en hora o fecha posterior a efecto de que se remitan las respuestas en forma.</w:t>
      </w:r>
    </w:p>
    <w:p w:rsidR="00A04F4E" w:rsidRPr="00BA386D" w:rsidRDefault="00A04F4E" w:rsidP="00A04F4E">
      <w:pPr>
        <w:suppressAutoHyphens/>
        <w:ind w:right="49"/>
        <w:jc w:val="both"/>
        <w:rPr>
          <w:rFonts w:ascii="Montserrat" w:eastAsia="Times New Roman" w:hAnsi="Montserrat" w:cs="Arial"/>
          <w:noProof w:val="0"/>
          <w:sz w:val="20"/>
          <w:szCs w:val="20"/>
          <w:lang w:val="es-ES" w:eastAsia="ar-SA"/>
        </w:rPr>
      </w:pPr>
    </w:p>
    <w:p w:rsidR="00A04F4E" w:rsidRPr="00BA386D" w:rsidRDefault="00A04F4E" w:rsidP="00A04F4E">
      <w:pPr>
        <w:suppressAutoHyphens/>
        <w:ind w:right="49"/>
        <w:jc w:val="both"/>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Con el envío de las respuestas a que se r</w:t>
      </w:r>
      <w:r w:rsidR="004F5107" w:rsidRPr="00BA386D">
        <w:rPr>
          <w:rFonts w:ascii="Montserrat" w:eastAsia="Times New Roman" w:hAnsi="Montserrat" w:cs="Arial"/>
          <w:noProof w:val="0"/>
          <w:sz w:val="20"/>
          <w:szCs w:val="20"/>
          <w:lang w:val="es-ES" w:eastAsia="ar-SA"/>
        </w:rPr>
        <w:t>efiere el párrafo anterior, la C</w:t>
      </w:r>
      <w:r w:rsidRPr="00BA386D">
        <w:rPr>
          <w:rFonts w:ascii="Montserrat" w:eastAsia="Times New Roman" w:hAnsi="Montserrat" w:cs="Arial"/>
          <w:noProof w:val="0"/>
          <w:sz w:val="20"/>
          <w:szCs w:val="20"/>
          <w:lang w:val="es-ES" w:eastAsia="ar-SA"/>
        </w:rPr>
        <w:t>onvocante informará a los licitantes, atendiendo al número de solicitudes de aclaración contestadas, el plazo que estos tendrán para formular las preguntas que consideren necesarias en relación a las respuestas remitidas. Dicho plazo no podrá ser inferior a seis ni superior a cuarenta y ocho horas. Una vez recibidas las preguntas a l</w:t>
      </w:r>
      <w:r w:rsidR="004F5107" w:rsidRPr="00BA386D">
        <w:rPr>
          <w:rFonts w:ascii="Montserrat" w:eastAsia="Times New Roman" w:hAnsi="Montserrat" w:cs="Arial"/>
          <w:noProof w:val="0"/>
          <w:sz w:val="20"/>
          <w:szCs w:val="20"/>
          <w:lang w:val="es-ES" w:eastAsia="ar-SA"/>
        </w:rPr>
        <w:t>as respuestas otorgadas por la C</w:t>
      </w:r>
      <w:r w:rsidRPr="00BA386D">
        <w:rPr>
          <w:rFonts w:ascii="Montserrat" w:eastAsia="Times New Roman" w:hAnsi="Montserrat" w:cs="Arial"/>
          <w:noProof w:val="0"/>
          <w:sz w:val="20"/>
          <w:szCs w:val="20"/>
          <w:lang w:val="es-ES" w:eastAsia="ar-SA"/>
        </w:rPr>
        <w:t>onvocante, ésta informará a los licitantes el plazo máximo en el que enviará las contestaciones correspondientes.</w:t>
      </w:r>
    </w:p>
    <w:p w:rsidR="00223378" w:rsidRPr="00BA386D" w:rsidRDefault="00223378" w:rsidP="00A04F4E">
      <w:pPr>
        <w:suppressAutoHyphens/>
        <w:ind w:right="49"/>
        <w:jc w:val="both"/>
        <w:rPr>
          <w:rFonts w:ascii="Montserrat" w:eastAsia="Times New Roman" w:hAnsi="Montserrat" w:cs="Arial"/>
          <w:noProof w:val="0"/>
          <w:sz w:val="20"/>
          <w:szCs w:val="20"/>
          <w:lang w:val="es-ES" w:eastAsia="ar-SA"/>
        </w:rPr>
      </w:pPr>
    </w:p>
    <w:p w:rsidR="00223378" w:rsidRPr="00BA386D" w:rsidRDefault="00223378" w:rsidP="00223378">
      <w:pPr>
        <w:jc w:val="both"/>
        <w:rPr>
          <w:rFonts w:ascii="Arial" w:hAnsi="Arial" w:cs="Arial"/>
          <w:sz w:val="20"/>
          <w:szCs w:val="20"/>
        </w:rPr>
      </w:pPr>
      <w:r w:rsidRPr="00BA386D">
        <w:rPr>
          <w:rFonts w:ascii="Montserrat" w:eastAsia="Times New Roman" w:hAnsi="Montserrat" w:cs="Arial"/>
          <w:sz w:val="20"/>
          <w:szCs w:val="20"/>
          <w:lang w:val="es-ES" w:eastAsia="ar-SA"/>
        </w:rPr>
        <w:t xml:space="preserve">De conformidad con lo establecido en el artículo </w:t>
      </w:r>
      <w:r w:rsidRPr="00BA386D">
        <w:rPr>
          <w:rFonts w:ascii="Montserrat" w:eastAsia="Times New Roman" w:hAnsi="Montserrat" w:cs="Arial"/>
          <w:b/>
          <w:sz w:val="20"/>
          <w:szCs w:val="20"/>
          <w:lang w:val="es-ES" w:eastAsia="ar-SA"/>
        </w:rPr>
        <w:t>33</w:t>
      </w:r>
      <w:r w:rsidRPr="00BA386D">
        <w:rPr>
          <w:rFonts w:ascii="Montserrat" w:eastAsia="Times New Roman" w:hAnsi="Montserrat" w:cs="Arial"/>
          <w:sz w:val="20"/>
          <w:szCs w:val="20"/>
          <w:lang w:val="es-ES" w:eastAsia="ar-SA"/>
        </w:rPr>
        <w:t xml:space="preserve"> de la LAASSP la</w:t>
      </w:r>
      <w:r w:rsidR="004F5107" w:rsidRPr="00BA386D">
        <w:rPr>
          <w:rFonts w:ascii="Montserrat" w:eastAsia="Times New Roman" w:hAnsi="Montserrat" w:cs="Arial"/>
          <w:sz w:val="20"/>
          <w:szCs w:val="20"/>
          <w:lang w:val="es-ES" w:eastAsia="ar-SA"/>
        </w:rPr>
        <w:t>s</w:t>
      </w:r>
      <w:r w:rsidRPr="00BA386D">
        <w:rPr>
          <w:rFonts w:ascii="Montserrat" w:eastAsia="Times New Roman" w:hAnsi="Montserrat" w:cs="Arial"/>
          <w:sz w:val="20"/>
          <w:szCs w:val="20"/>
          <w:lang w:val="es-ES" w:eastAsia="ar-SA"/>
        </w:rPr>
        <w:t xml:space="preserve"> precisiones formuladas </w:t>
      </w:r>
      <w:r w:rsidR="004F5107" w:rsidRPr="00BA386D">
        <w:rPr>
          <w:rFonts w:ascii="Montserrat" w:eastAsia="Times New Roman" w:hAnsi="Montserrat" w:cs="Arial"/>
          <w:sz w:val="20"/>
          <w:szCs w:val="20"/>
          <w:lang w:val="es-ES" w:eastAsia="ar-SA"/>
        </w:rPr>
        <w:t xml:space="preserve">por </w:t>
      </w:r>
      <w:r w:rsidRPr="00BA386D">
        <w:rPr>
          <w:rFonts w:ascii="Montserrat" w:eastAsia="Times New Roman" w:hAnsi="Montserrat" w:cs="Arial"/>
          <w:sz w:val="20"/>
          <w:szCs w:val="20"/>
          <w:lang w:val="es-ES" w:eastAsia="ar-SA"/>
        </w:rPr>
        <w:t xml:space="preserve">la Convocante, las solicitudes de aclaraciones y preguntas realizadas por los licitantes y las respuestas del IMSS derivadas de esta junta, se asentarán en el acta respectiva y formarán parte de la </w:t>
      </w:r>
      <w:r w:rsidR="000612DF" w:rsidRPr="00BA386D">
        <w:rPr>
          <w:rFonts w:ascii="Montserrat" w:eastAsia="Times New Roman" w:hAnsi="Montserrat" w:cs="Arial"/>
          <w:sz w:val="20"/>
          <w:szCs w:val="20"/>
          <w:lang w:val="es-ES" w:eastAsia="ar-SA"/>
        </w:rPr>
        <w:t>Convocatoria</w:t>
      </w:r>
      <w:r w:rsidRPr="00BA386D">
        <w:rPr>
          <w:rFonts w:ascii="Montserrat" w:eastAsia="Times New Roman" w:hAnsi="Montserrat" w:cs="Arial"/>
          <w:sz w:val="20"/>
          <w:szCs w:val="20"/>
          <w:lang w:val="es-ES" w:eastAsia="ar-SA"/>
        </w:rPr>
        <w:t xml:space="preserve"> </w:t>
      </w:r>
      <w:r w:rsidR="004F5107" w:rsidRPr="00BA386D">
        <w:rPr>
          <w:rFonts w:ascii="Montserrat" w:eastAsia="Times New Roman" w:hAnsi="Montserrat" w:cs="Arial"/>
          <w:sz w:val="20"/>
          <w:szCs w:val="20"/>
          <w:lang w:val="es-ES" w:eastAsia="ar-SA"/>
        </w:rPr>
        <w:t xml:space="preserve">a </w:t>
      </w:r>
      <w:r w:rsidRPr="00BA386D">
        <w:rPr>
          <w:rFonts w:ascii="Montserrat" w:eastAsia="Times New Roman" w:hAnsi="Montserrat" w:cs="Arial"/>
          <w:sz w:val="20"/>
          <w:szCs w:val="20"/>
          <w:lang w:val="es-ES" w:eastAsia="ar-SA"/>
        </w:rPr>
        <w:t>la Licitación, y deberán ser consideradas por los licitantes en la elaboración de su proposición; se levantará el acta correspondiente que deberá notificarse a través de CompraNet, en la dirección electrónica</w:t>
      </w:r>
      <w:r w:rsidRPr="00BA386D">
        <w:rPr>
          <w:rFonts w:ascii="Arial" w:hAnsi="Arial" w:cs="Arial"/>
          <w:sz w:val="20"/>
          <w:szCs w:val="20"/>
        </w:rPr>
        <w:t xml:space="preserve"> </w:t>
      </w:r>
      <w:hyperlink r:id="rId13" w:history="1">
        <w:r w:rsidRPr="00BA386D">
          <w:rPr>
            <w:rStyle w:val="Hipervnculo"/>
            <w:rFonts w:ascii="Montserrat" w:hAnsi="Montserrat"/>
            <w:sz w:val="20"/>
            <w:szCs w:val="20"/>
          </w:rPr>
          <w:t>https://compranet.hacienda.gob.mx</w:t>
        </w:r>
      </w:hyperlink>
      <w:r w:rsidRPr="00BA386D">
        <w:rPr>
          <w:sz w:val="20"/>
          <w:szCs w:val="20"/>
        </w:rPr>
        <w:t xml:space="preserve"> </w:t>
      </w:r>
    </w:p>
    <w:p w:rsidR="00742632" w:rsidRDefault="00742632" w:rsidP="00CC66CE">
      <w:pPr>
        <w:suppressAutoHyphens/>
        <w:ind w:right="49"/>
        <w:jc w:val="both"/>
        <w:rPr>
          <w:rFonts w:ascii="Montserrat" w:eastAsia="Times New Roman" w:hAnsi="Montserrat" w:cs="Arial"/>
          <w:bCs/>
          <w:noProof w:val="0"/>
          <w:sz w:val="20"/>
          <w:szCs w:val="20"/>
          <w:lang w:val="es-ES" w:eastAsia="ar-SA"/>
        </w:rPr>
      </w:pPr>
    </w:p>
    <w:p w:rsidR="004306DE" w:rsidRPr="00BA386D" w:rsidRDefault="004306DE" w:rsidP="00CC66CE">
      <w:pPr>
        <w:suppressAutoHyphens/>
        <w:ind w:right="49"/>
        <w:jc w:val="both"/>
        <w:rPr>
          <w:rFonts w:ascii="Montserrat" w:eastAsia="Times New Roman" w:hAnsi="Montserrat" w:cs="Arial"/>
          <w:bCs/>
          <w:noProof w:val="0"/>
          <w:sz w:val="20"/>
          <w:szCs w:val="20"/>
          <w:lang w:val="es-ES" w:eastAsia="ar-SA"/>
        </w:rPr>
      </w:pPr>
    </w:p>
    <w:p w:rsidR="0095628B" w:rsidRPr="00BA386D" w:rsidRDefault="00742632"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74" w:name="_Toc92919150"/>
      <w:r w:rsidRPr="00BA386D">
        <w:rPr>
          <w:rFonts w:ascii="Montserrat" w:hAnsi="Montserrat" w:cs="Arial"/>
          <w:i w:val="0"/>
          <w:sz w:val="20"/>
          <w:lang w:val="es-ES_tradnl"/>
        </w:rPr>
        <w:lastRenderedPageBreak/>
        <w:t>Acto de Presentación y Apertura de Proposiciones.</w:t>
      </w:r>
      <w:bookmarkEnd w:id="74"/>
    </w:p>
    <w:p w:rsidR="001930AA" w:rsidRPr="00BA386D" w:rsidRDefault="001930AA" w:rsidP="00CC66CE">
      <w:pPr>
        <w:ind w:right="49"/>
        <w:rPr>
          <w:rFonts w:ascii="Montserrat" w:hAnsi="Montserrat" w:cs="Arial"/>
          <w:sz w:val="20"/>
          <w:szCs w:val="20"/>
        </w:rPr>
      </w:pPr>
    </w:p>
    <w:p w:rsidR="00A04F4E" w:rsidRPr="00BA386D" w:rsidRDefault="00A04F4E" w:rsidP="00A04F4E">
      <w:pPr>
        <w:ind w:right="49"/>
        <w:jc w:val="both"/>
        <w:rPr>
          <w:rFonts w:ascii="Montserrat" w:hAnsi="Montserrat" w:cs="Arial"/>
          <w:sz w:val="20"/>
          <w:szCs w:val="20"/>
        </w:rPr>
      </w:pPr>
      <w:bookmarkStart w:id="75" w:name="_Toc442265813"/>
      <w:r w:rsidRPr="00BA386D">
        <w:rPr>
          <w:rFonts w:ascii="Montserrat" w:hAnsi="Montserrat" w:cs="Arial"/>
          <w:sz w:val="20"/>
          <w:szCs w:val="20"/>
        </w:rPr>
        <w:t xml:space="preserve">Las proposiciones se recibirán a través de CompraNet, por lo que se estará a lo dispuesto en el </w:t>
      </w:r>
      <w:r w:rsidRPr="00BA386D">
        <w:rPr>
          <w:rFonts w:ascii="Montserrat" w:eastAsia="Times New Roman" w:hAnsi="Montserrat" w:cs="Arial"/>
          <w:color w:val="000000"/>
          <w:sz w:val="20"/>
          <w:szCs w:val="20"/>
          <w:lang w:val="es-ES" w:eastAsia="ar-SA"/>
        </w:rPr>
        <w:t>“Acuerdo por el que se establecen las disposiciones que deberán observar para la utilización del Sistema Electrónico de Información Pública Gubernamental, denominado CompraNet” y el</w:t>
      </w:r>
      <w:r w:rsidRPr="00BA386D">
        <w:rPr>
          <w:rFonts w:ascii="Montserrat" w:hAnsi="Montserrat" w:cs="Arial"/>
          <w:sz w:val="20"/>
          <w:szCs w:val="20"/>
        </w:rPr>
        <w:t xml:space="preserve"> soporte documental deberá remitirse de forma legible (en archivo PDF sin utilizar baja resolución, formato imagen o equivalente)</w:t>
      </w:r>
      <w:r w:rsidR="00C44F60" w:rsidRPr="00BA386D">
        <w:rPr>
          <w:rFonts w:ascii="Montserrat" w:hAnsi="Montserrat" w:cs="Arial"/>
          <w:sz w:val="20"/>
          <w:szCs w:val="20"/>
        </w:rPr>
        <w:t xml:space="preserve">, utilizando la firma electrónica que asignó el SAT </w:t>
      </w:r>
      <w:r w:rsidR="00F63D00" w:rsidRPr="00BA386D">
        <w:rPr>
          <w:rFonts w:ascii="Montserrat" w:hAnsi="Montserrat" w:cs="Arial"/>
          <w:sz w:val="20"/>
          <w:szCs w:val="20"/>
        </w:rPr>
        <w:t>en favor del</w:t>
      </w:r>
      <w:r w:rsidR="00C44F60" w:rsidRPr="00BA386D">
        <w:rPr>
          <w:rFonts w:ascii="Montserrat" w:hAnsi="Montserrat" w:cs="Arial"/>
          <w:sz w:val="20"/>
          <w:szCs w:val="20"/>
        </w:rPr>
        <w:t xml:space="preserve"> licitante para el cumplimie</w:t>
      </w:r>
      <w:r w:rsidR="00F63D00" w:rsidRPr="00BA386D">
        <w:rPr>
          <w:rFonts w:ascii="Montserrat" w:hAnsi="Montserrat" w:cs="Arial"/>
          <w:sz w:val="20"/>
          <w:szCs w:val="20"/>
        </w:rPr>
        <w:t>n</w:t>
      </w:r>
      <w:r w:rsidR="00C44F60" w:rsidRPr="00BA386D">
        <w:rPr>
          <w:rFonts w:ascii="Montserrat" w:hAnsi="Montserrat" w:cs="Arial"/>
          <w:sz w:val="20"/>
          <w:szCs w:val="20"/>
        </w:rPr>
        <w:t>to de sus obligaciones fiscales.</w:t>
      </w:r>
    </w:p>
    <w:p w:rsidR="00A04F4E" w:rsidRPr="00BA386D" w:rsidRDefault="00A04F4E" w:rsidP="00A04F4E">
      <w:pPr>
        <w:ind w:right="49"/>
        <w:jc w:val="both"/>
        <w:rPr>
          <w:rFonts w:ascii="Montserrat" w:hAnsi="Montserrat" w:cs="Arial"/>
          <w:sz w:val="20"/>
          <w:szCs w:val="20"/>
        </w:rPr>
      </w:pPr>
    </w:p>
    <w:p w:rsidR="00652610" w:rsidRPr="00BA386D" w:rsidRDefault="00A04F4E" w:rsidP="00A04F4E">
      <w:pPr>
        <w:ind w:right="49"/>
        <w:jc w:val="both"/>
        <w:rPr>
          <w:rFonts w:ascii="Montserrat" w:hAnsi="Montserrat" w:cs="Arial"/>
          <w:sz w:val="20"/>
          <w:szCs w:val="20"/>
        </w:rPr>
      </w:pPr>
      <w:r w:rsidRPr="00BA386D">
        <w:rPr>
          <w:rFonts w:ascii="Montserrat" w:hAnsi="Montserrat" w:cs="Arial"/>
          <w:sz w:val="20"/>
          <w:szCs w:val="20"/>
        </w:rPr>
        <w:t>Asimismo, se precisa que en la documentación técnica, legal y económica que integre la proposición remi</w:t>
      </w:r>
      <w:r w:rsidR="00F825DC" w:rsidRPr="00BA386D">
        <w:rPr>
          <w:rFonts w:ascii="Montserrat" w:hAnsi="Montserrat" w:cs="Arial"/>
          <w:sz w:val="20"/>
          <w:szCs w:val="20"/>
        </w:rPr>
        <w:t>tida a través de CompraNet</w:t>
      </w:r>
      <w:r w:rsidRPr="00BA386D">
        <w:rPr>
          <w:rFonts w:ascii="Montserrat" w:hAnsi="Montserrat" w:cs="Arial"/>
          <w:sz w:val="20"/>
          <w:szCs w:val="20"/>
        </w:rPr>
        <w:t>, se deberán emplear los medios de identificación electrónica en su</w:t>
      </w:r>
      <w:r w:rsidR="00C44F60" w:rsidRPr="00BA386D">
        <w:rPr>
          <w:rFonts w:ascii="Montserrat" w:hAnsi="Montserrat" w:cs="Arial"/>
          <w:sz w:val="20"/>
          <w:szCs w:val="20"/>
        </w:rPr>
        <w:t>stitución de la firma autógrafa;</w:t>
      </w:r>
      <w:r w:rsidRPr="00BA386D">
        <w:rPr>
          <w:rFonts w:ascii="Montserrat" w:hAnsi="Montserrat" w:cs="Arial"/>
          <w:sz w:val="20"/>
          <w:szCs w:val="20"/>
        </w:rPr>
        <w:t xml:space="preserve"> lo anterior de conformidad con lo señalado en la fracción II del artículo 26 Bis, el último párrafo del artículo 27 de la LAASSP y el primer párrafo del artículo 50 del RLAASSP.</w:t>
      </w:r>
    </w:p>
    <w:p w:rsidR="00BF4166" w:rsidRPr="00BA386D" w:rsidRDefault="00BF4166" w:rsidP="00A04F4E">
      <w:pPr>
        <w:ind w:right="49"/>
        <w:jc w:val="both"/>
        <w:rPr>
          <w:rFonts w:ascii="Montserrat" w:hAnsi="Montserrat" w:cs="Arial"/>
          <w:sz w:val="20"/>
          <w:szCs w:val="20"/>
        </w:rPr>
      </w:pPr>
    </w:p>
    <w:p w:rsidR="00057F7A" w:rsidRPr="00BA386D" w:rsidRDefault="00057F7A" w:rsidP="00893601">
      <w:pPr>
        <w:jc w:val="both"/>
        <w:rPr>
          <w:rFonts w:ascii="Montserrat" w:hAnsi="Montserrat" w:cs="Arial"/>
          <w:spacing w:val="-3"/>
          <w:sz w:val="20"/>
          <w:szCs w:val="20"/>
        </w:rPr>
      </w:pPr>
      <w:r w:rsidRPr="00BA386D">
        <w:rPr>
          <w:rFonts w:ascii="Montserrat" w:hAnsi="Montserrat" w:cs="Arial"/>
          <w:spacing w:val="-3"/>
          <w:sz w:val="20"/>
          <w:szCs w:val="20"/>
        </w:rPr>
        <w:t>Se procederá a la apertura de los sobre</w:t>
      </w:r>
      <w:r w:rsidR="004F5107" w:rsidRPr="00BA386D">
        <w:rPr>
          <w:rFonts w:ascii="Montserrat" w:hAnsi="Montserrat" w:cs="Arial"/>
          <w:spacing w:val="-3"/>
          <w:sz w:val="20"/>
          <w:szCs w:val="20"/>
        </w:rPr>
        <w:t>s generados mediante el sistema;</w:t>
      </w:r>
      <w:r w:rsidRPr="00BA386D">
        <w:rPr>
          <w:rFonts w:ascii="Montserrat" w:hAnsi="Montserrat" w:cs="Arial"/>
          <w:spacing w:val="-3"/>
          <w:sz w:val="20"/>
          <w:szCs w:val="20"/>
        </w:rPr>
        <w:t xml:space="preserve"> en el supuesto de que durante el acto de presentación y apertura de proposiciones, por causas ajenas a la voluntad de la Convocante, no sea posible abrir los sobres que contengan las propuestas enviadas por CompraNet, el acto se reanudará a partir de que se restablezcan las condiciones que dieron origen a la interrupción, salvo lo previsto en el numeral </w:t>
      </w:r>
      <w:r w:rsidRPr="00BA386D">
        <w:rPr>
          <w:rFonts w:ascii="Montserrat" w:hAnsi="Montserrat" w:cs="Arial"/>
          <w:b/>
          <w:spacing w:val="-3"/>
          <w:sz w:val="20"/>
          <w:szCs w:val="20"/>
        </w:rPr>
        <w:t>29</w:t>
      </w:r>
      <w:r w:rsidRPr="00BA386D">
        <w:rPr>
          <w:rFonts w:ascii="Montserrat" w:hAnsi="Montserrat" w:cs="Arial"/>
          <w:spacing w:val="-3"/>
          <w:sz w:val="20"/>
          <w:szCs w:val="20"/>
        </w:rPr>
        <w:t xml:space="preserve"> del “</w:t>
      </w:r>
      <w:r w:rsidRPr="00BA386D">
        <w:rPr>
          <w:rFonts w:ascii="Montserrat" w:hAnsi="Montserrat" w:cs="Arial"/>
          <w:i/>
          <w:spacing w:val="-3"/>
          <w:sz w:val="20"/>
          <w:szCs w:val="20"/>
        </w:rPr>
        <w:t>ACUERDO por el que se establecen las disposiciones que se deberán observar para la utilización del Sistema electrónico de Información Pública Gubernamental denominado CompraNet</w:t>
      </w:r>
      <w:r w:rsidRPr="00BA386D">
        <w:rPr>
          <w:rFonts w:ascii="Montserrat" w:hAnsi="Montserrat" w:cs="Arial"/>
          <w:spacing w:val="-3"/>
          <w:sz w:val="20"/>
          <w:szCs w:val="20"/>
        </w:rPr>
        <w:t>” el cual contempla lo siguiente:</w:t>
      </w:r>
    </w:p>
    <w:p w:rsidR="00057F7A" w:rsidRPr="00BA386D" w:rsidRDefault="00057F7A" w:rsidP="00057F7A">
      <w:pPr>
        <w:widowControl w:val="0"/>
        <w:tabs>
          <w:tab w:val="left" w:pos="-720"/>
        </w:tabs>
        <w:suppressAutoHyphens/>
        <w:adjustRightInd w:val="0"/>
        <w:ind w:left="720"/>
        <w:jc w:val="both"/>
        <w:textAlignment w:val="baseline"/>
        <w:rPr>
          <w:rFonts w:ascii="Montserrat" w:hAnsi="Montserrat" w:cs="Arial"/>
          <w:spacing w:val="-3"/>
          <w:sz w:val="20"/>
          <w:szCs w:val="20"/>
        </w:rPr>
      </w:pPr>
    </w:p>
    <w:p w:rsidR="00057F7A" w:rsidRPr="00BA386D" w:rsidRDefault="00057F7A" w:rsidP="00F568A7">
      <w:pPr>
        <w:widowControl w:val="0"/>
        <w:tabs>
          <w:tab w:val="left" w:pos="-720"/>
        </w:tabs>
        <w:suppressAutoHyphens/>
        <w:adjustRightInd w:val="0"/>
        <w:spacing w:after="60" w:line="276" w:lineRule="auto"/>
        <w:ind w:left="426" w:right="474"/>
        <w:jc w:val="both"/>
        <w:textAlignment w:val="baseline"/>
        <w:rPr>
          <w:rFonts w:ascii="Montserrat" w:hAnsi="Montserrat" w:cs="Arial"/>
          <w:b/>
          <w:i/>
          <w:spacing w:val="-3"/>
          <w:sz w:val="16"/>
          <w:szCs w:val="16"/>
        </w:rPr>
      </w:pPr>
      <w:r w:rsidRPr="00BA386D">
        <w:rPr>
          <w:rFonts w:ascii="Montserrat" w:hAnsi="Montserrat" w:cs="Arial"/>
          <w:b/>
          <w:i/>
          <w:spacing w:val="-3"/>
          <w:sz w:val="16"/>
          <w:szCs w:val="16"/>
        </w:rPr>
        <w:t>“29.- Las dependencias y entidades, a través de la Unidad Compradora, recabarán de los licitantes su aceptación de que se tendrán como no presentadas sus proposiciones y, en su caso, la documentación requerida por la Unidad Compradora, cuando el archivo electrónico en el que se contengan las proposiciones y/o demás información no pueda abrirse por tener algún virus informático o por cualquier otra causa ajena a la dependencia o entidad.”</w:t>
      </w:r>
    </w:p>
    <w:p w:rsidR="00A04F4E" w:rsidRPr="00BA386D" w:rsidRDefault="00A04F4E" w:rsidP="00A04F4E">
      <w:pPr>
        <w:ind w:right="49"/>
        <w:jc w:val="both"/>
        <w:rPr>
          <w:rFonts w:ascii="Montserrat" w:hAnsi="Montserrat" w:cs="Arial"/>
          <w:sz w:val="20"/>
          <w:szCs w:val="20"/>
        </w:rPr>
      </w:pPr>
    </w:p>
    <w:p w:rsidR="00A04F4E" w:rsidRPr="00BA386D" w:rsidRDefault="00A04F4E" w:rsidP="00A04F4E">
      <w:pPr>
        <w:ind w:right="49"/>
        <w:jc w:val="both"/>
        <w:rPr>
          <w:rFonts w:ascii="Montserrat" w:hAnsi="Montserrat" w:cs="Arial"/>
          <w:sz w:val="20"/>
          <w:szCs w:val="20"/>
        </w:rPr>
      </w:pPr>
      <w:r w:rsidRPr="00BA386D">
        <w:rPr>
          <w:rFonts w:ascii="Montserrat" w:hAnsi="Montserrat" w:cs="Arial"/>
          <w:sz w:val="20"/>
          <w:szCs w:val="20"/>
        </w:rPr>
        <w:t>Una vez recibidas las proposiciones en la fecha y hora establecidas, éstas no podrán retirarse o dejarse sin efecto, por lo que deberán considerarse vigentes dentro del procedimiento de contratación hasta su conclusión.</w:t>
      </w:r>
      <w:bookmarkEnd w:id="75"/>
    </w:p>
    <w:p w:rsidR="00A04F4E" w:rsidRPr="00BA386D" w:rsidRDefault="00A04F4E" w:rsidP="00A04F4E">
      <w:pPr>
        <w:ind w:right="49"/>
        <w:jc w:val="both"/>
        <w:rPr>
          <w:rFonts w:ascii="Montserrat" w:hAnsi="Montserrat" w:cs="Arial"/>
          <w:sz w:val="20"/>
          <w:szCs w:val="20"/>
        </w:rPr>
      </w:pPr>
    </w:p>
    <w:p w:rsidR="00A04F4E" w:rsidRPr="00BA386D" w:rsidRDefault="00A04F4E" w:rsidP="003965CF">
      <w:pPr>
        <w:jc w:val="both"/>
        <w:rPr>
          <w:rFonts w:ascii="Montserrat" w:hAnsi="Montserrat" w:cs="Arial"/>
          <w:b/>
          <w:sz w:val="20"/>
          <w:szCs w:val="20"/>
        </w:rPr>
      </w:pPr>
      <w:r w:rsidRPr="00BA386D">
        <w:rPr>
          <w:rFonts w:ascii="Montserrat" w:hAnsi="Montserrat" w:cs="Arial"/>
          <w:sz w:val="20"/>
          <w:szCs w:val="20"/>
        </w:rPr>
        <w:t>Una vez recibidas las proposiciones que hayan sido en</w:t>
      </w:r>
      <w:r w:rsidR="00F825DC" w:rsidRPr="00BA386D">
        <w:rPr>
          <w:rFonts w:ascii="Montserrat" w:hAnsi="Montserrat" w:cs="Arial"/>
          <w:sz w:val="20"/>
          <w:szCs w:val="20"/>
        </w:rPr>
        <w:t>viadas a través de CompraNet</w:t>
      </w:r>
      <w:r w:rsidRPr="00BA386D">
        <w:rPr>
          <w:rFonts w:ascii="Montserrat" w:hAnsi="Montserrat" w:cs="Arial"/>
          <w:sz w:val="20"/>
          <w:szCs w:val="20"/>
        </w:rPr>
        <w:t xml:space="preserve">, se procederá a la apertura de todas y cada una de ellas, haciéndose constar la documentación presentada, sin que ello implique la evaluación de su contenido, por lo que, en el caso de que algún licitante omita la presentación de algún documento o algún requisito, no serán desechadas en ese momento, haciéndose constar ello en el formato de recepción de los documentos que integran la </w:t>
      </w:r>
      <w:r w:rsidR="004F1959" w:rsidRPr="00BA386D">
        <w:rPr>
          <w:rFonts w:ascii="Montserrat" w:hAnsi="Montserrat" w:cs="Arial"/>
          <w:sz w:val="20"/>
          <w:szCs w:val="20"/>
        </w:rPr>
        <w:t>proposición</w:t>
      </w:r>
      <w:r w:rsidRPr="00BA386D">
        <w:rPr>
          <w:rFonts w:ascii="Montserrat" w:hAnsi="Montserrat" w:cs="Arial"/>
          <w:sz w:val="20"/>
          <w:szCs w:val="20"/>
        </w:rPr>
        <w:t xml:space="preserve"> conforme al </w:t>
      </w:r>
      <w:r w:rsidR="00EC1232" w:rsidRPr="00BA386D">
        <w:rPr>
          <w:rFonts w:ascii="Montserrat" w:hAnsi="Montserrat" w:cs="Arial"/>
          <w:b/>
          <w:sz w:val="20"/>
          <w:szCs w:val="20"/>
        </w:rPr>
        <w:t xml:space="preserve">Anexo XVI </w:t>
      </w:r>
      <w:r w:rsidR="00792070" w:rsidRPr="00BA386D">
        <w:rPr>
          <w:rFonts w:ascii="Montserrat" w:hAnsi="Montserrat" w:cs="Arial"/>
          <w:b/>
          <w:sz w:val="20"/>
          <w:szCs w:val="20"/>
        </w:rPr>
        <w:t>Relac</w:t>
      </w:r>
      <w:r w:rsidR="00EC1232" w:rsidRPr="00BA386D">
        <w:rPr>
          <w:rFonts w:ascii="Montserrat" w:hAnsi="Montserrat" w:cs="Arial"/>
          <w:b/>
          <w:sz w:val="20"/>
          <w:szCs w:val="20"/>
        </w:rPr>
        <w:t>ión de entrega de documentación</w:t>
      </w:r>
      <w:r w:rsidR="00792070" w:rsidRPr="00BA386D">
        <w:rPr>
          <w:rFonts w:ascii="Montserrat" w:hAnsi="Montserrat" w:cs="Arial"/>
          <w:sz w:val="20"/>
          <w:szCs w:val="20"/>
        </w:rPr>
        <w:t xml:space="preserve">, </w:t>
      </w:r>
      <w:r w:rsidRPr="00BA386D">
        <w:rPr>
          <w:rFonts w:ascii="Montserrat" w:hAnsi="Montserrat" w:cs="Arial"/>
          <w:sz w:val="20"/>
          <w:szCs w:val="20"/>
        </w:rPr>
        <w:t xml:space="preserve">lo anterior de conformidad con lo establecido el artículo 47 del </w:t>
      </w:r>
      <w:r w:rsidR="004F1959" w:rsidRPr="00BA386D">
        <w:rPr>
          <w:rFonts w:ascii="Montserrat" w:hAnsi="Montserrat" w:cs="Arial"/>
          <w:sz w:val="20"/>
          <w:szCs w:val="20"/>
        </w:rPr>
        <w:t>Reglamento</w:t>
      </w:r>
      <w:r w:rsidRPr="00BA386D">
        <w:rPr>
          <w:rFonts w:ascii="Montserrat" w:hAnsi="Montserrat" w:cs="Arial"/>
          <w:sz w:val="20"/>
          <w:szCs w:val="20"/>
        </w:rPr>
        <w:t>.</w:t>
      </w:r>
    </w:p>
    <w:p w:rsidR="003965CF" w:rsidRPr="00BA386D" w:rsidRDefault="003965CF" w:rsidP="003965CF">
      <w:pPr>
        <w:jc w:val="both"/>
        <w:rPr>
          <w:rFonts w:ascii="Montserrat" w:hAnsi="Montserrat" w:cs="Arial"/>
          <w:b/>
          <w:sz w:val="20"/>
          <w:szCs w:val="20"/>
        </w:rPr>
      </w:pPr>
    </w:p>
    <w:p w:rsidR="00A04F4E" w:rsidRPr="00BA386D" w:rsidRDefault="00A04F4E" w:rsidP="00A04F4E">
      <w:pPr>
        <w:ind w:right="49"/>
        <w:jc w:val="both"/>
        <w:rPr>
          <w:rFonts w:ascii="Montserrat" w:hAnsi="Montserrat" w:cs="Arial"/>
          <w:sz w:val="20"/>
          <w:szCs w:val="20"/>
        </w:rPr>
      </w:pPr>
      <w:r w:rsidRPr="00BA386D">
        <w:rPr>
          <w:rFonts w:ascii="Montserrat" w:hAnsi="Montserrat" w:cs="Arial"/>
          <w:sz w:val="20"/>
          <w:szCs w:val="20"/>
        </w:rPr>
        <w:t>En el presente procedimiento no se recib</w:t>
      </w:r>
      <w:r w:rsidR="00057F7A" w:rsidRPr="00BA386D">
        <w:rPr>
          <w:rFonts w:ascii="Montserrat" w:hAnsi="Montserrat" w:cs="Arial"/>
          <w:sz w:val="20"/>
          <w:szCs w:val="20"/>
        </w:rPr>
        <w:t>irá</w:t>
      </w:r>
      <w:r w:rsidRPr="00BA386D">
        <w:rPr>
          <w:rFonts w:ascii="Montserrat" w:hAnsi="Montserrat" w:cs="Arial"/>
          <w:sz w:val="20"/>
          <w:szCs w:val="20"/>
        </w:rPr>
        <w:t>n proposiciones a través del servicio postal o mensajería, ni de forma presencial.</w:t>
      </w:r>
    </w:p>
    <w:p w:rsidR="00952E35" w:rsidRPr="00BA386D" w:rsidRDefault="00952E35" w:rsidP="00952E35">
      <w:pPr>
        <w:ind w:right="49"/>
        <w:jc w:val="both"/>
        <w:rPr>
          <w:rFonts w:ascii="Montserrat" w:hAnsi="Montserrat" w:cs="Arial"/>
          <w:sz w:val="20"/>
          <w:szCs w:val="20"/>
        </w:rPr>
      </w:pPr>
    </w:p>
    <w:p w:rsidR="00952E35" w:rsidRPr="00BA386D" w:rsidRDefault="00952E35" w:rsidP="00952E35">
      <w:pPr>
        <w:ind w:right="49"/>
        <w:jc w:val="both"/>
        <w:rPr>
          <w:rFonts w:ascii="Montserrat" w:hAnsi="Montserrat" w:cs="Arial"/>
          <w:sz w:val="20"/>
          <w:szCs w:val="20"/>
        </w:rPr>
      </w:pPr>
      <w:r w:rsidRPr="00BA386D">
        <w:rPr>
          <w:rFonts w:ascii="Montserrat" w:hAnsi="Montserrat" w:cs="Arial"/>
          <w:sz w:val="20"/>
          <w:szCs w:val="20"/>
        </w:rPr>
        <w:t xml:space="preserve">El </w:t>
      </w:r>
      <w:r w:rsidR="004F1959" w:rsidRPr="00BA386D">
        <w:rPr>
          <w:rFonts w:ascii="Montserrat" w:hAnsi="Montserrat" w:cs="Arial"/>
          <w:sz w:val="20"/>
          <w:szCs w:val="20"/>
        </w:rPr>
        <w:t>IMSS</w:t>
      </w:r>
      <w:r w:rsidRPr="00BA386D">
        <w:rPr>
          <w:rFonts w:ascii="Montserrat" w:hAnsi="Montserrat" w:cs="Arial"/>
          <w:sz w:val="20"/>
          <w:szCs w:val="20"/>
        </w:rPr>
        <w:t xml:space="preserve"> conforme al artículo 35 fracción III de la LAASSP, levantará el acta correspondiente que servirá de constancia de la celebración del acto de presentac</w:t>
      </w:r>
      <w:r w:rsidR="00340418" w:rsidRPr="00BA386D">
        <w:rPr>
          <w:rFonts w:ascii="Montserrat" w:hAnsi="Montserrat" w:cs="Arial"/>
          <w:sz w:val="20"/>
          <w:szCs w:val="20"/>
        </w:rPr>
        <w:t>ión y apertura de proposiciones;</w:t>
      </w:r>
      <w:r w:rsidRPr="00BA386D">
        <w:rPr>
          <w:rFonts w:ascii="Montserrat" w:hAnsi="Montserrat" w:cs="Arial"/>
          <w:sz w:val="20"/>
          <w:szCs w:val="20"/>
        </w:rPr>
        <w:t xml:space="preserve"> se hará constar el importe total de</w:t>
      </w:r>
      <w:r w:rsidR="00AD3D41">
        <w:rPr>
          <w:rFonts w:ascii="Montserrat" w:hAnsi="Montserrat" w:cs="Arial"/>
          <w:sz w:val="20"/>
          <w:szCs w:val="20"/>
        </w:rPr>
        <w:t xml:space="preserve"> la</w:t>
      </w:r>
      <w:r w:rsidRPr="00BA386D">
        <w:rPr>
          <w:rFonts w:ascii="Montserrat" w:hAnsi="Montserrat" w:cs="Arial"/>
          <w:sz w:val="20"/>
          <w:szCs w:val="20"/>
        </w:rPr>
        <w:t xml:space="preserve"> </w:t>
      </w:r>
      <w:r w:rsidR="00AD3D41">
        <w:rPr>
          <w:rFonts w:ascii="Montserrat" w:hAnsi="Montserrat" w:cs="Arial"/>
          <w:sz w:val="20"/>
          <w:szCs w:val="20"/>
        </w:rPr>
        <w:t>partida</w:t>
      </w:r>
      <w:r w:rsidRPr="00BA386D">
        <w:rPr>
          <w:rFonts w:ascii="Montserrat" w:hAnsi="Montserrat" w:cs="Arial"/>
          <w:sz w:val="20"/>
          <w:szCs w:val="20"/>
        </w:rPr>
        <w:t xml:space="preserve"> de las </w:t>
      </w:r>
      <w:r w:rsidRPr="00BA386D">
        <w:rPr>
          <w:rFonts w:ascii="Montserrat" w:hAnsi="Montserrat" w:cs="Arial"/>
          <w:sz w:val="20"/>
          <w:szCs w:val="20"/>
        </w:rPr>
        <w:lastRenderedPageBreak/>
        <w:t>proposiciones presentadas,</w:t>
      </w:r>
      <w:r w:rsidR="00FF1338" w:rsidRPr="00BA386D">
        <w:rPr>
          <w:rFonts w:ascii="Montserrat" w:hAnsi="Montserrat" w:cs="Arial"/>
          <w:sz w:val="20"/>
          <w:szCs w:val="20"/>
        </w:rPr>
        <w:t xml:space="preserve"> se adjuntara copia de las mismas</w:t>
      </w:r>
      <w:r w:rsidR="004F1959" w:rsidRPr="00BA386D">
        <w:rPr>
          <w:rFonts w:ascii="Montserrat" w:hAnsi="Montserrat" w:cs="Arial"/>
          <w:sz w:val="20"/>
          <w:szCs w:val="20"/>
        </w:rPr>
        <w:t xml:space="preserve"> (Propuestas Económicas)</w:t>
      </w:r>
      <w:r w:rsidR="00FF1338" w:rsidRPr="00BA386D">
        <w:rPr>
          <w:rFonts w:ascii="Montserrat" w:hAnsi="Montserrat" w:cs="Arial"/>
          <w:sz w:val="20"/>
          <w:szCs w:val="20"/>
        </w:rPr>
        <w:t>, y se</w:t>
      </w:r>
      <w:r w:rsidRPr="00BA386D">
        <w:rPr>
          <w:rFonts w:ascii="Montserrat" w:hAnsi="Montserrat" w:cs="Arial"/>
          <w:sz w:val="20"/>
          <w:szCs w:val="20"/>
        </w:rPr>
        <w:t xml:space="preserve"> señalará lugar, fecha y hora en que se dará a conocer el fallo de la Licitación. El acta será firmada por los asistentes, a los cuales se les entregará copia simple de la misma. </w:t>
      </w:r>
    </w:p>
    <w:p w:rsidR="00952E35" w:rsidRPr="00BA386D" w:rsidRDefault="00952E35" w:rsidP="00952E35">
      <w:pPr>
        <w:ind w:right="49"/>
        <w:jc w:val="both"/>
        <w:rPr>
          <w:rFonts w:ascii="Montserrat" w:hAnsi="Montserrat" w:cs="Arial"/>
          <w:sz w:val="20"/>
          <w:szCs w:val="20"/>
        </w:rPr>
      </w:pPr>
    </w:p>
    <w:p w:rsidR="00952E35" w:rsidRPr="00BA386D" w:rsidRDefault="00952E35" w:rsidP="00952E35">
      <w:pPr>
        <w:widowControl w:val="0"/>
        <w:adjustRightInd w:val="0"/>
        <w:jc w:val="both"/>
        <w:textAlignment w:val="baseline"/>
        <w:rPr>
          <w:rFonts w:ascii="Montserrat" w:hAnsi="Montserrat" w:cs="Arial"/>
          <w:sz w:val="20"/>
          <w:szCs w:val="20"/>
        </w:rPr>
      </w:pPr>
      <w:r w:rsidRPr="00BA386D">
        <w:rPr>
          <w:rFonts w:ascii="Montserrat" w:hAnsi="Montserrat" w:cs="Arial"/>
          <w:sz w:val="20"/>
          <w:szCs w:val="20"/>
        </w:rPr>
        <w:t>El acta correspondiente al acto de presentación y apertura de proposiciones, se difundirá a través de CompraNet al concluir el mismo, para efectos de su notificación en términos de lo dispuesto en el último párrafo del artículo 37 Bis de la LAASSP.</w:t>
      </w:r>
    </w:p>
    <w:p w:rsidR="00952E35" w:rsidRPr="00BA386D" w:rsidRDefault="00952E35" w:rsidP="00CC66CE">
      <w:pPr>
        <w:ind w:right="49"/>
        <w:jc w:val="both"/>
        <w:rPr>
          <w:rFonts w:ascii="Montserrat" w:hAnsi="Montserrat" w:cs="Arial"/>
          <w:sz w:val="20"/>
          <w:szCs w:val="20"/>
        </w:rPr>
      </w:pPr>
    </w:p>
    <w:p w:rsidR="00FF1338" w:rsidRPr="00BA386D" w:rsidRDefault="004F1959" w:rsidP="00FF1338">
      <w:pPr>
        <w:widowControl w:val="0"/>
        <w:adjustRightInd w:val="0"/>
        <w:jc w:val="both"/>
        <w:textAlignment w:val="baseline"/>
        <w:rPr>
          <w:rFonts w:ascii="Montserrat" w:hAnsi="Montserrat" w:cs="Arial"/>
          <w:sz w:val="20"/>
          <w:szCs w:val="20"/>
        </w:rPr>
      </w:pPr>
      <w:r w:rsidRPr="00BA386D">
        <w:rPr>
          <w:rFonts w:ascii="Montserrat" w:hAnsi="Montserrat" w:cs="Arial"/>
          <w:sz w:val="20"/>
          <w:szCs w:val="20"/>
        </w:rPr>
        <w:t>L</w:t>
      </w:r>
      <w:r w:rsidR="00FF1338" w:rsidRPr="00BA386D">
        <w:rPr>
          <w:rFonts w:ascii="Montserrat" w:hAnsi="Montserrat" w:cs="Arial"/>
          <w:sz w:val="20"/>
          <w:szCs w:val="20"/>
        </w:rPr>
        <w:t xml:space="preserve">a totalidad de los archivos </w:t>
      </w:r>
      <w:r w:rsidRPr="00BA386D">
        <w:rPr>
          <w:rFonts w:ascii="Montserrat" w:hAnsi="Montserrat" w:cs="Arial"/>
          <w:sz w:val="20"/>
          <w:szCs w:val="20"/>
        </w:rPr>
        <w:t xml:space="preserve">que conformen las proposiciones </w:t>
      </w:r>
      <w:r w:rsidR="00FF1338" w:rsidRPr="00BA386D">
        <w:rPr>
          <w:rFonts w:ascii="Montserrat" w:hAnsi="Montserrat" w:cs="Arial"/>
          <w:sz w:val="20"/>
          <w:szCs w:val="20"/>
        </w:rPr>
        <w:t>se almacenarán en medios ópticos de almacenamiento, uno para ser entregado al área técnica y requirente y otro para que obre en el expediente.</w:t>
      </w:r>
    </w:p>
    <w:p w:rsidR="00FF1338" w:rsidRPr="00BA386D" w:rsidRDefault="00FF1338" w:rsidP="00CC66CE">
      <w:pPr>
        <w:ind w:right="49"/>
        <w:jc w:val="both"/>
        <w:rPr>
          <w:rFonts w:ascii="Montserrat" w:hAnsi="Montserrat" w:cs="Arial"/>
          <w:sz w:val="20"/>
          <w:szCs w:val="20"/>
        </w:rPr>
      </w:pPr>
    </w:p>
    <w:p w:rsidR="00A73D76" w:rsidRPr="00BA386D" w:rsidRDefault="00A73D76" w:rsidP="00CC66CE">
      <w:pPr>
        <w:ind w:right="49"/>
        <w:jc w:val="both"/>
        <w:rPr>
          <w:rFonts w:ascii="Montserrat" w:hAnsi="Montserrat" w:cs="Arial"/>
          <w:sz w:val="20"/>
          <w:szCs w:val="20"/>
        </w:rPr>
      </w:pPr>
    </w:p>
    <w:p w:rsidR="0095628B" w:rsidRPr="00BA386D" w:rsidRDefault="00D1134A"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76" w:name="_Toc424735333"/>
      <w:bookmarkStart w:id="77" w:name="_Toc92919151"/>
      <w:r w:rsidRPr="00BA386D">
        <w:rPr>
          <w:rFonts w:ascii="Montserrat" w:hAnsi="Montserrat" w:cs="Arial"/>
          <w:i w:val="0"/>
          <w:sz w:val="20"/>
          <w:lang w:val="es-ES_tradnl"/>
        </w:rPr>
        <w:t>Proposiciones conjuntas</w:t>
      </w:r>
      <w:bookmarkEnd w:id="76"/>
      <w:r w:rsidR="00C97DF6" w:rsidRPr="00BA386D">
        <w:rPr>
          <w:rFonts w:ascii="Montserrat" w:hAnsi="Montserrat" w:cs="Arial"/>
          <w:i w:val="0"/>
          <w:sz w:val="20"/>
          <w:lang w:val="es-ES_tradnl"/>
        </w:rPr>
        <w:t>.</w:t>
      </w:r>
      <w:bookmarkEnd w:id="77"/>
      <w:r w:rsidRPr="00BA386D">
        <w:rPr>
          <w:rFonts w:ascii="Montserrat" w:hAnsi="Montserrat" w:cs="Arial"/>
          <w:i w:val="0"/>
          <w:sz w:val="20"/>
          <w:lang w:val="es-ES_tradnl"/>
        </w:rPr>
        <w:t xml:space="preserve"> </w:t>
      </w:r>
    </w:p>
    <w:p w:rsidR="004706BC" w:rsidRPr="00BA386D" w:rsidRDefault="004706BC" w:rsidP="004706BC">
      <w:pPr>
        <w:rPr>
          <w:sz w:val="20"/>
          <w:szCs w:val="20"/>
          <w:lang w:val="es-ES_tradnl" w:eastAsia="ar-SA"/>
        </w:rPr>
      </w:pPr>
    </w:p>
    <w:p w:rsidR="004706BC" w:rsidRPr="00BA386D" w:rsidRDefault="004706BC" w:rsidP="00652610">
      <w:pPr>
        <w:jc w:val="both"/>
        <w:rPr>
          <w:rFonts w:ascii="Montserrat" w:hAnsi="Montserrat"/>
          <w:sz w:val="20"/>
          <w:szCs w:val="20"/>
          <w:lang w:val="es-ES_tradnl" w:eastAsia="ar-SA"/>
        </w:rPr>
      </w:pPr>
      <w:r w:rsidRPr="00BA386D">
        <w:rPr>
          <w:rFonts w:ascii="Montserrat" w:hAnsi="Montserrat"/>
          <w:sz w:val="20"/>
          <w:szCs w:val="20"/>
          <w:lang w:val="es-ES_tradnl" w:eastAsia="ar-SA"/>
        </w:rPr>
        <w:t xml:space="preserve">En caso de presentar proposiciones conjuntas, deberá </w:t>
      </w:r>
      <w:r w:rsidR="00834626" w:rsidRPr="00BA386D">
        <w:rPr>
          <w:rFonts w:ascii="Montserrat" w:hAnsi="Montserrat"/>
          <w:sz w:val="20"/>
          <w:szCs w:val="20"/>
          <w:lang w:val="es-ES_tradnl" w:eastAsia="ar-SA"/>
        </w:rPr>
        <w:t>incluirse</w:t>
      </w:r>
      <w:r w:rsidRPr="00BA386D">
        <w:rPr>
          <w:rFonts w:ascii="Montserrat" w:hAnsi="Montserrat"/>
          <w:sz w:val="20"/>
          <w:szCs w:val="20"/>
          <w:lang w:val="es-ES_tradnl" w:eastAsia="ar-SA"/>
        </w:rPr>
        <w:t xml:space="preserve"> el convenio correspondiente en los términos del </w:t>
      </w:r>
      <w:r w:rsidR="00EC1232" w:rsidRPr="00BA386D">
        <w:rPr>
          <w:rFonts w:ascii="Montserrat" w:hAnsi="Montserrat" w:cs="Arial"/>
          <w:b/>
          <w:sz w:val="20"/>
          <w:szCs w:val="20"/>
        </w:rPr>
        <w:t xml:space="preserve">Anexo IV </w:t>
      </w:r>
      <w:r w:rsidRPr="00BA386D">
        <w:rPr>
          <w:rFonts w:ascii="Montserrat" w:hAnsi="Montserrat" w:cs="Arial"/>
          <w:b/>
          <w:sz w:val="20"/>
          <w:szCs w:val="20"/>
        </w:rPr>
        <w:t>Modelo de Con</w:t>
      </w:r>
      <w:r w:rsidR="00EC1232" w:rsidRPr="00BA386D">
        <w:rPr>
          <w:rFonts w:ascii="Montserrat" w:hAnsi="Montserrat" w:cs="Arial"/>
          <w:b/>
          <w:sz w:val="20"/>
          <w:szCs w:val="20"/>
        </w:rPr>
        <w:t>venio de Participación Conjunta</w:t>
      </w:r>
      <w:r w:rsidRPr="00BA386D">
        <w:rPr>
          <w:rFonts w:ascii="Montserrat" w:hAnsi="Montserrat" w:cs="Arial"/>
          <w:sz w:val="20"/>
          <w:szCs w:val="20"/>
        </w:rPr>
        <w:t xml:space="preserve">, </w:t>
      </w:r>
      <w:r w:rsidR="00652610" w:rsidRPr="00BA386D">
        <w:rPr>
          <w:rFonts w:ascii="Montserrat" w:hAnsi="Montserrat" w:cs="Arial"/>
          <w:sz w:val="20"/>
          <w:szCs w:val="20"/>
        </w:rPr>
        <w:t>o en cualquier instrumento siempre que cumpla con los requisitos de los artículos 34 de la LAASSP y 44 de su Reglamento.</w:t>
      </w:r>
    </w:p>
    <w:p w:rsidR="00AF406B" w:rsidRPr="00BA386D" w:rsidRDefault="00AF406B" w:rsidP="004706BC">
      <w:pPr>
        <w:ind w:right="49"/>
        <w:jc w:val="both"/>
        <w:rPr>
          <w:rFonts w:ascii="Montserrat" w:hAnsi="Montserrat" w:cs="Arial"/>
          <w:sz w:val="20"/>
          <w:szCs w:val="20"/>
        </w:rPr>
      </w:pPr>
    </w:p>
    <w:p w:rsidR="00834626" w:rsidRPr="00BA386D" w:rsidRDefault="001A5EF3" w:rsidP="004706BC">
      <w:pPr>
        <w:ind w:right="49"/>
        <w:jc w:val="both"/>
        <w:rPr>
          <w:rFonts w:ascii="Montserrat" w:hAnsi="Montserrat" w:cs="Arial"/>
          <w:sz w:val="20"/>
          <w:szCs w:val="20"/>
        </w:rPr>
      </w:pPr>
      <w:r w:rsidRPr="00BA386D">
        <w:rPr>
          <w:rFonts w:ascii="Montserrat" w:hAnsi="Montserrat" w:cs="Arial"/>
          <w:b/>
          <w:bCs/>
          <w:sz w:val="20"/>
          <w:szCs w:val="20"/>
        </w:rPr>
        <w:t>El representante común de la agrupación deberá señalar que la proposición se presenta en forma conjunta</w:t>
      </w:r>
      <w:r w:rsidRPr="00BA386D">
        <w:rPr>
          <w:rFonts w:ascii="Montserrat" w:hAnsi="Montserrat" w:cs="Arial"/>
          <w:sz w:val="20"/>
          <w:szCs w:val="20"/>
        </w:rPr>
        <w:t xml:space="preserve">. </w:t>
      </w:r>
    </w:p>
    <w:p w:rsidR="00834626" w:rsidRPr="00BA386D" w:rsidRDefault="00834626" w:rsidP="004706BC">
      <w:pPr>
        <w:ind w:right="49"/>
        <w:jc w:val="both"/>
        <w:rPr>
          <w:rFonts w:ascii="Montserrat" w:hAnsi="Montserrat" w:cs="Arial"/>
          <w:sz w:val="20"/>
          <w:szCs w:val="20"/>
        </w:rPr>
      </w:pPr>
    </w:p>
    <w:p w:rsidR="001A5EF3" w:rsidRPr="00BA386D" w:rsidRDefault="001A5EF3" w:rsidP="004706BC">
      <w:pPr>
        <w:ind w:right="49"/>
        <w:jc w:val="both"/>
        <w:rPr>
          <w:rFonts w:ascii="Montserrat" w:hAnsi="Montserrat" w:cs="Arial"/>
          <w:sz w:val="20"/>
          <w:szCs w:val="20"/>
        </w:rPr>
      </w:pPr>
      <w:r w:rsidRPr="00BA386D">
        <w:rPr>
          <w:rFonts w:ascii="Montserrat" w:hAnsi="Montserrat" w:cs="Arial"/>
          <w:sz w:val="20"/>
          <w:szCs w:val="20"/>
        </w:rPr>
        <w:t>El convenio a que hace referencia este numeral</w:t>
      </w:r>
      <w:r w:rsidR="004706BC" w:rsidRPr="00BA386D">
        <w:rPr>
          <w:rFonts w:ascii="Montserrat" w:hAnsi="Montserrat" w:cs="Arial"/>
          <w:sz w:val="20"/>
          <w:szCs w:val="20"/>
        </w:rPr>
        <w:t xml:space="preserve"> </w:t>
      </w:r>
      <w:r w:rsidRPr="00BA386D">
        <w:rPr>
          <w:rFonts w:ascii="Montserrat" w:hAnsi="Montserrat" w:cs="Arial"/>
          <w:sz w:val="20"/>
          <w:szCs w:val="20"/>
        </w:rPr>
        <w:t xml:space="preserve">se presentará con la proposición y, </w:t>
      </w:r>
      <w:r w:rsidR="004706BC" w:rsidRPr="00BA386D">
        <w:rPr>
          <w:rFonts w:ascii="Montserrat" w:hAnsi="Montserrat" w:cs="Arial"/>
          <w:sz w:val="20"/>
          <w:szCs w:val="20"/>
        </w:rPr>
        <w:t>en caso de que a</w:t>
      </w:r>
      <w:r w:rsidRPr="00BA386D">
        <w:rPr>
          <w:rFonts w:ascii="Montserrat" w:hAnsi="Montserrat" w:cs="Arial"/>
          <w:sz w:val="20"/>
          <w:szCs w:val="20"/>
        </w:rPr>
        <w:t xml:space="preserve"> los licitantes que la hubieren presentado se les adjudi</w:t>
      </w:r>
      <w:r w:rsidR="004706BC" w:rsidRPr="00BA386D">
        <w:rPr>
          <w:rFonts w:ascii="Montserrat" w:hAnsi="Montserrat" w:cs="Arial"/>
          <w:sz w:val="20"/>
          <w:szCs w:val="20"/>
        </w:rPr>
        <w:t>que el contrato, dicho convenio</w:t>
      </w:r>
      <w:r w:rsidRPr="00BA386D">
        <w:rPr>
          <w:rFonts w:ascii="Montserrat" w:hAnsi="Montserrat" w:cs="Arial"/>
          <w:sz w:val="20"/>
          <w:szCs w:val="20"/>
        </w:rPr>
        <w:t xml:space="preserve"> formará parte integrante del mismo como uno de sus anexos, para lo cual deberán de firmar todos los representantes de las personas fisicas o morales que hayan firmado el convenio de participación conjunta, </w:t>
      </w:r>
      <w:r w:rsidR="00834626" w:rsidRPr="00BA386D">
        <w:rPr>
          <w:rFonts w:ascii="Montserrat" w:hAnsi="Montserrat" w:cs="Arial"/>
          <w:sz w:val="20"/>
          <w:szCs w:val="20"/>
        </w:rPr>
        <w:t>o en el caso de constituir una nueva sociedad, el representante legal de la misma, lo cual deberá de constar en escritura pública y comunicarse a la Convocante antes de la fecha fijada para la firma del o los contratos.</w:t>
      </w:r>
    </w:p>
    <w:p w:rsidR="00040767" w:rsidRPr="00BA386D" w:rsidRDefault="00040767" w:rsidP="00CC66CE">
      <w:pPr>
        <w:ind w:right="49"/>
        <w:rPr>
          <w:rFonts w:ascii="Montserrat" w:hAnsi="Montserrat" w:cs="Arial"/>
          <w:sz w:val="20"/>
          <w:szCs w:val="20"/>
        </w:rPr>
      </w:pPr>
    </w:p>
    <w:p w:rsidR="00F60ADD" w:rsidRPr="00BA386D" w:rsidRDefault="00F60ADD" w:rsidP="00CC66CE">
      <w:pPr>
        <w:ind w:right="49"/>
        <w:jc w:val="both"/>
        <w:rPr>
          <w:rFonts w:ascii="Montserrat" w:hAnsi="Montserrat" w:cs="Arial"/>
          <w:sz w:val="20"/>
          <w:szCs w:val="20"/>
        </w:rPr>
      </w:pPr>
      <w:r w:rsidRPr="00BA386D">
        <w:rPr>
          <w:rFonts w:ascii="Montserrat" w:hAnsi="Montserrat" w:cs="Arial"/>
          <w:sz w:val="20"/>
          <w:szCs w:val="20"/>
        </w:rPr>
        <w:t>Cualquiera de los integrantes de la agrupación, podrá presentar el escrito mediante el cual manifieste su</w:t>
      </w:r>
      <w:r w:rsidR="000C0248" w:rsidRPr="00BA386D">
        <w:rPr>
          <w:rFonts w:ascii="Montserrat" w:hAnsi="Montserrat" w:cs="Arial"/>
          <w:sz w:val="20"/>
          <w:szCs w:val="20"/>
        </w:rPr>
        <w:t xml:space="preserve"> </w:t>
      </w:r>
      <w:r w:rsidRPr="00BA386D">
        <w:rPr>
          <w:rFonts w:ascii="Montserrat" w:hAnsi="Montserrat" w:cs="Arial"/>
          <w:sz w:val="20"/>
          <w:szCs w:val="20"/>
        </w:rPr>
        <w:t>interés en participar en la junta de aclaraciones y en e</w:t>
      </w:r>
      <w:r w:rsidR="00040767" w:rsidRPr="00BA386D">
        <w:rPr>
          <w:rFonts w:ascii="Montserrat" w:hAnsi="Montserrat" w:cs="Arial"/>
          <w:sz w:val="20"/>
          <w:szCs w:val="20"/>
        </w:rPr>
        <w:t>l procedimiento de contratación.</w:t>
      </w:r>
    </w:p>
    <w:p w:rsidR="000C0248" w:rsidRPr="00BA386D" w:rsidRDefault="000C0248" w:rsidP="00CC66CE">
      <w:pPr>
        <w:ind w:right="49"/>
        <w:jc w:val="both"/>
        <w:rPr>
          <w:rFonts w:ascii="Montserrat" w:hAnsi="Montserrat" w:cs="Arial"/>
          <w:sz w:val="20"/>
          <w:szCs w:val="20"/>
        </w:rPr>
      </w:pPr>
    </w:p>
    <w:p w:rsidR="00F60ADD" w:rsidRPr="00BA386D" w:rsidRDefault="00F60ADD" w:rsidP="00CC66CE">
      <w:pPr>
        <w:ind w:right="49"/>
        <w:jc w:val="both"/>
        <w:rPr>
          <w:rFonts w:ascii="Montserrat" w:hAnsi="Montserrat" w:cs="Arial"/>
          <w:sz w:val="20"/>
          <w:szCs w:val="20"/>
        </w:rPr>
      </w:pPr>
      <w:r w:rsidRPr="00BA386D">
        <w:rPr>
          <w:rFonts w:ascii="Montserrat" w:hAnsi="Montserrat" w:cs="Arial"/>
          <w:sz w:val="20"/>
          <w:szCs w:val="20"/>
        </w:rPr>
        <w:t>Las personas que integran la agrupación deberán celebrar en los términos de la legislación aplicable el convenio de proposición conjunta, en el que se establecerán con pr</w:t>
      </w:r>
      <w:r w:rsidR="00040767" w:rsidRPr="00BA386D">
        <w:rPr>
          <w:rFonts w:ascii="Montserrat" w:hAnsi="Montserrat" w:cs="Arial"/>
          <w:sz w:val="20"/>
          <w:szCs w:val="20"/>
        </w:rPr>
        <w:t>ecisión los aspectos siguientes:</w:t>
      </w:r>
    </w:p>
    <w:p w:rsidR="00F60ADD" w:rsidRPr="00BA386D" w:rsidRDefault="00F60ADD" w:rsidP="00CC66CE">
      <w:pPr>
        <w:ind w:right="49"/>
        <w:jc w:val="both"/>
        <w:rPr>
          <w:rFonts w:ascii="Montserrat" w:hAnsi="Montserrat" w:cs="Arial"/>
          <w:sz w:val="20"/>
          <w:szCs w:val="20"/>
        </w:rPr>
      </w:pPr>
    </w:p>
    <w:p w:rsidR="00F60ADD" w:rsidRPr="00BA386D" w:rsidRDefault="00F60ADD" w:rsidP="004D103A">
      <w:pPr>
        <w:pStyle w:val="Prrafodelista"/>
        <w:numPr>
          <w:ilvl w:val="0"/>
          <w:numId w:val="29"/>
        </w:numPr>
        <w:ind w:right="49"/>
        <w:jc w:val="both"/>
        <w:rPr>
          <w:rFonts w:ascii="Montserrat" w:hAnsi="Montserrat" w:cs="Arial"/>
          <w:sz w:val="20"/>
          <w:szCs w:val="20"/>
        </w:rPr>
      </w:pPr>
      <w:r w:rsidRPr="00BA386D">
        <w:rPr>
          <w:rFonts w:ascii="Montserrat" w:hAnsi="Montserrat" w:cs="Arial"/>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rsidR="00A55799" w:rsidRPr="00BA386D" w:rsidRDefault="00A55799" w:rsidP="00CC66CE">
      <w:pPr>
        <w:ind w:right="49"/>
        <w:jc w:val="both"/>
        <w:rPr>
          <w:rFonts w:ascii="Montserrat" w:hAnsi="Montserrat" w:cs="Arial"/>
          <w:sz w:val="20"/>
          <w:szCs w:val="20"/>
        </w:rPr>
      </w:pPr>
    </w:p>
    <w:p w:rsidR="00F60ADD" w:rsidRPr="00BA386D" w:rsidRDefault="00F60ADD" w:rsidP="004D103A">
      <w:pPr>
        <w:pStyle w:val="Prrafodelista"/>
        <w:numPr>
          <w:ilvl w:val="0"/>
          <w:numId w:val="29"/>
        </w:numPr>
        <w:ind w:right="49"/>
        <w:jc w:val="both"/>
        <w:rPr>
          <w:rFonts w:ascii="Montserrat" w:hAnsi="Montserrat" w:cs="Arial"/>
          <w:sz w:val="20"/>
          <w:szCs w:val="20"/>
        </w:rPr>
      </w:pPr>
      <w:r w:rsidRPr="00BA386D">
        <w:rPr>
          <w:rFonts w:ascii="Montserrat" w:hAnsi="Montserrat" w:cs="Arial"/>
          <w:sz w:val="20"/>
          <w:szCs w:val="20"/>
        </w:rPr>
        <w:t>Nombre y domicilio de los representantes de cada una de las personas agrupadas, señalando, en su caso, los datos de las escrituras públicas con las que acrediten las facultades de representación;</w:t>
      </w:r>
    </w:p>
    <w:p w:rsidR="00F60ADD" w:rsidRPr="00BA386D" w:rsidRDefault="00F60ADD" w:rsidP="00CC66CE">
      <w:pPr>
        <w:ind w:right="49"/>
        <w:jc w:val="both"/>
        <w:rPr>
          <w:rFonts w:ascii="Montserrat" w:hAnsi="Montserrat" w:cs="Arial"/>
          <w:sz w:val="20"/>
          <w:szCs w:val="20"/>
        </w:rPr>
      </w:pPr>
    </w:p>
    <w:p w:rsidR="00F60ADD" w:rsidRPr="00BA386D" w:rsidRDefault="00F60ADD" w:rsidP="004D103A">
      <w:pPr>
        <w:pStyle w:val="Prrafodelista"/>
        <w:numPr>
          <w:ilvl w:val="0"/>
          <w:numId w:val="29"/>
        </w:numPr>
        <w:ind w:right="49"/>
        <w:jc w:val="both"/>
        <w:rPr>
          <w:rFonts w:ascii="Montserrat" w:hAnsi="Montserrat" w:cs="Arial"/>
          <w:sz w:val="20"/>
          <w:szCs w:val="20"/>
        </w:rPr>
      </w:pPr>
      <w:r w:rsidRPr="00BA386D">
        <w:rPr>
          <w:rFonts w:ascii="Montserrat" w:hAnsi="Montserrat" w:cs="Arial"/>
          <w:sz w:val="20"/>
          <w:szCs w:val="20"/>
        </w:rPr>
        <w:t>Designación de un representante común, otorgándole poder amplio y suficiente, para atender todo lo relacionado con la proposición y con el procedimiento de licitación pública;</w:t>
      </w:r>
    </w:p>
    <w:p w:rsidR="00F60ADD" w:rsidRPr="00BA386D" w:rsidRDefault="00F60ADD" w:rsidP="00CC66CE">
      <w:pPr>
        <w:ind w:right="49"/>
        <w:jc w:val="both"/>
        <w:rPr>
          <w:rFonts w:ascii="Montserrat" w:hAnsi="Montserrat" w:cs="Arial"/>
          <w:sz w:val="20"/>
          <w:szCs w:val="20"/>
        </w:rPr>
      </w:pPr>
    </w:p>
    <w:p w:rsidR="00F60ADD" w:rsidRPr="00BA386D" w:rsidRDefault="00F60ADD" w:rsidP="004D103A">
      <w:pPr>
        <w:pStyle w:val="Prrafodelista"/>
        <w:numPr>
          <w:ilvl w:val="0"/>
          <w:numId w:val="29"/>
        </w:numPr>
        <w:ind w:right="49"/>
        <w:jc w:val="both"/>
        <w:rPr>
          <w:rFonts w:ascii="Montserrat" w:hAnsi="Montserrat" w:cs="Arial"/>
          <w:sz w:val="20"/>
          <w:szCs w:val="20"/>
        </w:rPr>
      </w:pPr>
      <w:r w:rsidRPr="00BA386D">
        <w:rPr>
          <w:rFonts w:ascii="Montserrat" w:hAnsi="Montserrat" w:cs="Arial"/>
          <w:sz w:val="20"/>
          <w:szCs w:val="20"/>
        </w:rPr>
        <w:t>Descripción de las partes objeto del contrato que corresponderá cumplir a cada persona integrante, así como la manera en que se exigirá el cumplimiento de las obligaciones, y</w:t>
      </w:r>
    </w:p>
    <w:p w:rsidR="00F60ADD" w:rsidRPr="00BA386D" w:rsidRDefault="00F60ADD" w:rsidP="00CC66CE">
      <w:pPr>
        <w:ind w:right="49"/>
        <w:jc w:val="both"/>
        <w:rPr>
          <w:rFonts w:ascii="Montserrat" w:hAnsi="Montserrat" w:cs="Arial"/>
          <w:sz w:val="20"/>
          <w:szCs w:val="20"/>
        </w:rPr>
      </w:pPr>
    </w:p>
    <w:p w:rsidR="00F60ADD" w:rsidRPr="00BA386D" w:rsidRDefault="00F60ADD" w:rsidP="004D103A">
      <w:pPr>
        <w:pStyle w:val="Prrafodelista"/>
        <w:numPr>
          <w:ilvl w:val="0"/>
          <w:numId w:val="29"/>
        </w:numPr>
        <w:ind w:right="49"/>
        <w:jc w:val="both"/>
        <w:rPr>
          <w:rFonts w:ascii="Montserrat" w:hAnsi="Montserrat" w:cs="Arial"/>
          <w:sz w:val="20"/>
          <w:szCs w:val="20"/>
        </w:rPr>
      </w:pPr>
      <w:r w:rsidRPr="00BA386D">
        <w:rPr>
          <w:rFonts w:ascii="Montserrat" w:hAnsi="Montserrat" w:cs="Arial"/>
          <w:sz w:val="20"/>
          <w:szCs w:val="20"/>
        </w:rPr>
        <w:t>Estipulación expresa de que cada uno de los firmantes quedará obligado junto con los demás integran</w:t>
      </w:r>
      <w:r w:rsidR="00103D67" w:rsidRPr="00BA386D">
        <w:rPr>
          <w:rFonts w:ascii="Montserrat" w:hAnsi="Montserrat" w:cs="Arial"/>
          <w:sz w:val="20"/>
          <w:szCs w:val="20"/>
        </w:rPr>
        <w:t>tes, en forma</w:t>
      </w:r>
      <w:r w:rsidRPr="00BA386D">
        <w:rPr>
          <w:rFonts w:ascii="Montserrat" w:hAnsi="Montserrat" w:cs="Arial"/>
          <w:sz w:val="20"/>
          <w:szCs w:val="20"/>
        </w:rPr>
        <w:t xml:space="preserve"> </w:t>
      </w:r>
      <w:r w:rsidR="00FF1338" w:rsidRPr="00BA386D">
        <w:rPr>
          <w:rFonts w:ascii="Montserrat" w:hAnsi="Montserrat" w:cs="Arial"/>
          <w:sz w:val="20"/>
          <w:szCs w:val="20"/>
        </w:rPr>
        <w:t>solidaria</w:t>
      </w:r>
      <w:r w:rsidR="00F77EC1" w:rsidRPr="00BA386D">
        <w:rPr>
          <w:rFonts w:ascii="Montserrat" w:hAnsi="Montserrat" w:cs="Arial"/>
          <w:sz w:val="20"/>
          <w:szCs w:val="20"/>
        </w:rPr>
        <w:t xml:space="preserve"> o mancomunada</w:t>
      </w:r>
      <w:r w:rsidRPr="00BA386D">
        <w:rPr>
          <w:rFonts w:ascii="Montserrat" w:hAnsi="Montserrat" w:cs="Arial"/>
          <w:sz w:val="20"/>
          <w:szCs w:val="20"/>
        </w:rPr>
        <w:t xml:space="preserve">, para efectos del procedimiento </w:t>
      </w:r>
      <w:r w:rsidR="00FF1338" w:rsidRPr="00BA386D">
        <w:rPr>
          <w:rFonts w:ascii="Montserrat" w:hAnsi="Montserrat" w:cs="Arial"/>
          <w:sz w:val="20"/>
          <w:szCs w:val="20"/>
        </w:rPr>
        <w:t>de contratación y del contrato.</w:t>
      </w:r>
      <w:r w:rsidR="00814C8D" w:rsidRPr="00BA386D">
        <w:rPr>
          <w:rFonts w:ascii="Montserrat" w:hAnsi="Montserrat" w:cs="Arial"/>
          <w:sz w:val="20"/>
          <w:szCs w:val="20"/>
        </w:rPr>
        <w:t xml:space="preserve"> </w:t>
      </w:r>
    </w:p>
    <w:p w:rsidR="005B1F9A" w:rsidRPr="00BA386D" w:rsidRDefault="005B1F9A" w:rsidP="005B1F9A">
      <w:pPr>
        <w:ind w:right="49"/>
        <w:jc w:val="both"/>
        <w:rPr>
          <w:rFonts w:ascii="Montserrat" w:hAnsi="Montserrat" w:cs="Arial"/>
          <w:sz w:val="20"/>
          <w:szCs w:val="20"/>
          <w:lang w:val="es-ES"/>
        </w:rPr>
      </w:pPr>
    </w:p>
    <w:p w:rsidR="00A73D76" w:rsidRPr="00BA386D" w:rsidRDefault="00A73D76" w:rsidP="005B1F9A">
      <w:pPr>
        <w:ind w:right="49"/>
        <w:jc w:val="both"/>
        <w:rPr>
          <w:rFonts w:ascii="Montserrat" w:hAnsi="Montserrat" w:cs="Arial"/>
          <w:sz w:val="20"/>
          <w:szCs w:val="20"/>
          <w:lang w:val="es-ES"/>
        </w:rPr>
      </w:pPr>
    </w:p>
    <w:p w:rsidR="005B1F9A" w:rsidRPr="00BA386D" w:rsidRDefault="005B1F9A" w:rsidP="005B1F9A">
      <w:pPr>
        <w:ind w:right="49"/>
        <w:jc w:val="both"/>
        <w:rPr>
          <w:rFonts w:ascii="Montserrat" w:hAnsi="Montserrat" w:cs="Arial"/>
          <w:sz w:val="20"/>
          <w:szCs w:val="20"/>
          <w:lang w:val="es-ES_tradnl"/>
        </w:rPr>
      </w:pPr>
      <w:r w:rsidRPr="00BA386D">
        <w:rPr>
          <w:rFonts w:ascii="Montserrat" w:hAnsi="Montserrat" w:cs="Arial"/>
          <w:sz w:val="20"/>
          <w:szCs w:val="20"/>
          <w:lang w:val="es-ES_tradnl"/>
        </w:rPr>
        <w:t xml:space="preserve">En caso de presentar propuesta conjunta, cada una de las personas agrupadas deberá presentar en forma individual los siguientes escritos: </w:t>
      </w:r>
      <w:r w:rsidRPr="00BA386D">
        <w:rPr>
          <w:rFonts w:ascii="Montserrat" w:hAnsi="Montserrat" w:cs="Arial"/>
          <w:sz w:val="20"/>
          <w:szCs w:val="20"/>
        </w:rPr>
        <w:t xml:space="preserve">Acreditamiento de personalidad jurídica y datos de notificación </w:t>
      </w:r>
      <w:r w:rsidRPr="00BA386D">
        <w:rPr>
          <w:rFonts w:ascii="Montserrat" w:hAnsi="Montserrat" w:cs="Arial"/>
          <w:b/>
          <w:sz w:val="20"/>
          <w:szCs w:val="20"/>
        </w:rPr>
        <w:t>(Anexo V)</w:t>
      </w:r>
      <w:r w:rsidR="00915775" w:rsidRPr="00BA386D">
        <w:rPr>
          <w:rFonts w:ascii="Montserrat" w:hAnsi="Montserrat" w:cs="Arial"/>
          <w:sz w:val="20"/>
          <w:szCs w:val="20"/>
        </w:rPr>
        <w:t>;</w:t>
      </w:r>
      <w:r w:rsidRPr="00BA386D">
        <w:rPr>
          <w:rFonts w:ascii="Montserrat" w:hAnsi="Montserrat" w:cs="Arial"/>
          <w:sz w:val="20"/>
          <w:szCs w:val="20"/>
        </w:rPr>
        <w:t xml:space="preserve"> escrito de los supuestos establecidos en los artículos 50 y 60 de la LAASSP </w:t>
      </w:r>
      <w:r w:rsidRPr="00BA386D">
        <w:rPr>
          <w:rFonts w:ascii="Montserrat" w:hAnsi="Montserrat" w:cs="Arial"/>
          <w:b/>
          <w:sz w:val="20"/>
          <w:szCs w:val="20"/>
        </w:rPr>
        <w:t>(Anexo VIII)</w:t>
      </w:r>
      <w:r w:rsidRPr="00BA386D">
        <w:rPr>
          <w:rFonts w:ascii="Montserrat" w:hAnsi="Montserrat" w:cs="Arial"/>
          <w:sz w:val="20"/>
          <w:szCs w:val="20"/>
        </w:rPr>
        <w:t xml:space="preserve">, Declaración de Integridad </w:t>
      </w:r>
      <w:r w:rsidRPr="00BA386D">
        <w:rPr>
          <w:rFonts w:ascii="Montserrat" w:hAnsi="Montserrat" w:cs="Arial"/>
          <w:b/>
          <w:sz w:val="20"/>
          <w:szCs w:val="20"/>
        </w:rPr>
        <w:t>(Anexo IX)</w:t>
      </w:r>
      <w:r w:rsidRPr="00BA386D">
        <w:rPr>
          <w:rFonts w:ascii="Montserrat" w:hAnsi="Montserrat" w:cs="Arial"/>
          <w:sz w:val="20"/>
          <w:szCs w:val="20"/>
        </w:rPr>
        <w:t xml:space="preserve"> y e</w:t>
      </w:r>
      <w:r w:rsidRPr="00BA386D">
        <w:rPr>
          <w:rFonts w:ascii="Montserrat" w:hAnsi="Montserrat" w:cs="Arial"/>
          <w:sz w:val="20"/>
          <w:szCs w:val="20"/>
          <w:lang w:val="es-ES_tradnl"/>
        </w:rPr>
        <w:t xml:space="preserve">n </w:t>
      </w:r>
      <w:r w:rsidR="008B3EE9" w:rsidRPr="00BA386D">
        <w:rPr>
          <w:rFonts w:ascii="Montserrat" w:hAnsi="Montserrat" w:cs="Arial"/>
          <w:sz w:val="20"/>
          <w:szCs w:val="20"/>
          <w:lang w:val="es-ES_tradnl"/>
        </w:rPr>
        <w:t>su caso Estratificación de las M</w:t>
      </w:r>
      <w:r w:rsidRPr="00BA386D">
        <w:rPr>
          <w:rFonts w:ascii="Montserrat" w:hAnsi="Montserrat" w:cs="Arial"/>
          <w:sz w:val="20"/>
          <w:szCs w:val="20"/>
          <w:lang w:val="es-ES_tradnl"/>
        </w:rPr>
        <w:t xml:space="preserve">icro, </w:t>
      </w:r>
      <w:r w:rsidR="008B3EE9" w:rsidRPr="00BA386D">
        <w:rPr>
          <w:rFonts w:ascii="Montserrat" w:hAnsi="Montserrat" w:cs="Arial"/>
          <w:sz w:val="20"/>
          <w:szCs w:val="20"/>
          <w:lang w:val="es-ES_tradnl"/>
        </w:rPr>
        <w:t>P</w:t>
      </w:r>
      <w:r w:rsidRPr="00BA386D">
        <w:rPr>
          <w:rFonts w:ascii="Montserrat" w:hAnsi="Montserrat" w:cs="Arial"/>
          <w:sz w:val="20"/>
          <w:szCs w:val="20"/>
          <w:lang w:val="es-ES_tradnl"/>
        </w:rPr>
        <w:t xml:space="preserve">equeñas y </w:t>
      </w:r>
      <w:r w:rsidR="008B3EE9" w:rsidRPr="00BA386D">
        <w:rPr>
          <w:rFonts w:ascii="Montserrat" w:hAnsi="Montserrat" w:cs="Arial"/>
          <w:sz w:val="20"/>
          <w:szCs w:val="20"/>
          <w:lang w:val="es-ES_tradnl"/>
        </w:rPr>
        <w:t>M</w:t>
      </w:r>
      <w:r w:rsidRPr="00BA386D">
        <w:rPr>
          <w:rFonts w:ascii="Montserrat" w:hAnsi="Montserrat" w:cs="Arial"/>
          <w:sz w:val="20"/>
          <w:szCs w:val="20"/>
          <w:lang w:val="es-ES_tradnl"/>
        </w:rPr>
        <w:t xml:space="preserve">edianas </w:t>
      </w:r>
      <w:r w:rsidR="008B3EE9" w:rsidRPr="00BA386D">
        <w:rPr>
          <w:rFonts w:ascii="Montserrat" w:hAnsi="Montserrat" w:cs="Arial"/>
          <w:sz w:val="20"/>
          <w:szCs w:val="20"/>
          <w:lang w:val="es-ES_tradnl"/>
        </w:rPr>
        <w:t>E</w:t>
      </w:r>
      <w:r w:rsidRPr="00BA386D">
        <w:rPr>
          <w:rFonts w:ascii="Montserrat" w:hAnsi="Montserrat" w:cs="Arial"/>
          <w:sz w:val="20"/>
          <w:szCs w:val="20"/>
          <w:lang w:val="es-ES_tradnl"/>
        </w:rPr>
        <w:t xml:space="preserve">mpresas </w:t>
      </w:r>
      <w:r w:rsidRPr="00BA386D">
        <w:rPr>
          <w:rFonts w:ascii="Montserrat" w:hAnsi="Montserrat" w:cs="Arial"/>
          <w:b/>
          <w:sz w:val="20"/>
          <w:szCs w:val="20"/>
          <w:lang w:val="es-ES_tradnl"/>
        </w:rPr>
        <w:t>(Anexo XI).</w:t>
      </w:r>
    </w:p>
    <w:p w:rsidR="005B1F9A" w:rsidRPr="00BA386D" w:rsidRDefault="005B1F9A" w:rsidP="005B1F9A">
      <w:pPr>
        <w:ind w:right="49"/>
        <w:jc w:val="both"/>
        <w:rPr>
          <w:rFonts w:ascii="Montserrat" w:hAnsi="Montserrat" w:cs="Arial"/>
          <w:sz w:val="20"/>
          <w:szCs w:val="20"/>
          <w:lang w:val="es-ES_tradnl"/>
        </w:rPr>
      </w:pPr>
    </w:p>
    <w:p w:rsidR="005B1F9A" w:rsidRPr="00BA386D" w:rsidRDefault="00834626" w:rsidP="00CC66CE">
      <w:pPr>
        <w:ind w:right="49"/>
        <w:jc w:val="both"/>
        <w:rPr>
          <w:rFonts w:ascii="Montserrat" w:hAnsi="Montserrat" w:cs="Arial"/>
          <w:sz w:val="20"/>
          <w:szCs w:val="20"/>
          <w:lang w:val="es-ES_tradnl"/>
        </w:rPr>
      </w:pPr>
      <w:r w:rsidRPr="00BA386D">
        <w:rPr>
          <w:rFonts w:ascii="Montserrat" w:hAnsi="Montserrat" w:cs="Arial"/>
          <w:sz w:val="20"/>
          <w:szCs w:val="20"/>
          <w:lang w:val="es-ES_tradnl"/>
        </w:rPr>
        <w:t>En caso de que se presente proposición conjunta y no se presente el convenio de participación conjunta o el presentado no cumpla con los requisitos legales y reglamentarios establecidos en el artículo 44 del Reglamento, esto afectaría la solvencia de la propuesta y motivaría su desechamiento.</w:t>
      </w:r>
    </w:p>
    <w:p w:rsidR="00D922D2" w:rsidRPr="00BA386D" w:rsidRDefault="00D922D2" w:rsidP="00CC66CE">
      <w:pPr>
        <w:ind w:right="49"/>
        <w:jc w:val="both"/>
        <w:rPr>
          <w:rFonts w:ascii="Montserrat" w:hAnsi="Montserrat" w:cs="Arial"/>
          <w:sz w:val="20"/>
          <w:szCs w:val="20"/>
          <w:lang w:val="es-ES_tradnl"/>
        </w:rPr>
      </w:pPr>
    </w:p>
    <w:p w:rsidR="00D922D2" w:rsidRPr="00BA386D" w:rsidRDefault="00D922D2" w:rsidP="00CC66CE">
      <w:pPr>
        <w:ind w:right="49"/>
        <w:jc w:val="both"/>
        <w:rPr>
          <w:rFonts w:ascii="Montserrat" w:hAnsi="Montserrat" w:cs="Arial"/>
          <w:sz w:val="20"/>
          <w:szCs w:val="20"/>
          <w:lang w:val="es-ES_tradnl"/>
        </w:rPr>
      </w:pPr>
    </w:p>
    <w:p w:rsidR="0095628B" w:rsidRPr="00BA386D" w:rsidRDefault="0095628B"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78" w:name="_Toc92919152"/>
      <w:r w:rsidRPr="00BA386D">
        <w:rPr>
          <w:rFonts w:ascii="Montserrat" w:hAnsi="Montserrat" w:cs="Arial"/>
          <w:i w:val="0"/>
          <w:sz w:val="20"/>
          <w:lang w:val="es-ES_tradnl"/>
        </w:rPr>
        <w:t>Envío de una sola proposición.</w:t>
      </w:r>
      <w:bookmarkEnd w:id="78"/>
    </w:p>
    <w:p w:rsidR="001930AA" w:rsidRPr="00BA386D" w:rsidRDefault="001930AA" w:rsidP="00CC66CE">
      <w:pPr>
        <w:ind w:right="49"/>
        <w:rPr>
          <w:rFonts w:ascii="Montserrat" w:hAnsi="Montserrat" w:cs="Arial"/>
          <w:sz w:val="20"/>
          <w:szCs w:val="20"/>
        </w:rPr>
      </w:pPr>
    </w:p>
    <w:p w:rsidR="00872A98" w:rsidRPr="00BA386D" w:rsidRDefault="00872A98" w:rsidP="00872A98">
      <w:pPr>
        <w:ind w:right="49"/>
        <w:jc w:val="both"/>
        <w:rPr>
          <w:rFonts w:ascii="Montserrat" w:hAnsi="Montserrat" w:cs="Arial"/>
          <w:sz w:val="20"/>
          <w:szCs w:val="20"/>
        </w:rPr>
      </w:pPr>
      <w:r w:rsidRPr="00BA386D">
        <w:rPr>
          <w:rFonts w:ascii="Montserrat" w:hAnsi="Montserrat" w:cs="Arial"/>
          <w:sz w:val="20"/>
          <w:szCs w:val="20"/>
        </w:rPr>
        <w:t xml:space="preserve">Los licitantes sólo podrán presentar una proposición (propuesta técnica y económica, documentación legal y administrativa), </w:t>
      </w:r>
      <w:r>
        <w:rPr>
          <w:rFonts w:ascii="Montserrat" w:hAnsi="Montserrat" w:cs="Arial"/>
          <w:sz w:val="20"/>
          <w:szCs w:val="20"/>
        </w:rPr>
        <w:t>para la</w:t>
      </w:r>
      <w:r w:rsidRPr="00BA386D">
        <w:rPr>
          <w:rFonts w:ascii="Montserrat" w:hAnsi="Montserrat" w:cs="Arial"/>
          <w:sz w:val="20"/>
          <w:szCs w:val="20"/>
        </w:rPr>
        <w:t xml:space="preserve"> partida</w:t>
      </w:r>
      <w:r>
        <w:rPr>
          <w:rFonts w:ascii="Montserrat" w:hAnsi="Montserrat" w:cs="Arial"/>
          <w:sz w:val="20"/>
          <w:szCs w:val="20"/>
        </w:rPr>
        <w:t xml:space="preserve"> única</w:t>
      </w:r>
      <w:r w:rsidRPr="00BA386D">
        <w:rPr>
          <w:rFonts w:ascii="Montserrat" w:hAnsi="Montserrat" w:cs="Arial"/>
          <w:sz w:val="20"/>
          <w:szCs w:val="20"/>
        </w:rPr>
        <w:t>.</w:t>
      </w:r>
    </w:p>
    <w:p w:rsidR="00052225" w:rsidRPr="00BA386D" w:rsidRDefault="00052225" w:rsidP="00A91619">
      <w:pPr>
        <w:ind w:right="49"/>
        <w:jc w:val="both"/>
        <w:rPr>
          <w:rFonts w:ascii="Montserrat" w:hAnsi="Montserrat" w:cs="Arial"/>
          <w:sz w:val="20"/>
          <w:szCs w:val="20"/>
        </w:rPr>
      </w:pPr>
    </w:p>
    <w:p w:rsidR="00236445" w:rsidRPr="00BA386D" w:rsidRDefault="00C75993"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79" w:name="_Toc92919153"/>
      <w:r w:rsidRPr="00BA386D">
        <w:rPr>
          <w:rFonts w:ascii="Montserrat" w:hAnsi="Montserrat" w:cs="Arial"/>
          <w:i w:val="0"/>
          <w:sz w:val="20"/>
          <w:lang w:val="es-ES_tradnl"/>
        </w:rPr>
        <w:t>Acreditamiento de personalidad ju</w:t>
      </w:r>
      <w:r w:rsidR="002647B7" w:rsidRPr="00BA386D">
        <w:rPr>
          <w:rFonts w:ascii="Montserrat" w:hAnsi="Montserrat" w:cs="Arial"/>
          <w:i w:val="0"/>
          <w:sz w:val="20"/>
          <w:lang w:val="es-ES_tradnl"/>
        </w:rPr>
        <w:t>r</w:t>
      </w:r>
      <w:r w:rsidRPr="00BA386D">
        <w:rPr>
          <w:rFonts w:ascii="Montserrat" w:hAnsi="Montserrat" w:cs="Arial"/>
          <w:i w:val="0"/>
          <w:sz w:val="20"/>
          <w:lang w:val="es-ES_tradnl"/>
        </w:rPr>
        <w:t>idica</w:t>
      </w:r>
      <w:r w:rsidR="00D615E3" w:rsidRPr="00BA386D">
        <w:rPr>
          <w:rFonts w:ascii="Montserrat" w:hAnsi="Montserrat" w:cs="Arial"/>
          <w:i w:val="0"/>
          <w:sz w:val="20"/>
          <w:lang w:val="es-ES_tradnl"/>
        </w:rPr>
        <w:t xml:space="preserve"> y datos de notificación.</w:t>
      </w:r>
      <w:bookmarkEnd w:id="79"/>
    </w:p>
    <w:p w:rsidR="00236445" w:rsidRPr="00BA386D" w:rsidRDefault="00236445" w:rsidP="00CC66CE">
      <w:pPr>
        <w:suppressAutoHyphens/>
        <w:ind w:right="49"/>
        <w:jc w:val="both"/>
        <w:rPr>
          <w:rFonts w:ascii="Montserrat" w:hAnsi="Montserrat" w:cs="Arial"/>
          <w:noProof w:val="0"/>
          <w:sz w:val="20"/>
          <w:szCs w:val="20"/>
          <w:lang w:val="es-ES_tradnl" w:eastAsia="ar-SA"/>
        </w:rPr>
      </w:pPr>
    </w:p>
    <w:p w:rsidR="00E50BC8" w:rsidRPr="00BA386D" w:rsidRDefault="00AF57CF" w:rsidP="00CC66CE">
      <w:pPr>
        <w:ind w:right="49"/>
        <w:jc w:val="both"/>
        <w:rPr>
          <w:rFonts w:ascii="Montserrat" w:hAnsi="Montserrat" w:cs="Arial"/>
          <w:sz w:val="20"/>
          <w:szCs w:val="20"/>
          <w:lang w:val="es-ES_tradnl"/>
        </w:rPr>
      </w:pPr>
      <w:r w:rsidRPr="00BA386D">
        <w:rPr>
          <w:rFonts w:ascii="Montserrat" w:hAnsi="Montserrat" w:cs="Arial"/>
          <w:sz w:val="20"/>
          <w:szCs w:val="20"/>
          <w:lang w:val="es-ES_tradnl"/>
        </w:rPr>
        <w:t>Se deberá presentar</w:t>
      </w:r>
      <w:r w:rsidR="007D6951" w:rsidRPr="00BA386D">
        <w:rPr>
          <w:rFonts w:ascii="Montserrat" w:hAnsi="Montserrat" w:cs="Arial"/>
          <w:sz w:val="20"/>
          <w:szCs w:val="20"/>
          <w:lang w:val="es-ES_tradnl"/>
        </w:rPr>
        <w:t xml:space="preserve"> el documento</w:t>
      </w:r>
      <w:r w:rsidRPr="00BA386D">
        <w:rPr>
          <w:rFonts w:ascii="Montserrat" w:hAnsi="Montserrat" w:cs="Arial"/>
          <w:sz w:val="20"/>
          <w:szCs w:val="20"/>
          <w:lang w:val="es-ES_tradnl"/>
        </w:rPr>
        <w:t xml:space="preserve"> </w:t>
      </w:r>
      <w:r w:rsidRPr="00BA386D">
        <w:rPr>
          <w:rFonts w:ascii="Montserrat" w:hAnsi="Montserrat" w:cs="Arial"/>
          <w:b/>
          <w:sz w:val="20"/>
          <w:szCs w:val="20"/>
          <w:lang w:val="es-ES_tradnl"/>
        </w:rPr>
        <w:t xml:space="preserve">Anexo </w:t>
      </w:r>
      <w:r w:rsidR="00590754" w:rsidRPr="00BA386D">
        <w:rPr>
          <w:rFonts w:ascii="Montserrat" w:hAnsi="Montserrat" w:cs="Arial"/>
          <w:b/>
          <w:sz w:val="20"/>
          <w:szCs w:val="20"/>
          <w:lang w:val="es-ES_tradnl"/>
        </w:rPr>
        <w:t>V</w:t>
      </w:r>
      <w:r w:rsidR="00EC1232" w:rsidRPr="00BA386D">
        <w:rPr>
          <w:rFonts w:ascii="Montserrat" w:hAnsi="Montserrat" w:cs="Arial"/>
          <w:b/>
          <w:sz w:val="20"/>
          <w:szCs w:val="20"/>
          <w:lang w:val="es-ES_tradnl"/>
        </w:rPr>
        <w:t xml:space="preserve"> </w:t>
      </w:r>
      <w:r w:rsidR="005B1F9A" w:rsidRPr="00BA386D">
        <w:rPr>
          <w:rFonts w:ascii="Montserrat" w:hAnsi="Montserrat" w:cs="Arial"/>
          <w:b/>
          <w:sz w:val="20"/>
          <w:szCs w:val="20"/>
          <w:lang w:val="es-ES_tradnl"/>
        </w:rPr>
        <w:t>Acreditamiento de Personalidad J</w:t>
      </w:r>
      <w:r w:rsidR="00EC1232" w:rsidRPr="00BA386D">
        <w:rPr>
          <w:rFonts w:ascii="Montserrat" w:hAnsi="Montserrat" w:cs="Arial"/>
          <w:b/>
          <w:sz w:val="20"/>
          <w:szCs w:val="20"/>
          <w:lang w:val="es-ES_tradnl"/>
        </w:rPr>
        <w:t xml:space="preserve">urídica y Datos de Notificación </w:t>
      </w:r>
      <w:r w:rsidRPr="00BA386D">
        <w:rPr>
          <w:rFonts w:ascii="Montserrat" w:hAnsi="Montserrat" w:cs="Arial"/>
          <w:sz w:val="20"/>
          <w:szCs w:val="20"/>
          <w:lang w:val="es-ES_tradnl"/>
        </w:rPr>
        <w:t>debidamente requisitado.</w:t>
      </w:r>
    </w:p>
    <w:p w:rsidR="00E50BC8" w:rsidRPr="00BA386D" w:rsidRDefault="00E50BC8" w:rsidP="00CC66CE">
      <w:pPr>
        <w:suppressAutoHyphens/>
        <w:ind w:right="49"/>
        <w:jc w:val="both"/>
        <w:rPr>
          <w:rFonts w:ascii="Montserrat" w:hAnsi="Montserrat" w:cs="Arial"/>
          <w:noProof w:val="0"/>
          <w:sz w:val="20"/>
          <w:szCs w:val="20"/>
          <w:lang w:val="es-ES_tradnl" w:eastAsia="ar-SA"/>
        </w:rPr>
      </w:pPr>
    </w:p>
    <w:p w:rsidR="00236445" w:rsidRPr="00BA386D" w:rsidRDefault="009542EE"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80" w:name="_Toc92919154"/>
      <w:r w:rsidRPr="00BA386D">
        <w:rPr>
          <w:rFonts w:ascii="Montserrat" w:hAnsi="Montserrat" w:cs="Arial"/>
          <w:i w:val="0"/>
          <w:sz w:val="20"/>
          <w:lang w:val="es-ES_tradnl"/>
        </w:rPr>
        <w:t>Documentación</w:t>
      </w:r>
      <w:r w:rsidR="00236445" w:rsidRPr="00BA386D">
        <w:rPr>
          <w:rFonts w:ascii="Montserrat" w:hAnsi="Montserrat" w:cs="Arial"/>
          <w:i w:val="0"/>
          <w:sz w:val="20"/>
          <w:lang w:val="es-ES_tradnl"/>
        </w:rPr>
        <w:t xml:space="preserve"> que se rubricará</w:t>
      </w:r>
      <w:r w:rsidR="005B1F9A" w:rsidRPr="00BA386D">
        <w:rPr>
          <w:rFonts w:ascii="Montserrat" w:hAnsi="Montserrat" w:cs="Arial"/>
          <w:i w:val="0"/>
          <w:sz w:val="20"/>
          <w:lang w:val="es-ES_tradnl"/>
        </w:rPr>
        <w:t>.</w:t>
      </w:r>
      <w:bookmarkEnd w:id="80"/>
    </w:p>
    <w:p w:rsidR="002B2759" w:rsidRPr="00BA386D" w:rsidRDefault="002B2759" w:rsidP="005B1F9A">
      <w:pPr>
        <w:ind w:right="49"/>
        <w:jc w:val="both"/>
        <w:rPr>
          <w:rFonts w:ascii="Montserrat" w:hAnsi="Montserrat"/>
          <w:sz w:val="20"/>
          <w:szCs w:val="20"/>
          <w:lang w:val="es-ES_tradnl" w:eastAsia="ar-SA"/>
        </w:rPr>
      </w:pPr>
    </w:p>
    <w:p w:rsidR="00A04F4E" w:rsidRPr="00BA386D" w:rsidRDefault="00016885" w:rsidP="005B1F9A">
      <w:pPr>
        <w:suppressAutoHyphens/>
        <w:ind w:right="49"/>
        <w:jc w:val="both"/>
        <w:rPr>
          <w:rFonts w:ascii="Montserrat" w:hAnsi="Montserrat" w:cs="Arial"/>
          <w:b/>
          <w:noProof w:val="0"/>
          <w:sz w:val="20"/>
          <w:szCs w:val="20"/>
          <w:lang w:eastAsia="ar-SA"/>
        </w:rPr>
      </w:pPr>
      <w:r w:rsidRPr="00BA386D">
        <w:rPr>
          <w:rFonts w:ascii="Montserrat" w:hAnsi="Montserrat" w:cs="Arial"/>
          <w:noProof w:val="0"/>
          <w:sz w:val="20"/>
          <w:szCs w:val="20"/>
          <w:lang w:eastAsia="ar-SA"/>
        </w:rPr>
        <w:t>S</w:t>
      </w:r>
      <w:r w:rsidR="00773814" w:rsidRPr="00BA386D">
        <w:rPr>
          <w:rFonts w:ascii="Montserrat" w:hAnsi="Montserrat" w:cs="Arial"/>
          <w:noProof w:val="0"/>
          <w:sz w:val="20"/>
          <w:szCs w:val="20"/>
          <w:lang w:eastAsia="ar-SA"/>
        </w:rPr>
        <w:t>erán rubricadas por los s</w:t>
      </w:r>
      <w:r w:rsidRPr="00BA386D">
        <w:rPr>
          <w:rFonts w:ascii="Montserrat" w:hAnsi="Montserrat" w:cs="Arial"/>
          <w:noProof w:val="0"/>
          <w:sz w:val="20"/>
          <w:szCs w:val="20"/>
          <w:lang w:eastAsia="ar-SA"/>
        </w:rPr>
        <w:t>ervidores públicos que asistan a</w:t>
      </w:r>
      <w:r w:rsidR="00773814" w:rsidRPr="00BA386D">
        <w:rPr>
          <w:rFonts w:ascii="Montserrat" w:hAnsi="Montserrat" w:cs="Arial"/>
          <w:noProof w:val="0"/>
          <w:sz w:val="20"/>
          <w:szCs w:val="20"/>
          <w:lang w:eastAsia="ar-SA"/>
        </w:rPr>
        <w:t>l acto de presentación y apertura de proposiciones</w:t>
      </w:r>
      <w:r w:rsidR="00B22D45" w:rsidRPr="00BA386D">
        <w:rPr>
          <w:rFonts w:ascii="Montserrat" w:hAnsi="Montserrat" w:cs="Arial"/>
          <w:noProof w:val="0"/>
          <w:sz w:val="20"/>
          <w:szCs w:val="20"/>
          <w:lang w:eastAsia="ar-SA"/>
        </w:rPr>
        <w:t>, las Propuestas E</w:t>
      </w:r>
      <w:r w:rsidRPr="00BA386D">
        <w:rPr>
          <w:rFonts w:ascii="Montserrat" w:hAnsi="Montserrat" w:cs="Arial"/>
          <w:noProof w:val="0"/>
          <w:sz w:val="20"/>
          <w:szCs w:val="20"/>
          <w:lang w:eastAsia="ar-SA"/>
        </w:rPr>
        <w:t>conómicas</w:t>
      </w:r>
      <w:r w:rsidR="005B1F9A" w:rsidRPr="00BA386D">
        <w:rPr>
          <w:rFonts w:ascii="Montserrat" w:hAnsi="Montserrat" w:cs="Arial"/>
          <w:noProof w:val="0"/>
          <w:sz w:val="20"/>
          <w:szCs w:val="20"/>
          <w:lang w:eastAsia="ar-SA"/>
        </w:rPr>
        <w:t xml:space="preserve"> </w:t>
      </w:r>
      <w:r w:rsidR="005B1F9A" w:rsidRPr="00BA386D">
        <w:rPr>
          <w:rFonts w:ascii="Montserrat" w:hAnsi="Montserrat" w:cs="Arial"/>
          <w:b/>
          <w:noProof w:val="0"/>
          <w:sz w:val="20"/>
          <w:szCs w:val="20"/>
          <w:lang w:eastAsia="ar-SA"/>
        </w:rPr>
        <w:t>(</w:t>
      </w:r>
      <w:r w:rsidR="007D15C2" w:rsidRPr="00BA386D">
        <w:rPr>
          <w:rFonts w:ascii="Montserrat" w:hAnsi="Montserrat" w:cs="Arial"/>
          <w:b/>
          <w:noProof w:val="0"/>
          <w:sz w:val="20"/>
          <w:szCs w:val="20"/>
          <w:lang w:eastAsia="ar-SA"/>
        </w:rPr>
        <w:t>Anexo X</w:t>
      </w:r>
      <w:r w:rsidR="005B1F9A" w:rsidRPr="00BA386D">
        <w:rPr>
          <w:rFonts w:ascii="Montserrat" w:hAnsi="Montserrat" w:cs="Arial"/>
          <w:b/>
          <w:noProof w:val="0"/>
          <w:sz w:val="20"/>
          <w:szCs w:val="20"/>
          <w:lang w:eastAsia="ar-SA"/>
        </w:rPr>
        <w:t>)</w:t>
      </w:r>
      <w:r w:rsidR="00A04F4E" w:rsidRPr="00BA386D">
        <w:rPr>
          <w:rFonts w:ascii="Montserrat" w:hAnsi="Montserrat" w:cs="Arial"/>
          <w:b/>
          <w:noProof w:val="0"/>
          <w:sz w:val="20"/>
          <w:szCs w:val="20"/>
          <w:lang w:eastAsia="ar-SA"/>
        </w:rPr>
        <w:t xml:space="preserve"> </w:t>
      </w:r>
      <w:r w:rsidR="005B1F9A" w:rsidRPr="00BA386D">
        <w:rPr>
          <w:rFonts w:ascii="Montserrat" w:hAnsi="Montserrat" w:cs="Arial"/>
          <w:noProof w:val="0"/>
          <w:sz w:val="20"/>
          <w:szCs w:val="20"/>
          <w:lang w:eastAsia="ar-SA"/>
        </w:rPr>
        <w:t>y la R</w:t>
      </w:r>
      <w:r w:rsidR="00B22D45" w:rsidRPr="00BA386D">
        <w:rPr>
          <w:rFonts w:ascii="Montserrat" w:hAnsi="Montserrat" w:cs="Arial"/>
          <w:noProof w:val="0"/>
          <w:sz w:val="20"/>
          <w:szCs w:val="20"/>
          <w:lang w:eastAsia="ar-SA"/>
        </w:rPr>
        <w:t>elación de Entrega de D</w:t>
      </w:r>
      <w:r w:rsidR="005B1F9A" w:rsidRPr="00BA386D">
        <w:rPr>
          <w:rFonts w:ascii="Montserrat" w:hAnsi="Montserrat" w:cs="Arial"/>
          <w:noProof w:val="0"/>
          <w:sz w:val="20"/>
          <w:szCs w:val="20"/>
          <w:lang w:eastAsia="ar-SA"/>
        </w:rPr>
        <w:t>ocumentación</w:t>
      </w:r>
      <w:r w:rsidR="005B1F9A" w:rsidRPr="00BA386D">
        <w:rPr>
          <w:rFonts w:ascii="Montserrat" w:hAnsi="Montserrat" w:cs="Arial"/>
          <w:b/>
          <w:noProof w:val="0"/>
          <w:sz w:val="20"/>
          <w:szCs w:val="20"/>
          <w:lang w:eastAsia="ar-SA"/>
        </w:rPr>
        <w:t xml:space="preserve"> (Anexo XVI).</w:t>
      </w:r>
    </w:p>
    <w:p w:rsidR="00316F95" w:rsidRDefault="00316F95" w:rsidP="005B1F9A">
      <w:pPr>
        <w:suppressAutoHyphens/>
        <w:ind w:right="49"/>
        <w:jc w:val="both"/>
        <w:rPr>
          <w:rFonts w:ascii="Montserrat" w:hAnsi="Montserrat" w:cs="Arial"/>
          <w:b/>
          <w:noProof w:val="0"/>
          <w:sz w:val="20"/>
          <w:szCs w:val="20"/>
          <w:lang w:eastAsia="ar-SA"/>
        </w:rPr>
      </w:pPr>
    </w:p>
    <w:p w:rsidR="00872A98" w:rsidRPr="00727571" w:rsidRDefault="00872A98" w:rsidP="00872A98">
      <w:pPr>
        <w:autoSpaceDE w:val="0"/>
        <w:autoSpaceDN w:val="0"/>
        <w:adjustRightInd w:val="0"/>
        <w:contextualSpacing/>
        <w:jc w:val="both"/>
        <w:rPr>
          <w:rFonts w:ascii="Montserrat" w:hAnsi="Montserrat" w:cs="Arial"/>
          <w:noProof w:val="0"/>
          <w:sz w:val="20"/>
          <w:szCs w:val="20"/>
          <w:lang w:eastAsia="ar-SA"/>
        </w:rPr>
      </w:pPr>
      <w:r w:rsidRPr="00B0585F">
        <w:rPr>
          <w:rFonts w:ascii="Montserrat" w:hAnsi="Montserrat" w:cs="Arial"/>
          <w:noProof w:val="0"/>
          <w:sz w:val="20"/>
          <w:szCs w:val="20"/>
          <w:lang w:eastAsia="ar-SA"/>
        </w:rPr>
        <w:t>En todo caso, la totalidad de los archivos se almacenarán en medios ópticos de almacenamiento, uno para ser entregado al área técnica y requirente y otro para que obre en el expediente</w:t>
      </w:r>
      <w:r w:rsidRPr="00727571">
        <w:rPr>
          <w:rFonts w:ascii="Montserrat" w:hAnsi="Montserrat" w:cs="Arial"/>
          <w:noProof w:val="0"/>
          <w:sz w:val="20"/>
          <w:szCs w:val="20"/>
          <w:lang w:eastAsia="ar-SA"/>
        </w:rPr>
        <w:t>.</w:t>
      </w:r>
    </w:p>
    <w:p w:rsidR="00872A98" w:rsidRDefault="00872A98" w:rsidP="005B1F9A">
      <w:pPr>
        <w:suppressAutoHyphens/>
        <w:ind w:right="49"/>
        <w:jc w:val="both"/>
        <w:rPr>
          <w:rFonts w:ascii="Montserrat" w:hAnsi="Montserrat" w:cs="Arial"/>
          <w:b/>
          <w:noProof w:val="0"/>
          <w:sz w:val="20"/>
          <w:szCs w:val="20"/>
          <w:lang w:eastAsia="ar-SA"/>
        </w:rPr>
      </w:pPr>
    </w:p>
    <w:p w:rsidR="00CF0918" w:rsidRDefault="00CF0918" w:rsidP="005B1F9A">
      <w:pPr>
        <w:suppressAutoHyphens/>
        <w:ind w:right="49"/>
        <w:jc w:val="both"/>
        <w:rPr>
          <w:rFonts w:ascii="Montserrat" w:hAnsi="Montserrat" w:cs="Arial"/>
          <w:b/>
          <w:noProof w:val="0"/>
          <w:sz w:val="20"/>
          <w:szCs w:val="20"/>
          <w:lang w:eastAsia="ar-SA"/>
        </w:rPr>
      </w:pPr>
    </w:p>
    <w:p w:rsidR="00AD3D41" w:rsidRPr="00BA386D" w:rsidRDefault="00AD3D41" w:rsidP="005B1F9A">
      <w:pPr>
        <w:suppressAutoHyphens/>
        <w:ind w:right="49"/>
        <w:jc w:val="both"/>
        <w:rPr>
          <w:rFonts w:ascii="Montserrat" w:hAnsi="Montserrat" w:cs="Arial"/>
          <w:b/>
          <w:noProof w:val="0"/>
          <w:sz w:val="20"/>
          <w:szCs w:val="20"/>
          <w:lang w:eastAsia="ar-SA"/>
        </w:rPr>
      </w:pPr>
    </w:p>
    <w:p w:rsidR="00D1134A" w:rsidRPr="00BA386D" w:rsidRDefault="00092CDB" w:rsidP="004D103A">
      <w:pPr>
        <w:pStyle w:val="Ttulo2"/>
        <w:numPr>
          <w:ilvl w:val="1"/>
          <w:numId w:val="21"/>
        </w:numPr>
        <w:tabs>
          <w:tab w:val="num" w:pos="0"/>
        </w:tabs>
        <w:spacing w:before="0" w:after="0"/>
        <w:ind w:left="0" w:right="51" w:firstLine="0"/>
        <w:rPr>
          <w:rFonts w:ascii="Montserrat" w:hAnsi="Montserrat" w:cs="Arial"/>
          <w:i w:val="0"/>
          <w:sz w:val="20"/>
          <w:lang w:val="es-ES_tradnl"/>
        </w:rPr>
      </w:pPr>
      <w:bookmarkStart w:id="81" w:name="_Toc92919155"/>
      <w:r w:rsidRPr="00BA386D">
        <w:rPr>
          <w:rFonts w:ascii="Montserrat" w:hAnsi="Montserrat" w:cs="Arial"/>
          <w:i w:val="0"/>
          <w:sz w:val="20"/>
          <w:lang w:val="es-ES_tradnl"/>
        </w:rPr>
        <w:lastRenderedPageBreak/>
        <w:t>Acto de Fallo y Firma de C</w:t>
      </w:r>
      <w:r w:rsidR="00D1134A" w:rsidRPr="00BA386D">
        <w:rPr>
          <w:rFonts w:ascii="Montserrat" w:hAnsi="Montserrat" w:cs="Arial"/>
          <w:i w:val="0"/>
          <w:sz w:val="20"/>
          <w:lang w:val="es-ES_tradnl"/>
        </w:rPr>
        <w:t>ontrato</w:t>
      </w:r>
      <w:r w:rsidR="00135271" w:rsidRPr="00BA386D">
        <w:rPr>
          <w:rFonts w:ascii="Montserrat" w:hAnsi="Montserrat" w:cs="Arial"/>
          <w:i w:val="0"/>
          <w:sz w:val="20"/>
          <w:lang w:val="es-ES_tradnl"/>
        </w:rPr>
        <w:t>.</w:t>
      </w:r>
      <w:bookmarkEnd w:id="81"/>
    </w:p>
    <w:p w:rsidR="001930AA" w:rsidRPr="00BA386D" w:rsidRDefault="001930AA" w:rsidP="00CC66CE">
      <w:pPr>
        <w:ind w:left="426" w:right="51"/>
        <w:rPr>
          <w:rFonts w:ascii="Montserrat" w:hAnsi="Montserrat"/>
          <w:sz w:val="20"/>
          <w:szCs w:val="20"/>
          <w:lang w:val="es-ES_tradnl" w:eastAsia="es-ES"/>
        </w:rPr>
      </w:pPr>
    </w:p>
    <w:p w:rsidR="000E688D" w:rsidRPr="00BA386D" w:rsidRDefault="000E688D" w:rsidP="004D103A">
      <w:pPr>
        <w:pStyle w:val="Ttulo3"/>
        <w:numPr>
          <w:ilvl w:val="0"/>
          <w:numId w:val="34"/>
        </w:numPr>
        <w:spacing w:before="0" w:after="0"/>
        <w:ind w:right="49"/>
        <w:rPr>
          <w:rFonts w:ascii="Montserrat" w:hAnsi="Montserrat" w:cs="Arial"/>
          <w:sz w:val="20"/>
          <w:szCs w:val="20"/>
        </w:rPr>
      </w:pPr>
      <w:bookmarkStart w:id="82" w:name="_Toc525225647"/>
      <w:bookmarkStart w:id="83" w:name="_Toc92919156"/>
      <w:bookmarkStart w:id="84" w:name="_Toc424735341"/>
      <w:bookmarkStart w:id="85" w:name="_Toc442265821"/>
      <w:bookmarkStart w:id="86" w:name="_Toc424735343"/>
      <w:r w:rsidRPr="00BA386D">
        <w:rPr>
          <w:rFonts w:ascii="Montserrat" w:hAnsi="Montserrat" w:cs="Arial"/>
          <w:sz w:val="20"/>
          <w:szCs w:val="20"/>
        </w:rPr>
        <w:t>Acto de Fallo</w:t>
      </w:r>
      <w:bookmarkEnd w:id="82"/>
      <w:bookmarkEnd w:id="83"/>
    </w:p>
    <w:p w:rsidR="000E688D" w:rsidRPr="00BA386D" w:rsidRDefault="000E688D" w:rsidP="00CC66CE">
      <w:pPr>
        <w:ind w:left="360" w:right="49"/>
        <w:rPr>
          <w:rFonts w:ascii="Montserrat" w:hAnsi="Montserrat"/>
          <w:sz w:val="20"/>
          <w:szCs w:val="20"/>
          <w:lang w:val="es-ES_tradnl"/>
        </w:rPr>
      </w:pPr>
    </w:p>
    <w:p w:rsidR="000E688D" w:rsidRPr="00BA386D" w:rsidRDefault="000E688D" w:rsidP="00CC66CE">
      <w:pPr>
        <w:ind w:right="49"/>
        <w:jc w:val="both"/>
        <w:rPr>
          <w:rFonts w:ascii="Montserrat" w:hAnsi="Montserrat" w:cs="Arial"/>
          <w:sz w:val="20"/>
          <w:szCs w:val="20"/>
          <w:lang w:val="es-ES_tradnl" w:eastAsia="es-ES"/>
        </w:rPr>
      </w:pPr>
      <w:r w:rsidRPr="00BA386D">
        <w:rPr>
          <w:rFonts w:ascii="Montserrat" w:hAnsi="Montserrat" w:cs="Arial"/>
          <w:sz w:val="20"/>
          <w:szCs w:val="20"/>
          <w:lang w:val="es-ES_tradnl" w:eastAsia="es-ES"/>
        </w:rPr>
        <w:t xml:space="preserve">El Fallo se emitirá de conformidad con el artículo 37 de la LAASSP, </w:t>
      </w:r>
      <w:r w:rsidRPr="00BA386D">
        <w:rPr>
          <w:rFonts w:ascii="Montserrat" w:hAnsi="Montserrat" w:cs="Arial"/>
          <w:sz w:val="20"/>
          <w:szCs w:val="20"/>
          <w:lang w:val="es-ES_tradnl"/>
        </w:rPr>
        <w:t>en la fecha y ho</w:t>
      </w:r>
      <w:r w:rsidR="005B1F9A" w:rsidRPr="00BA386D">
        <w:rPr>
          <w:rFonts w:ascii="Montserrat" w:hAnsi="Montserrat" w:cs="Arial"/>
          <w:sz w:val="20"/>
          <w:szCs w:val="20"/>
          <w:lang w:val="es-ES_tradnl"/>
        </w:rPr>
        <w:t>ra establecida en el numeral 3.</w:t>
      </w:r>
      <w:r w:rsidR="00C52363" w:rsidRPr="00BA386D">
        <w:rPr>
          <w:rFonts w:ascii="Montserrat" w:hAnsi="Montserrat" w:cs="Arial"/>
          <w:sz w:val="20"/>
          <w:szCs w:val="20"/>
          <w:lang w:val="es-ES_tradnl"/>
        </w:rPr>
        <w:t>2</w:t>
      </w:r>
      <w:r w:rsidR="004F7EE4" w:rsidRPr="00BA386D">
        <w:rPr>
          <w:rFonts w:ascii="Montserrat" w:hAnsi="Montserrat" w:cs="Arial"/>
          <w:sz w:val="20"/>
          <w:szCs w:val="20"/>
          <w:lang w:val="es-ES_tradnl"/>
        </w:rPr>
        <w:t xml:space="preserve"> de esta </w:t>
      </w:r>
      <w:r w:rsidR="000612DF" w:rsidRPr="00BA386D">
        <w:rPr>
          <w:rFonts w:ascii="Montserrat" w:hAnsi="Montserrat" w:cs="Arial"/>
          <w:sz w:val="20"/>
          <w:szCs w:val="20"/>
          <w:lang w:val="es-ES_tradnl"/>
        </w:rPr>
        <w:t>Convocatoria</w:t>
      </w:r>
      <w:r w:rsidR="004F7EE4" w:rsidRPr="00BA386D">
        <w:rPr>
          <w:rFonts w:ascii="Montserrat" w:hAnsi="Montserrat" w:cs="Arial"/>
          <w:sz w:val="20"/>
          <w:szCs w:val="20"/>
          <w:lang w:val="es-ES_tradnl"/>
        </w:rPr>
        <w:t>;</w:t>
      </w:r>
      <w:r w:rsidRPr="00BA386D">
        <w:rPr>
          <w:rFonts w:ascii="Montserrat" w:hAnsi="Montserrat" w:cs="Arial"/>
          <w:sz w:val="20"/>
          <w:szCs w:val="20"/>
          <w:lang w:val="es-ES_tradnl"/>
        </w:rPr>
        <w:t xml:space="preserve"> en caso de que en la fecha originalmente prevista no se pueda emitir, el mismo podrá ser diferido hasta por veinte días naturales posteriores a la fecha señalada en dicho numeral.</w:t>
      </w:r>
    </w:p>
    <w:p w:rsidR="000E688D" w:rsidRPr="00BA386D" w:rsidRDefault="000E688D" w:rsidP="00CC66CE">
      <w:pPr>
        <w:ind w:right="49"/>
        <w:jc w:val="both"/>
        <w:rPr>
          <w:rFonts w:ascii="Montserrat" w:hAnsi="Montserrat" w:cs="Arial"/>
          <w:sz w:val="20"/>
          <w:szCs w:val="20"/>
          <w:lang w:val="es-ES_tradnl" w:eastAsia="es-ES"/>
        </w:rPr>
      </w:pPr>
    </w:p>
    <w:p w:rsidR="001A5EF3" w:rsidRPr="00BA386D" w:rsidRDefault="00834626" w:rsidP="001A5EF3">
      <w:pPr>
        <w:ind w:right="49"/>
        <w:jc w:val="both"/>
        <w:rPr>
          <w:rFonts w:ascii="Montserrat" w:hAnsi="Montserrat" w:cs="Arial"/>
          <w:sz w:val="20"/>
          <w:szCs w:val="20"/>
          <w:lang w:val="es-ES_tradnl"/>
        </w:rPr>
      </w:pPr>
      <w:r w:rsidRPr="00BA386D">
        <w:rPr>
          <w:rFonts w:ascii="Montserrat" w:hAnsi="Montserrat" w:cs="Arial"/>
          <w:sz w:val="20"/>
          <w:szCs w:val="20"/>
          <w:lang w:val="es-ES_tradnl" w:eastAsia="es-ES"/>
        </w:rPr>
        <w:t>L</w:t>
      </w:r>
      <w:r w:rsidR="00814C8D" w:rsidRPr="00BA386D">
        <w:rPr>
          <w:rFonts w:ascii="Montserrat" w:hAnsi="Montserrat" w:cs="Arial"/>
          <w:sz w:val="20"/>
          <w:szCs w:val="20"/>
          <w:lang w:val="es-ES_tradnl" w:eastAsia="es-ES"/>
        </w:rPr>
        <w:t>as actas del procedimiento</w:t>
      </w:r>
      <w:r w:rsidRPr="00BA386D">
        <w:rPr>
          <w:rFonts w:ascii="Montserrat" w:hAnsi="Montserrat" w:cs="Arial"/>
          <w:sz w:val="20"/>
          <w:szCs w:val="20"/>
          <w:lang w:val="es-ES_tradnl" w:eastAsia="es-ES"/>
        </w:rPr>
        <w:t xml:space="preserve"> de contratación</w:t>
      </w:r>
      <w:r w:rsidR="00981CCD" w:rsidRPr="00BA386D">
        <w:rPr>
          <w:rFonts w:ascii="Montserrat" w:hAnsi="Montserrat" w:cs="Arial"/>
          <w:sz w:val="20"/>
          <w:szCs w:val="20"/>
          <w:lang w:val="es-ES_tradnl" w:eastAsia="es-ES"/>
        </w:rPr>
        <w:t>,</w:t>
      </w:r>
      <w:r w:rsidR="00814C8D" w:rsidRPr="00BA386D">
        <w:rPr>
          <w:rFonts w:ascii="Montserrat" w:hAnsi="Montserrat" w:cs="Arial"/>
          <w:sz w:val="20"/>
          <w:szCs w:val="20"/>
          <w:lang w:val="es-ES_tradnl" w:eastAsia="es-ES"/>
        </w:rPr>
        <w:t xml:space="preserve"> </w:t>
      </w:r>
      <w:r w:rsidRPr="00BA386D">
        <w:rPr>
          <w:rFonts w:ascii="Montserrat" w:hAnsi="Montserrat" w:cs="Arial"/>
          <w:sz w:val="20"/>
          <w:szCs w:val="20"/>
          <w:lang w:val="es-ES_tradnl" w:eastAsia="es-ES"/>
        </w:rPr>
        <w:t xml:space="preserve">incluida la de la junta pública en la que se dé a conocer el </w:t>
      </w:r>
      <w:r w:rsidR="00814C8D" w:rsidRPr="00BA386D">
        <w:rPr>
          <w:rFonts w:ascii="Montserrat" w:hAnsi="Montserrat" w:cs="Arial"/>
          <w:sz w:val="20"/>
          <w:szCs w:val="20"/>
          <w:lang w:val="es-ES_tradnl" w:eastAsia="es-ES"/>
        </w:rPr>
        <w:t>f</w:t>
      </w:r>
      <w:r w:rsidR="001A5EF3" w:rsidRPr="00BA386D">
        <w:rPr>
          <w:rFonts w:ascii="Montserrat" w:hAnsi="Montserrat" w:cs="Arial"/>
          <w:sz w:val="20"/>
          <w:szCs w:val="20"/>
          <w:lang w:val="es-ES_tradnl" w:eastAsia="es-ES"/>
        </w:rPr>
        <w:t xml:space="preserve">allo, </w:t>
      </w:r>
      <w:r w:rsidR="001A5EF3" w:rsidRPr="00BA386D">
        <w:rPr>
          <w:rFonts w:ascii="Montserrat" w:hAnsi="Montserrat" w:cs="Arial"/>
          <w:sz w:val="20"/>
          <w:szCs w:val="20"/>
          <w:lang w:val="es-ES_tradnl"/>
        </w:rPr>
        <w:t>se difundirá a través de CompraNet el mismo día en que se emita</w:t>
      </w:r>
      <w:r w:rsidRPr="00BA386D">
        <w:rPr>
          <w:rFonts w:ascii="Montserrat" w:hAnsi="Montserrat" w:cs="Arial"/>
          <w:sz w:val="20"/>
          <w:szCs w:val="20"/>
          <w:lang w:val="es-ES_tradnl"/>
        </w:rPr>
        <w:t>n</w:t>
      </w:r>
      <w:r w:rsidR="001A5EF3" w:rsidRPr="00BA386D">
        <w:rPr>
          <w:rFonts w:ascii="Montserrat" w:hAnsi="Montserrat" w:cs="Arial"/>
          <w:sz w:val="20"/>
          <w:szCs w:val="20"/>
          <w:lang w:val="es-ES_tradnl"/>
        </w:rPr>
        <w:t>, en el entendido de que esta</w:t>
      </w:r>
      <w:r w:rsidRPr="00BA386D">
        <w:rPr>
          <w:rFonts w:ascii="Montserrat" w:hAnsi="Montserrat" w:cs="Arial"/>
          <w:sz w:val="20"/>
          <w:szCs w:val="20"/>
          <w:lang w:val="es-ES_tradnl"/>
        </w:rPr>
        <w:t>s publicaciones</w:t>
      </w:r>
      <w:r w:rsidR="001A5EF3" w:rsidRPr="00BA386D">
        <w:rPr>
          <w:rFonts w:ascii="Montserrat" w:hAnsi="Montserrat" w:cs="Arial"/>
          <w:sz w:val="20"/>
          <w:szCs w:val="20"/>
          <w:lang w:val="es-ES_tradnl"/>
        </w:rPr>
        <w:t xml:space="preserve"> sustituye</w:t>
      </w:r>
      <w:r w:rsidRPr="00BA386D">
        <w:rPr>
          <w:rFonts w:ascii="Montserrat" w:hAnsi="Montserrat" w:cs="Arial"/>
          <w:sz w:val="20"/>
          <w:szCs w:val="20"/>
          <w:lang w:val="es-ES_tradnl"/>
        </w:rPr>
        <w:t>n</w:t>
      </w:r>
      <w:r w:rsidR="001A5EF3" w:rsidRPr="00BA386D">
        <w:rPr>
          <w:rFonts w:ascii="Montserrat" w:hAnsi="Montserrat" w:cs="Arial"/>
          <w:sz w:val="20"/>
          <w:szCs w:val="20"/>
          <w:lang w:val="es-ES_tradnl"/>
        </w:rPr>
        <w:t xml:space="preserve"> a la notificación personal, </w:t>
      </w:r>
      <w:r w:rsidRPr="00BA386D">
        <w:rPr>
          <w:rFonts w:ascii="Montserrat" w:hAnsi="Montserrat" w:cs="Arial"/>
          <w:sz w:val="20"/>
          <w:szCs w:val="20"/>
          <w:lang w:val="es-ES_tradnl"/>
        </w:rPr>
        <w:t xml:space="preserve">y estas </w:t>
      </w:r>
      <w:r w:rsidR="001A5EF3" w:rsidRPr="00BA386D">
        <w:rPr>
          <w:rFonts w:ascii="Montserrat" w:hAnsi="Montserrat" w:cs="Arial"/>
          <w:sz w:val="20"/>
          <w:szCs w:val="20"/>
          <w:lang w:val="es-ES_tradnl"/>
        </w:rPr>
        <w:t>podrá</w:t>
      </w:r>
      <w:r w:rsidRPr="00BA386D">
        <w:rPr>
          <w:rFonts w:ascii="Montserrat" w:hAnsi="Montserrat" w:cs="Arial"/>
          <w:sz w:val="20"/>
          <w:szCs w:val="20"/>
          <w:lang w:val="es-ES_tradnl"/>
        </w:rPr>
        <w:t>n ser consultadas</w:t>
      </w:r>
      <w:r w:rsidR="001A5EF3" w:rsidRPr="00BA386D">
        <w:rPr>
          <w:rFonts w:ascii="Montserrat" w:hAnsi="Montserrat" w:cs="Arial"/>
          <w:sz w:val="20"/>
          <w:szCs w:val="20"/>
          <w:lang w:val="es-ES_tradnl"/>
        </w:rPr>
        <w:t xml:space="preserve"> en el mural de comunicación ubicado </w:t>
      </w:r>
      <w:r w:rsidR="001A5EF3" w:rsidRPr="00BA386D">
        <w:rPr>
          <w:rFonts w:ascii="Montserrat" w:hAnsi="Montserrat" w:cs="Arial"/>
          <w:sz w:val="20"/>
          <w:szCs w:val="20"/>
          <w:shd w:val="clear" w:color="auto" w:fill="FFFFFF"/>
          <w:lang w:val="es-ES_tradnl"/>
        </w:rPr>
        <w:t>en el 4° Piso</w:t>
      </w:r>
      <w:r w:rsidR="001A5EF3" w:rsidRPr="00BA386D">
        <w:rPr>
          <w:rFonts w:ascii="Montserrat" w:hAnsi="Montserrat" w:cs="Arial"/>
          <w:sz w:val="20"/>
          <w:szCs w:val="20"/>
          <w:lang w:val="es-ES_tradnl"/>
        </w:rPr>
        <w:t xml:space="preserve"> del inmueble sito en Calle Durango Núm. 291, </w:t>
      </w:r>
      <w:r w:rsidR="00521D75" w:rsidRPr="00BA386D">
        <w:rPr>
          <w:rFonts w:ascii="Montserrat" w:hAnsi="Montserrat" w:cs="Arial"/>
          <w:sz w:val="20"/>
          <w:szCs w:val="20"/>
          <w:lang w:val="es-ES_tradnl"/>
        </w:rPr>
        <w:t xml:space="preserve">Colonia </w:t>
      </w:r>
      <w:r w:rsidR="001A5EF3" w:rsidRPr="00BA386D">
        <w:rPr>
          <w:rFonts w:ascii="Montserrat" w:hAnsi="Montserrat" w:cs="Arial"/>
          <w:sz w:val="20"/>
          <w:szCs w:val="20"/>
          <w:lang w:val="es-ES_tradnl"/>
        </w:rPr>
        <w:t xml:space="preserve">Roma Norte, </w:t>
      </w:r>
      <w:r w:rsidR="0049613D" w:rsidRPr="00BA386D">
        <w:rPr>
          <w:rFonts w:ascii="Montserrat" w:hAnsi="Montserrat" w:cs="Arial"/>
          <w:sz w:val="20"/>
          <w:szCs w:val="20"/>
          <w:lang w:val="es-ES_tradnl"/>
        </w:rPr>
        <w:t xml:space="preserve">Demarcación Territorial </w:t>
      </w:r>
      <w:r w:rsidR="001A5EF3" w:rsidRPr="00BA386D">
        <w:rPr>
          <w:rFonts w:ascii="Montserrat" w:hAnsi="Montserrat" w:cs="Arial"/>
          <w:sz w:val="20"/>
          <w:szCs w:val="20"/>
          <w:lang w:val="es-ES_tradnl"/>
        </w:rPr>
        <w:t xml:space="preserve">Cuauhtémoc, C.P. 06700, Ciudad de México, en donde </w:t>
      </w:r>
      <w:r w:rsidRPr="00BA386D">
        <w:rPr>
          <w:rFonts w:ascii="Montserrat" w:hAnsi="Montserrat" w:cs="Arial"/>
          <w:sz w:val="20"/>
          <w:szCs w:val="20"/>
          <w:lang w:val="es-ES_tradnl"/>
        </w:rPr>
        <w:t xml:space="preserve">al finalizar cada acto </w:t>
      </w:r>
      <w:r w:rsidR="001A5EF3" w:rsidRPr="00BA386D">
        <w:rPr>
          <w:rFonts w:ascii="Montserrat" w:hAnsi="Montserrat" w:cs="Arial"/>
          <w:sz w:val="20"/>
          <w:szCs w:val="20"/>
          <w:lang w:val="es-ES_tradnl"/>
        </w:rPr>
        <w:t xml:space="preserve">se fijará copia de un ejemplar del acta </w:t>
      </w:r>
      <w:r w:rsidRPr="00BA386D">
        <w:rPr>
          <w:rFonts w:ascii="Montserrat" w:hAnsi="Montserrat" w:cs="Arial"/>
          <w:sz w:val="20"/>
          <w:szCs w:val="20"/>
          <w:lang w:val="es-ES_tradnl"/>
        </w:rPr>
        <w:t xml:space="preserve">correspondiente </w:t>
      </w:r>
      <w:r w:rsidR="001A5EF3" w:rsidRPr="00BA386D">
        <w:rPr>
          <w:rFonts w:ascii="Montserrat" w:hAnsi="Montserrat" w:cs="Arial"/>
          <w:sz w:val="20"/>
          <w:szCs w:val="20"/>
          <w:lang w:val="es-ES_tradnl"/>
        </w:rPr>
        <w:t>por un término no menor de cinco días hábiles.</w:t>
      </w:r>
    </w:p>
    <w:p w:rsidR="000E688D" w:rsidRPr="00BA386D" w:rsidRDefault="000E688D" w:rsidP="00CC66CE">
      <w:pPr>
        <w:ind w:right="49"/>
        <w:rPr>
          <w:rFonts w:ascii="Montserrat" w:hAnsi="Montserrat"/>
          <w:sz w:val="20"/>
          <w:szCs w:val="20"/>
          <w:lang w:val="es-ES_tradnl" w:eastAsia="es-ES"/>
        </w:rPr>
      </w:pPr>
    </w:p>
    <w:p w:rsidR="000E688D" w:rsidRPr="00BA386D" w:rsidRDefault="000E688D" w:rsidP="004D103A">
      <w:pPr>
        <w:pStyle w:val="Ttulo3"/>
        <w:numPr>
          <w:ilvl w:val="0"/>
          <w:numId w:val="34"/>
        </w:numPr>
        <w:spacing w:before="0" w:after="0"/>
        <w:ind w:right="49"/>
        <w:rPr>
          <w:rFonts w:ascii="Montserrat" w:hAnsi="Montserrat" w:cs="Arial"/>
          <w:sz w:val="20"/>
          <w:szCs w:val="20"/>
        </w:rPr>
      </w:pPr>
      <w:bookmarkStart w:id="87" w:name="_Toc525225648"/>
      <w:bookmarkStart w:id="88" w:name="_Toc92919157"/>
      <w:r w:rsidRPr="00BA386D">
        <w:rPr>
          <w:rFonts w:ascii="Montserrat" w:hAnsi="Montserrat" w:cs="Arial"/>
          <w:sz w:val="20"/>
          <w:szCs w:val="20"/>
        </w:rPr>
        <w:t>Firma de Contrato.</w:t>
      </w:r>
      <w:bookmarkEnd w:id="87"/>
      <w:bookmarkEnd w:id="88"/>
    </w:p>
    <w:p w:rsidR="00521D75" w:rsidRPr="00BA386D" w:rsidRDefault="00521D75" w:rsidP="00521D75">
      <w:pPr>
        <w:ind w:right="49"/>
        <w:jc w:val="both"/>
        <w:rPr>
          <w:rFonts w:ascii="Montserrat" w:eastAsia="Times New Roman" w:hAnsi="Montserrat" w:cs="Arial"/>
          <w:sz w:val="20"/>
          <w:szCs w:val="20"/>
          <w:lang w:val="es-ES_tradnl" w:eastAsia="es-ES"/>
        </w:rPr>
      </w:pPr>
    </w:p>
    <w:p w:rsidR="00521D75" w:rsidRPr="00BA386D" w:rsidRDefault="00521D75" w:rsidP="00521D75">
      <w:pPr>
        <w:ind w:right="49"/>
        <w:jc w:val="both"/>
        <w:rPr>
          <w:rFonts w:ascii="Montserrat" w:hAnsi="Montserrat" w:cs="Arial"/>
          <w:sz w:val="20"/>
          <w:szCs w:val="20"/>
          <w:lang w:val="es-ES_tradnl"/>
        </w:rPr>
      </w:pPr>
      <w:r w:rsidRPr="00BA386D">
        <w:rPr>
          <w:rFonts w:ascii="Montserrat" w:hAnsi="Montserrat" w:cs="Arial"/>
          <w:sz w:val="20"/>
          <w:szCs w:val="20"/>
          <w:lang w:val="es-ES_tradnl"/>
        </w:rPr>
        <w:t>El licitante adjudicado deberá firmar el(los) contrato(s), dentro de los 15 días naturales siguientes al de la notificación del fallo, sin perjuicio de que con la citada notificación se realice la requisición de los bienes objeto de la presente licitación. Para tal efecto, deberá(n) acudir a la División de Contratos, ubicada en Calle Durago número 291, piso 10, Colonia Roma Norte, C.P. 06700, Demarcación Territorial Cuauhtémoc, Ciudad de México. Se podrá anticipar la firma del contrato a petición por escrito del licitante adjudicado</w:t>
      </w:r>
      <w:r>
        <w:rPr>
          <w:rFonts w:ascii="Montserrat" w:hAnsi="Montserrat" w:cs="Arial"/>
          <w:sz w:val="20"/>
          <w:szCs w:val="20"/>
          <w:lang w:val="es-ES_tradnl"/>
        </w:rPr>
        <w:t xml:space="preserve"> y con la autorización de la División de Contratos.</w:t>
      </w:r>
      <w:r w:rsidRPr="00BA386D">
        <w:rPr>
          <w:rFonts w:ascii="Montserrat" w:hAnsi="Montserrat" w:cs="Arial"/>
          <w:sz w:val="20"/>
          <w:szCs w:val="20"/>
          <w:lang w:val="es-ES_tradnl"/>
        </w:rPr>
        <w:t>.</w:t>
      </w:r>
    </w:p>
    <w:p w:rsidR="005B1F9A" w:rsidRPr="00BA386D" w:rsidRDefault="005B1F9A" w:rsidP="00597CDD">
      <w:pPr>
        <w:ind w:right="49"/>
        <w:jc w:val="both"/>
        <w:rPr>
          <w:rFonts w:ascii="Montserrat" w:hAnsi="Montserrat" w:cs="Arial"/>
          <w:sz w:val="20"/>
          <w:szCs w:val="20"/>
          <w:lang w:val="es-ES_tradnl"/>
        </w:rPr>
      </w:pPr>
    </w:p>
    <w:p w:rsidR="00893E8C" w:rsidRPr="00BA386D" w:rsidRDefault="00893E8C" w:rsidP="00893E8C">
      <w:pPr>
        <w:ind w:right="49"/>
        <w:jc w:val="both"/>
        <w:rPr>
          <w:rFonts w:ascii="Montserrat" w:hAnsi="Montserrat" w:cs="Arial"/>
          <w:sz w:val="20"/>
          <w:szCs w:val="20"/>
          <w:lang w:val="es-ES_tradnl"/>
        </w:rPr>
      </w:pPr>
      <w:r w:rsidRPr="00BA386D">
        <w:rPr>
          <w:rFonts w:ascii="Montserrat" w:hAnsi="Montserrat" w:cs="Arial"/>
          <w:sz w:val="20"/>
          <w:szCs w:val="20"/>
          <w:lang w:val="es-ES_tradnl"/>
        </w:rPr>
        <w:t xml:space="preserve">Para tal efecto, deberá presentar a partir del día hábil siguiente a la notificación del fallo, los documentos que se indican en el anexo adjunto a la Convocatoria denominado </w:t>
      </w:r>
      <w:r w:rsidRPr="00BA386D">
        <w:rPr>
          <w:rFonts w:ascii="Montserrat" w:hAnsi="Montserrat" w:cs="Arial"/>
          <w:b/>
          <w:sz w:val="20"/>
          <w:szCs w:val="20"/>
          <w:lang w:val="es-ES_tradnl"/>
        </w:rPr>
        <w:t>Documentación Legal Solicitada para la Elaboración de Contratos</w:t>
      </w:r>
      <w:r w:rsidRPr="00BA386D">
        <w:rPr>
          <w:rFonts w:ascii="Montserrat" w:hAnsi="Montserrat" w:cs="Arial"/>
          <w:sz w:val="20"/>
          <w:szCs w:val="20"/>
          <w:lang w:val="es-ES_tradnl"/>
        </w:rPr>
        <w:t>; precisando que el Acta Constitutiva que se integre a dicha documentación, deberá contener sello de recepción de la División de Bienes Terapéuticos. El licitante adjudicado deberá</w:t>
      </w:r>
      <w:r>
        <w:rPr>
          <w:rFonts w:ascii="Montserrat" w:hAnsi="Montserrat" w:cs="Arial"/>
          <w:sz w:val="20"/>
          <w:szCs w:val="20"/>
          <w:lang w:val="es-ES_tradnl"/>
        </w:rPr>
        <w:t xml:space="preserve"> </w:t>
      </w:r>
      <w:r w:rsidRPr="00BA386D">
        <w:rPr>
          <w:rFonts w:ascii="Montserrat" w:hAnsi="Montserrat" w:cs="Arial"/>
          <w:sz w:val="20"/>
          <w:szCs w:val="20"/>
          <w:lang w:val="es-ES_tradnl"/>
        </w:rPr>
        <w:t>actualizar sus datos en el registro interno de proveedores del IMSS, a cargo de la División de Investigación de Mercados, ubicada en Calle Durango 291, Piso 7, ala Sinaloa, Colonia Roma Norte, Demarcación Territorial Cuauhtémoc, C.P. 06700, en la Ciudad de México.</w:t>
      </w:r>
    </w:p>
    <w:p w:rsidR="00597CDD" w:rsidRPr="00BA386D" w:rsidRDefault="00597CDD" w:rsidP="00597CDD">
      <w:pPr>
        <w:ind w:right="49"/>
        <w:jc w:val="both"/>
        <w:rPr>
          <w:rFonts w:ascii="Montserrat" w:hAnsi="Montserrat" w:cs="Arial"/>
          <w:sz w:val="20"/>
          <w:szCs w:val="20"/>
          <w:lang w:val="es-ES_tradnl"/>
        </w:rPr>
      </w:pPr>
    </w:p>
    <w:p w:rsidR="008017F5" w:rsidRPr="00BA386D" w:rsidRDefault="008017F5" w:rsidP="004D103A">
      <w:pPr>
        <w:pStyle w:val="Ttulo1"/>
        <w:numPr>
          <w:ilvl w:val="0"/>
          <w:numId w:val="21"/>
        </w:numPr>
        <w:spacing w:before="0" w:after="0"/>
        <w:ind w:right="49"/>
        <w:rPr>
          <w:rFonts w:ascii="Montserrat" w:hAnsi="Montserrat" w:cs="Arial"/>
          <w:sz w:val="20"/>
          <w:szCs w:val="20"/>
          <w:lang w:val="es-ES_tradnl"/>
        </w:rPr>
      </w:pPr>
      <w:bookmarkStart w:id="89" w:name="_Toc92919158"/>
      <w:r w:rsidRPr="00BA386D">
        <w:rPr>
          <w:rFonts w:ascii="Montserrat" w:hAnsi="Montserrat" w:cs="Arial"/>
          <w:sz w:val="20"/>
          <w:szCs w:val="20"/>
          <w:lang w:val="es-ES_tradnl"/>
        </w:rPr>
        <w:t>REQUISITOS QUE LOS LICITANTES DEBEN CUMPLIR</w:t>
      </w:r>
      <w:bookmarkEnd w:id="84"/>
      <w:r w:rsidRPr="00BA386D">
        <w:rPr>
          <w:rFonts w:ascii="Montserrat" w:hAnsi="Montserrat" w:cs="Arial"/>
          <w:sz w:val="20"/>
          <w:szCs w:val="20"/>
          <w:lang w:val="es-ES_tradnl"/>
        </w:rPr>
        <w:t>.</w:t>
      </w:r>
      <w:bookmarkEnd w:id="85"/>
      <w:bookmarkEnd w:id="89"/>
    </w:p>
    <w:p w:rsidR="008017F5" w:rsidRPr="00BA386D" w:rsidRDefault="008017F5" w:rsidP="008307E0">
      <w:pPr>
        <w:ind w:left="-284" w:right="49" w:firstLine="709"/>
        <w:jc w:val="both"/>
        <w:rPr>
          <w:rFonts w:ascii="Montserrat" w:hAnsi="Montserrat" w:cs="Arial"/>
          <w:sz w:val="20"/>
          <w:szCs w:val="20"/>
          <w:lang w:eastAsia="ar-SA"/>
        </w:rPr>
      </w:pPr>
    </w:p>
    <w:p w:rsidR="000E688D" w:rsidRPr="00BA386D" w:rsidRDefault="000E688D" w:rsidP="00CC66CE">
      <w:pPr>
        <w:ind w:right="49"/>
        <w:jc w:val="both"/>
        <w:rPr>
          <w:rFonts w:ascii="Montserrat" w:hAnsi="Montserrat" w:cs="Arial"/>
          <w:sz w:val="20"/>
          <w:szCs w:val="20"/>
        </w:rPr>
      </w:pPr>
      <w:r w:rsidRPr="00BA386D">
        <w:rPr>
          <w:rFonts w:ascii="Montserrat" w:hAnsi="Montserrat" w:cs="Arial"/>
          <w:sz w:val="20"/>
          <w:szCs w:val="20"/>
        </w:rPr>
        <w:t xml:space="preserve">Con fundamento en los artículos 26 Bis fracción II y 34 de la LAASSP, el licitante deberá remitir a través del sistema CompraNet, la documentación legal, su </w:t>
      </w:r>
      <w:r w:rsidR="0020144C" w:rsidRPr="00BA386D">
        <w:rPr>
          <w:rFonts w:ascii="Montserrat" w:hAnsi="Montserrat" w:cs="Arial"/>
          <w:sz w:val="20"/>
          <w:szCs w:val="20"/>
        </w:rPr>
        <w:t>propuesta</w:t>
      </w:r>
      <w:r w:rsidRPr="00BA386D">
        <w:rPr>
          <w:rFonts w:ascii="Montserrat" w:hAnsi="Montserrat" w:cs="Arial"/>
          <w:sz w:val="20"/>
          <w:szCs w:val="20"/>
        </w:rPr>
        <w:t xml:space="preserve"> técnica y </w:t>
      </w:r>
      <w:r w:rsidR="0020144C" w:rsidRPr="00BA386D">
        <w:rPr>
          <w:rFonts w:ascii="Montserrat" w:hAnsi="Montserrat" w:cs="Arial"/>
          <w:sz w:val="20"/>
          <w:szCs w:val="20"/>
        </w:rPr>
        <w:t xml:space="preserve">propuesta </w:t>
      </w:r>
      <w:r w:rsidRPr="00BA386D">
        <w:rPr>
          <w:rFonts w:ascii="Montserrat" w:hAnsi="Montserrat" w:cs="Arial"/>
          <w:sz w:val="20"/>
          <w:szCs w:val="20"/>
        </w:rPr>
        <w:t>económica firmada con la firm</w:t>
      </w:r>
      <w:r w:rsidR="00C44F60" w:rsidRPr="00BA386D">
        <w:rPr>
          <w:rFonts w:ascii="Montserrat" w:hAnsi="Montserrat" w:cs="Arial"/>
          <w:sz w:val="20"/>
          <w:szCs w:val="20"/>
        </w:rPr>
        <w:t>a electrónica avanzada que emitió</w:t>
      </w:r>
      <w:r w:rsidRPr="00BA386D">
        <w:rPr>
          <w:rFonts w:ascii="Montserrat" w:hAnsi="Montserrat" w:cs="Arial"/>
          <w:sz w:val="20"/>
          <w:szCs w:val="20"/>
        </w:rPr>
        <w:t xml:space="preserve"> el SAT</w:t>
      </w:r>
      <w:r w:rsidR="00820827" w:rsidRPr="00BA386D">
        <w:rPr>
          <w:rFonts w:ascii="Montserrat" w:hAnsi="Montserrat" w:cs="Arial"/>
          <w:sz w:val="20"/>
          <w:szCs w:val="20"/>
        </w:rPr>
        <w:t xml:space="preserve"> en favor</w:t>
      </w:r>
      <w:r w:rsidR="00C44F60" w:rsidRPr="00BA386D">
        <w:rPr>
          <w:rFonts w:ascii="Montserrat" w:hAnsi="Montserrat" w:cs="Arial"/>
          <w:sz w:val="20"/>
          <w:szCs w:val="20"/>
        </w:rPr>
        <w:t xml:space="preserve"> del licitante, para el cumplimiento de sus obligaciones fiscales.</w:t>
      </w:r>
    </w:p>
    <w:p w:rsidR="000E688D" w:rsidRPr="00BA386D" w:rsidRDefault="000E688D" w:rsidP="00CC66CE">
      <w:pPr>
        <w:tabs>
          <w:tab w:val="left" w:pos="1089"/>
        </w:tabs>
        <w:ind w:right="49"/>
        <w:jc w:val="both"/>
        <w:rPr>
          <w:rFonts w:ascii="Montserrat" w:hAnsi="Montserrat" w:cs="Arial"/>
          <w:sz w:val="20"/>
          <w:szCs w:val="20"/>
        </w:rPr>
      </w:pPr>
    </w:p>
    <w:p w:rsidR="000E688D" w:rsidRPr="00BA386D" w:rsidRDefault="000E688D" w:rsidP="00CC66CE">
      <w:pPr>
        <w:ind w:right="49"/>
        <w:jc w:val="both"/>
        <w:rPr>
          <w:rFonts w:ascii="Montserrat" w:hAnsi="Montserrat" w:cs="Arial"/>
          <w:sz w:val="20"/>
          <w:szCs w:val="20"/>
        </w:rPr>
      </w:pPr>
      <w:r w:rsidRPr="00BA386D">
        <w:rPr>
          <w:rFonts w:ascii="Montserrat" w:hAnsi="Montserrat" w:cs="Arial"/>
          <w:sz w:val="20"/>
          <w:szCs w:val="20"/>
        </w:rPr>
        <w:t>La falta de firma electrónica en la propuesta técnica o económica será motivo de desechamiento</w:t>
      </w:r>
      <w:r w:rsidR="0020144C" w:rsidRPr="00BA386D">
        <w:rPr>
          <w:rFonts w:ascii="Montserrat" w:hAnsi="Montserrat" w:cs="Arial"/>
          <w:sz w:val="20"/>
          <w:szCs w:val="20"/>
        </w:rPr>
        <w:t xml:space="preserve"> de la proposición</w:t>
      </w:r>
      <w:r w:rsidRPr="00BA386D">
        <w:rPr>
          <w:rFonts w:ascii="Montserrat" w:hAnsi="Montserrat" w:cs="Arial"/>
          <w:sz w:val="20"/>
          <w:szCs w:val="20"/>
        </w:rPr>
        <w:t>, pues afecta la solvencia de la misma.</w:t>
      </w:r>
      <w:r w:rsidR="00364E2A" w:rsidRPr="00BA386D">
        <w:rPr>
          <w:rFonts w:ascii="Montserrat" w:hAnsi="Montserrat" w:cs="Arial"/>
          <w:sz w:val="20"/>
          <w:szCs w:val="20"/>
        </w:rPr>
        <w:t xml:space="preserve"> En </w:t>
      </w:r>
      <w:r w:rsidR="00814C8D" w:rsidRPr="00BA386D">
        <w:rPr>
          <w:rFonts w:ascii="Montserrat" w:hAnsi="Montserrat" w:cs="Arial"/>
          <w:sz w:val="20"/>
          <w:szCs w:val="20"/>
        </w:rPr>
        <w:t>caso de propuestas conjuntas, la</w:t>
      </w:r>
      <w:r w:rsidR="00364E2A" w:rsidRPr="00BA386D">
        <w:rPr>
          <w:rFonts w:ascii="Montserrat" w:hAnsi="Montserrat" w:cs="Arial"/>
          <w:sz w:val="20"/>
          <w:szCs w:val="20"/>
        </w:rPr>
        <w:t xml:space="preserve"> proposición deberá ser firmada electrónicamente por aquel consorciado designado en el convenio como representante común.</w:t>
      </w:r>
    </w:p>
    <w:p w:rsidR="00F45CE5" w:rsidRPr="00BA386D" w:rsidRDefault="00F45CE5" w:rsidP="00CC66CE">
      <w:pPr>
        <w:ind w:right="49"/>
        <w:jc w:val="both"/>
        <w:rPr>
          <w:rFonts w:ascii="Montserrat" w:hAnsi="Montserrat" w:cs="Arial"/>
          <w:sz w:val="20"/>
          <w:szCs w:val="20"/>
        </w:rPr>
      </w:pPr>
    </w:p>
    <w:p w:rsidR="001A5EF3" w:rsidRPr="00BA386D" w:rsidRDefault="001A5EF3" w:rsidP="001A5EF3">
      <w:pPr>
        <w:ind w:right="49"/>
        <w:jc w:val="both"/>
        <w:rPr>
          <w:rFonts w:ascii="Montserrat" w:hAnsi="Montserrat" w:cs="Arial"/>
          <w:sz w:val="20"/>
          <w:szCs w:val="20"/>
        </w:rPr>
      </w:pPr>
      <w:r w:rsidRPr="00BA386D">
        <w:rPr>
          <w:rFonts w:ascii="Montserrat" w:hAnsi="Montserrat" w:cs="Arial"/>
          <w:sz w:val="20"/>
          <w:szCs w:val="20"/>
        </w:rPr>
        <w:t xml:space="preserve">De acuerdo a lo dispuesto en el artículo 50 del Reglamento, cada uno de los documentos que integren la proposición y aquéllos distintos a ésta, </w:t>
      </w:r>
      <w:r w:rsidR="0020144C" w:rsidRPr="00BA386D">
        <w:rPr>
          <w:rFonts w:ascii="Montserrat" w:hAnsi="Montserrat" w:cs="Arial"/>
          <w:sz w:val="20"/>
          <w:szCs w:val="20"/>
        </w:rPr>
        <w:t xml:space="preserve">deberán estar foliados </w:t>
      </w:r>
      <w:r w:rsidRPr="00BA386D">
        <w:rPr>
          <w:rFonts w:ascii="Montserrat" w:hAnsi="Montserrat" w:cs="Arial"/>
          <w:sz w:val="20"/>
          <w:szCs w:val="20"/>
        </w:rPr>
        <w:t xml:space="preserve">en todas y cada una de las hojas que los integren. Al efecto, se deberán numerar de manera individual la propuesta técnica y económica, así como el resto de los documentos que entregue el licitante, y por ser una licitación electrónica, podrá enviarse </w:t>
      </w:r>
      <w:r w:rsidR="0020144C" w:rsidRPr="00BA386D">
        <w:rPr>
          <w:rFonts w:ascii="Montserrat" w:hAnsi="Montserrat" w:cs="Arial"/>
          <w:sz w:val="20"/>
          <w:szCs w:val="20"/>
        </w:rPr>
        <w:t>en varios archivos electrónicos, de conformidad a los parámetros establecidos por la Convocante en el expediente electrónico correspondiente.</w:t>
      </w:r>
      <w:r w:rsidR="00B04E1E" w:rsidRPr="00BA386D">
        <w:rPr>
          <w:rFonts w:ascii="Montserrat" w:hAnsi="Montserrat" w:cs="Arial"/>
          <w:sz w:val="20"/>
          <w:szCs w:val="20"/>
        </w:rPr>
        <w:t xml:space="preserve"> </w:t>
      </w:r>
      <w:r w:rsidR="00B04E1E" w:rsidRPr="00BA386D">
        <w:rPr>
          <w:rFonts w:ascii="Montserrat" w:hAnsi="Montserrat" w:cs="Arial"/>
          <w:b/>
          <w:sz w:val="20"/>
          <w:szCs w:val="20"/>
        </w:rPr>
        <w:t>Sólo la falta absoluta de folio será causa de desechamiento, cuando esta circunstancia impid</w:t>
      </w:r>
      <w:r w:rsidR="0020144C" w:rsidRPr="00BA386D">
        <w:rPr>
          <w:rFonts w:ascii="Montserrat" w:hAnsi="Montserrat" w:cs="Arial"/>
          <w:b/>
          <w:sz w:val="20"/>
          <w:szCs w:val="20"/>
        </w:rPr>
        <w:t>a</w:t>
      </w:r>
      <w:r w:rsidR="00B04E1E" w:rsidRPr="00BA386D">
        <w:rPr>
          <w:rFonts w:ascii="Montserrat" w:hAnsi="Montserrat" w:cs="Arial"/>
          <w:b/>
          <w:sz w:val="20"/>
          <w:szCs w:val="20"/>
        </w:rPr>
        <w:t xml:space="preserve"> llevar a cabo su </w:t>
      </w:r>
      <w:r w:rsidR="00B04E1E" w:rsidRPr="00BA386D">
        <w:rPr>
          <w:rFonts w:ascii="Montserrat" w:hAnsi="Montserrat" w:cs="Arial"/>
          <w:b/>
          <w:sz w:val="20"/>
          <w:szCs w:val="20"/>
          <w:lang w:eastAsia="ar-SA"/>
        </w:rPr>
        <w:t>evaluación y por tanto, afecte la solvencia de la proposición.</w:t>
      </w:r>
    </w:p>
    <w:p w:rsidR="00396A81" w:rsidRPr="00BA386D" w:rsidRDefault="00396A81" w:rsidP="00CC66CE">
      <w:pPr>
        <w:ind w:right="49"/>
        <w:jc w:val="both"/>
        <w:rPr>
          <w:rFonts w:ascii="Montserrat" w:eastAsia="Times New Roman" w:hAnsi="Montserrat" w:cs="Arial"/>
          <w:sz w:val="20"/>
          <w:szCs w:val="20"/>
          <w:lang w:eastAsia="es-ES"/>
        </w:rPr>
      </w:pPr>
    </w:p>
    <w:p w:rsidR="00A47244" w:rsidRPr="00BA386D" w:rsidRDefault="00A47244" w:rsidP="00CC66CE">
      <w:pPr>
        <w:ind w:right="49"/>
        <w:jc w:val="both"/>
        <w:rPr>
          <w:rFonts w:ascii="Montserrat" w:eastAsia="Times New Roman" w:hAnsi="Montserrat" w:cs="Arial"/>
          <w:sz w:val="20"/>
          <w:szCs w:val="20"/>
          <w:lang w:eastAsia="es-ES"/>
        </w:rPr>
      </w:pPr>
    </w:p>
    <w:p w:rsidR="000774AF" w:rsidRPr="00BA386D" w:rsidRDefault="00BF3535"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90" w:name="_Toc92919159"/>
      <w:bookmarkStart w:id="91" w:name="_Toc442265824"/>
      <w:r w:rsidRPr="00BA386D">
        <w:rPr>
          <w:rFonts w:ascii="Montserrat" w:hAnsi="Montserrat" w:cs="Arial"/>
          <w:i w:val="0"/>
          <w:sz w:val="20"/>
          <w:lang w:val="es-ES_tradnl"/>
        </w:rPr>
        <w:t xml:space="preserve">Documentación </w:t>
      </w:r>
      <w:r w:rsidR="00D17EF9" w:rsidRPr="00BA386D">
        <w:rPr>
          <w:rFonts w:ascii="Montserrat" w:hAnsi="Montserrat" w:cs="Arial"/>
          <w:i w:val="0"/>
          <w:sz w:val="20"/>
          <w:lang w:val="es-ES_tradnl"/>
        </w:rPr>
        <w:t>L</w:t>
      </w:r>
      <w:r w:rsidRPr="00BA386D">
        <w:rPr>
          <w:rFonts w:ascii="Montserrat" w:hAnsi="Montserrat" w:cs="Arial"/>
          <w:i w:val="0"/>
          <w:sz w:val="20"/>
          <w:lang w:val="es-ES_tradnl"/>
        </w:rPr>
        <w:t>egal</w:t>
      </w:r>
      <w:r w:rsidR="00D17EF9" w:rsidRPr="00BA386D">
        <w:rPr>
          <w:rFonts w:ascii="Montserrat" w:hAnsi="Montserrat" w:cs="Arial"/>
          <w:i w:val="0"/>
          <w:sz w:val="20"/>
          <w:lang w:val="es-ES_tradnl"/>
        </w:rPr>
        <w:t>-Administrativa.</w:t>
      </w:r>
      <w:bookmarkEnd w:id="90"/>
    </w:p>
    <w:p w:rsidR="000774AF" w:rsidRPr="00BA386D" w:rsidRDefault="000774AF" w:rsidP="00CC66CE">
      <w:pPr>
        <w:ind w:right="49"/>
        <w:rPr>
          <w:rFonts w:ascii="Montserrat" w:hAnsi="Montserrat"/>
          <w:sz w:val="20"/>
          <w:szCs w:val="20"/>
          <w:lang w:val="es-ES_tradnl" w:eastAsia="ar-SA"/>
        </w:rPr>
      </w:pPr>
    </w:p>
    <w:p w:rsidR="001E0589" w:rsidRPr="00BA386D" w:rsidRDefault="000774AF" w:rsidP="00CC66CE">
      <w:pPr>
        <w:ind w:right="49"/>
        <w:jc w:val="both"/>
        <w:rPr>
          <w:rFonts w:ascii="Montserrat" w:hAnsi="Montserrat" w:cs="Arial"/>
          <w:sz w:val="20"/>
          <w:szCs w:val="20"/>
          <w:lang w:val="es-ES_tradnl"/>
        </w:rPr>
      </w:pPr>
      <w:r w:rsidRPr="00BA386D">
        <w:rPr>
          <w:rFonts w:ascii="Montserrat" w:hAnsi="Montserrat" w:cs="Arial"/>
          <w:sz w:val="20"/>
          <w:szCs w:val="20"/>
          <w:lang w:val="es-ES_tradnl"/>
        </w:rPr>
        <w:t>El licitante deberá presentar los siguientes documentos</w:t>
      </w:r>
      <w:r w:rsidR="00147DAD" w:rsidRPr="00BA386D">
        <w:rPr>
          <w:rFonts w:ascii="Montserrat" w:hAnsi="Montserrat" w:cs="Arial"/>
          <w:sz w:val="20"/>
          <w:szCs w:val="20"/>
          <w:lang w:val="es-ES_tradnl"/>
        </w:rPr>
        <w:t xml:space="preserve"> debidamente </w:t>
      </w:r>
      <w:r w:rsidR="00E93D95" w:rsidRPr="00BA386D">
        <w:rPr>
          <w:rFonts w:ascii="Montserrat" w:hAnsi="Montserrat" w:cs="Arial"/>
          <w:sz w:val="20"/>
          <w:szCs w:val="20"/>
          <w:lang w:val="es-ES_tradnl"/>
        </w:rPr>
        <w:t>requisitados</w:t>
      </w:r>
      <w:r w:rsidR="00B13B04" w:rsidRPr="00BA386D">
        <w:rPr>
          <w:rFonts w:ascii="Montserrat" w:hAnsi="Montserrat" w:cs="Arial"/>
          <w:sz w:val="20"/>
          <w:szCs w:val="20"/>
          <w:lang w:val="es-ES_tradnl"/>
        </w:rPr>
        <w:t>,</w:t>
      </w:r>
      <w:r w:rsidR="00E93D95" w:rsidRPr="00BA386D">
        <w:rPr>
          <w:rFonts w:ascii="Montserrat" w:hAnsi="Montserrat" w:cs="Arial"/>
          <w:sz w:val="20"/>
          <w:szCs w:val="20"/>
          <w:lang w:val="es-ES_tradnl"/>
        </w:rPr>
        <w:t xml:space="preserve"> </w:t>
      </w:r>
      <w:r w:rsidR="00147DAD" w:rsidRPr="00BA386D">
        <w:rPr>
          <w:rFonts w:ascii="Montserrat" w:hAnsi="Montserrat" w:cs="Arial"/>
          <w:sz w:val="20"/>
          <w:szCs w:val="20"/>
          <w:lang w:val="es-ES_tradnl"/>
        </w:rPr>
        <w:t>foliados</w:t>
      </w:r>
      <w:r w:rsidR="001E0589" w:rsidRPr="00BA386D">
        <w:rPr>
          <w:rFonts w:ascii="Montserrat" w:hAnsi="Montserrat" w:cs="Arial"/>
          <w:sz w:val="20"/>
          <w:szCs w:val="20"/>
          <w:lang w:val="es-ES_tradnl"/>
        </w:rPr>
        <w:t xml:space="preserve"> </w:t>
      </w:r>
      <w:r w:rsidR="00E93D95" w:rsidRPr="00BA386D">
        <w:rPr>
          <w:rFonts w:ascii="Montserrat" w:hAnsi="Montserrat" w:cs="Arial"/>
          <w:sz w:val="20"/>
          <w:szCs w:val="20"/>
          <w:lang w:val="es-ES_tradnl"/>
        </w:rPr>
        <w:t>y suscritos por</w:t>
      </w:r>
      <w:r w:rsidR="00B91E71" w:rsidRPr="00BA386D">
        <w:rPr>
          <w:rFonts w:ascii="Montserrat" w:hAnsi="Montserrat" w:cs="Arial"/>
          <w:sz w:val="20"/>
          <w:szCs w:val="20"/>
          <w:lang w:val="es-ES_tradnl"/>
        </w:rPr>
        <w:t xml:space="preserve"> la persona facultada para ello</w:t>
      </w:r>
      <w:r w:rsidR="00C44F60" w:rsidRPr="00BA386D">
        <w:rPr>
          <w:rFonts w:ascii="Montserrat" w:hAnsi="Montserrat" w:cs="Arial"/>
          <w:sz w:val="20"/>
          <w:szCs w:val="20"/>
          <w:lang w:val="es-ES_tradnl"/>
        </w:rPr>
        <w:t>.</w:t>
      </w:r>
    </w:p>
    <w:p w:rsidR="00CF4706" w:rsidRPr="00BA386D" w:rsidRDefault="00CF4706" w:rsidP="00CC66CE">
      <w:pPr>
        <w:ind w:right="49"/>
        <w:jc w:val="both"/>
        <w:rPr>
          <w:rFonts w:ascii="Montserrat" w:hAnsi="Montserrat" w:cs="Arial"/>
          <w:sz w:val="20"/>
          <w:szCs w:val="20"/>
          <w:lang w:val="es-ES_tradnl"/>
        </w:rPr>
      </w:pPr>
    </w:p>
    <w:p w:rsidR="00893601" w:rsidRPr="00BA386D" w:rsidRDefault="00893601" w:rsidP="00CC66CE">
      <w:pPr>
        <w:ind w:right="49"/>
        <w:jc w:val="both"/>
        <w:rPr>
          <w:rFonts w:ascii="Montserrat" w:hAnsi="Montserrat" w:cs="Arial"/>
          <w:sz w:val="20"/>
          <w:szCs w:val="20"/>
          <w:lang w:val="es-ES_tradnl"/>
        </w:rPr>
      </w:pPr>
    </w:p>
    <w:p w:rsidR="00CF4706" w:rsidRPr="00BA386D" w:rsidRDefault="00933AF3" w:rsidP="004D103A">
      <w:pPr>
        <w:pStyle w:val="Ttulo2"/>
        <w:numPr>
          <w:ilvl w:val="2"/>
          <w:numId w:val="42"/>
        </w:numPr>
        <w:tabs>
          <w:tab w:val="num" w:pos="284"/>
        </w:tabs>
        <w:spacing w:before="0" w:after="0"/>
        <w:ind w:left="426" w:right="49" w:hanging="426"/>
        <w:jc w:val="both"/>
        <w:rPr>
          <w:rFonts w:ascii="Montserrat" w:hAnsi="Montserrat" w:cs="Arial"/>
          <w:i w:val="0"/>
          <w:sz w:val="20"/>
          <w:lang w:val="es-ES_tradnl"/>
        </w:rPr>
      </w:pPr>
      <w:bookmarkStart w:id="92" w:name="_Toc21360540"/>
      <w:bookmarkStart w:id="93" w:name="_Toc92919160"/>
      <w:r w:rsidRPr="00BA386D">
        <w:rPr>
          <w:rFonts w:ascii="Montserrat" w:hAnsi="Montserrat" w:cs="Arial"/>
          <w:i w:val="0"/>
          <w:sz w:val="20"/>
          <w:lang w:val="es-ES_tradnl"/>
        </w:rPr>
        <w:t>Documentos que afectan la solvencia de la proposición y</w:t>
      </w:r>
      <w:bookmarkEnd w:id="92"/>
      <w:r w:rsidRPr="00BA386D">
        <w:rPr>
          <w:rFonts w:ascii="Montserrat" w:hAnsi="Montserrat" w:cs="Arial"/>
          <w:i w:val="0"/>
          <w:sz w:val="20"/>
          <w:lang w:val="es-ES_tradnl"/>
        </w:rPr>
        <w:t xml:space="preserve"> cuyo incumplimiento u omisión motivará su desechamiento.</w:t>
      </w:r>
      <w:bookmarkEnd w:id="93"/>
      <w:r w:rsidRPr="00BA386D">
        <w:rPr>
          <w:rFonts w:ascii="Montserrat" w:hAnsi="Montserrat" w:cs="Arial"/>
          <w:i w:val="0"/>
          <w:sz w:val="20"/>
          <w:lang w:val="es-ES_tradnl"/>
        </w:rPr>
        <w:t xml:space="preserve"> </w:t>
      </w:r>
    </w:p>
    <w:p w:rsidR="00CF4706" w:rsidRPr="00BA386D" w:rsidRDefault="00CF4706" w:rsidP="00CF4706">
      <w:pPr>
        <w:pStyle w:val="Prrafodelista"/>
        <w:ind w:left="360" w:right="49"/>
        <w:jc w:val="both"/>
        <w:rPr>
          <w:rFonts w:ascii="Montserrat" w:hAnsi="Montserrat" w:cs="Arial"/>
          <w:b/>
          <w:sz w:val="20"/>
          <w:szCs w:val="20"/>
          <w:lang w:val="es-ES_tradnl"/>
        </w:rPr>
      </w:pPr>
    </w:p>
    <w:p w:rsidR="00CF4706" w:rsidRPr="00BA386D" w:rsidRDefault="00CF4706" w:rsidP="004D103A">
      <w:pPr>
        <w:pStyle w:val="Ttulo3"/>
        <w:numPr>
          <w:ilvl w:val="0"/>
          <w:numId w:val="22"/>
        </w:numPr>
        <w:spacing w:before="0" w:after="0"/>
        <w:ind w:right="49"/>
        <w:rPr>
          <w:rFonts w:ascii="Montserrat" w:hAnsi="Montserrat" w:cs="Arial"/>
          <w:sz w:val="20"/>
          <w:szCs w:val="20"/>
        </w:rPr>
      </w:pPr>
      <w:bookmarkStart w:id="94" w:name="_Toc21360541"/>
      <w:bookmarkStart w:id="95" w:name="_Toc92919161"/>
      <w:r w:rsidRPr="00BA386D">
        <w:rPr>
          <w:rFonts w:ascii="Montserrat" w:hAnsi="Montserrat" w:cs="Arial"/>
          <w:sz w:val="20"/>
          <w:szCs w:val="20"/>
        </w:rPr>
        <w:t>Acreditamiento de Personalidad Jurídica y datos de notificación.</w:t>
      </w:r>
      <w:bookmarkEnd w:id="94"/>
      <w:bookmarkEnd w:id="95"/>
    </w:p>
    <w:p w:rsidR="00CF4706" w:rsidRPr="00BA386D" w:rsidRDefault="00CF4706" w:rsidP="00CF4706">
      <w:pPr>
        <w:ind w:right="49"/>
        <w:jc w:val="both"/>
        <w:rPr>
          <w:rFonts w:ascii="Montserrat" w:hAnsi="Montserrat" w:cs="Arial"/>
          <w:sz w:val="20"/>
          <w:szCs w:val="20"/>
        </w:rPr>
      </w:pPr>
    </w:p>
    <w:p w:rsidR="00CF4706" w:rsidRPr="00BA386D" w:rsidRDefault="00CF4706" w:rsidP="00CF4706">
      <w:pPr>
        <w:ind w:left="360" w:right="49"/>
        <w:jc w:val="both"/>
        <w:rPr>
          <w:rFonts w:ascii="Montserrat" w:hAnsi="Montserrat" w:cs="Arial"/>
          <w:b/>
          <w:bCs/>
          <w:sz w:val="20"/>
          <w:szCs w:val="20"/>
        </w:rPr>
      </w:pPr>
      <w:r w:rsidRPr="00BA386D">
        <w:rPr>
          <w:rFonts w:ascii="Montserrat" w:hAnsi="Montserrat" w:cs="Arial"/>
          <w:sz w:val="20"/>
          <w:szCs w:val="20"/>
        </w:rPr>
        <w:t xml:space="preserve">Escrito </w:t>
      </w:r>
      <w:r w:rsidRPr="00BA386D">
        <w:rPr>
          <w:rFonts w:ascii="Montserrat" w:hAnsi="Montserrat" w:cs="Arial"/>
          <w:b/>
          <w:bCs/>
          <w:sz w:val="20"/>
          <w:szCs w:val="20"/>
        </w:rPr>
        <w:t>Bajo Protesta de Decir Verdad</w:t>
      </w:r>
      <w:r w:rsidRPr="00BA386D">
        <w:rPr>
          <w:rFonts w:ascii="Montserrat" w:hAnsi="Montserrat" w:cs="Arial"/>
          <w:sz w:val="20"/>
          <w:szCs w:val="20"/>
        </w:rPr>
        <w:t>, en el que manifieste que cuenta con facultades suficientes para comprometerse</w:t>
      </w:r>
      <w:r w:rsidR="0085705A" w:rsidRPr="00BA386D">
        <w:rPr>
          <w:rFonts w:ascii="Montserrat" w:hAnsi="Montserrat" w:cs="Arial"/>
          <w:sz w:val="20"/>
          <w:szCs w:val="20"/>
        </w:rPr>
        <w:t xml:space="preserve"> y suscribir</w:t>
      </w:r>
      <w:r w:rsidRPr="00BA386D">
        <w:rPr>
          <w:rFonts w:ascii="Montserrat" w:hAnsi="Montserrat" w:cs="Arial"/>
          <w:sz w:val="20"/>
          <w:szCs w:val="20"/>
        </w:rPr>
        <w:t xml:space="preserve"> por sí o por su representada</w:t>
      </w:r>
      <w:r w:rsidR="0020144C" w:rsidRPr="00BA386D">
        <w:rPr>
          <w:rFonts w:ascii="Montserrat" w:hAnsi="Montserrat" w:cs="Arial"/>
          <w:sz w:val="20"/>
          <w:szCs w:val="20"/>
        </w:rPr>
        <w:t xml:space="preserve"> la proposición</w:t>
      </w:r>
      <w:r w:rsidRPr="00BA386D">
        <w:rPr>
          <w:rFonts w:ascii="Montserrat" w:hAnsi="Montserrat" w:cs="Arial"/>
          <w:sz w:val="20"/>
          <w:szCs w:val="20"/>
        </w:rPr>
        <w:t xml:space="preserve">, sin que sea necesario presentar su acta constitutiva. </w:t>
      </w:r>
      <w:r w:rsidRPr="00BA386D">
        <w:rPr>
          <w:rFonts w:ascii="Montserrat" w:hAnsi="Montserrat" w:cs="Arial"/>
          <w:b/>
          <w:bCs/>
          <w:sz w:val="20"/>
          <w:szCs w:val="20"/>
        </w:rPr>
        <w:t>Anexo V.</w:t>
      </w:r>
    </w:p>
    <w:p w:rsidR="009F7DF0" w:rsidRPr="00BA386D" w:rsidRDefault="009F7DF0" w:rsidP="00CF4706">
      <w:pPr>
        <w:ind w:left="360" w:right="49"/>
        <w:jc w:val="both"/>
        <w:rPr>
          <w:rFonts w:ascii="Montserrat" w:hAnsi="Montserrat" w:cs="Arial"/>
          <w:sz w:val="20"/>
          <w:szCs w:val="20"/>
        </w:rPr>
      </w:pPr>
      <w:bookmarkStart w:id="96" w:name="_Toc21360543"/>
    </w:p>
    <w:p w:rsidR="00CF4706" w:rsidRPr="00BA386D" w:rsidRDefault="00CF4706" w:rsidP="004D103A">
      <w:pPr>
        <w:pStyle w:val="Ttulo3"/>
        <w:numPr>
          <w:ilvl w:val="0"/>
          <w:numId w:val="22"/>
        </w:numPr>
        <w:spacing w:before="0" w:after="0"/>
        <w:ind w:right="49"/>
        <w:rPr>
          <w:rFonts w:ascii="Montserrat" w:hAnsi="Montserrat" w:cs="Arial"/>
          <w:sz w:val="20"/>
          <w:szCs w:val="20"/>
          <w:lang w:val="es-ES_tradnl"/>
        </w:rPr>
      </w:pPr>
      <w:bookmarkStart w:id="97" w:name="_Toc92919162"/>
      <w:r w:rsidRPr="00BA386D">
        <w:rPr>
          <w:rFonts w:ascii="Montserrat" w:hAnsi="Montserrat" w:cs="Arial"/>
          <w:sz w:val="20"/>
          <w:szCs w:val="20"/>
          <w:lang w:val="es-ES_tradnl"/>
        </w:rPr>
        <w:t>Escrito de los supuestos establecidos en los artículos 50 y 60 de la LAASSP.</w:t>
      </w:r>
      <w:bookmarkEnd w:id="96"/>
      <w:bookmarkEnd w:id="97"/>
    </w:p>
    <w:p w:rsidR="00CF4706" w:rsidRPr="00BA386D" w:rsidRDefault="00CF4706" w:rsidP="00CF4706">
      <w:pPr>
        <w:ind w:right="49"/>
        <w:jc w:val="both"/>
        <w:rPr>
          <w:rFonts w:ascii="Montserrat" w:hAnsi="Montserrat" w:cs="Arial"/>
          <w:b/>
          <w:sz w:val="20"/>
          <w:szCs w:val="20"/>
          <w:lang w:val="es-ES_tradnl"/>
        </w:rPr>
      </w:pPr>
    </w:p>
    <w:p w:rsidR="00CF4706" w:rsidRPr="00BA386D" w:rsidRDefault="00CF4706" w:rsidP="00CF4706">
      <w:pPr>
        <w:ind w:left="360" w:right="49"/>
        <w:jc w:val="both"/>
        <w:rPr>
          <w:rFonts w:ascii="Montserrat" w:hAnsi="Montserrat" w:cs="Arial"/>
          <w:sz w:val="20"/>
          <w:szCs w:val="20"/>
          <w:lang w:val="es-ES_tradnl"/>
        </w:rPr>
      </w:pPr>
      <w:r w:rsidRPr="00BA386D">
        <w:rPr>
          <w:rFonts w:ascii="Montserrat" w:hAnsi="Montserrat" w:cs="Arial"/>
          <w:sz w:val="20"/>
          <w:szCs w:val="20"/>
          <w:lang w:val="es-ES_tradnl"/>
        </w:rPr>
        <w:t xml:space="preserve">Escrito </w:t>
      </w:r>
      <w:r w:rsidRPr="00BA386D">
        <w:rPr>
          <w:rFonts w:ascii="Montserrat" w:hAnsi="Montserrat" w:cs="Arial"/>
          <w:b/>
          <w:bCs/>
          <w:sz w:val="20"/>
          <w:szCs w:val="20"/>
        </w:rPr>
        <w:t>Bajo Protesta de Decir Verdad</w:t>
      </w:r>
      <w:r w:rsidRPr="00BA386D">
        <w:rPr>
          <w:rFonts w:ascii="Montserrat" w:hAnsi="Montserrat" w:cs="Arial"/>
          <w:sz w:val="20"/>
          <w:szCs w:val="20"/>
          <w:lang w:val="es-ES_tradnl"/>
        </w:rPr>
        <w:t xml:space="preserve">, que no se ubica en los supuestos establecidos en los artículos 50 y 60 de la LAASSP, de acuerdo con el </w:t>
      </w:r>
      <w:r w:rsidRPr="00BA386D">
        <w:rPr>
          <w:rFonts w:ascii="Montserrat" w:hAnsi="Montserrat" w:cs="Arial"/>
          <w:b/>
          <w:sz w:val="20"/>
          <w:szCs w:val="20"/>
          <w:lang w:val="es-ES_tradnl"/>
        </w:rPr>
        <w:t xml:space="preserve">Anexo VIII </w:t>
      </w:r>
      <w:r w:rsidRPr="00BA386D">
        <w:rPr>
          <w:rFonts w:ascii="Montserrat" w:hAnsi="Montserrat" w:cs="Arial"/>
          <w:sz w:val="20"/>
          <w:szCs w:val="20"/>
          <w:lang w:val="es-ES_tradnl"/>
        </w:rPr>
        <w:t xml:space="preserve">de la </w:t>
      </w:r>
      <w:r w:rsidR="000612DF" w:rsidRPr="00BA386D">
        <w:rPr>
          <w:rFonts w:ascii="Montserrat" w:hAnsi="Montserrat" w:cs="Arial"/>
          <w:sz w:val="20"/>
          <w:szCs w:val="20"/>
          <w:lang w:val="es-ES_tradnl"/>
        </w:rPr>
        <w:t>Convocatoria</w:t>
      </w:r>
      <w:r w:rsidRPr="00BA386D">
        <w:rPr>
          <w:rFonts w:ascii="Montserrat" w:hAnsi="Montserrat" w:cs="Arial"/>
          <w:sz w:val="20"/>
          <w:szCs w:val="20"/>
          <w:lang w:val="es-ES_tradnl"/>
        </w:rPr>
        <w:t>.</w:t>
      </w:r>
    </w:p>
    <w:p w:rsidR="00CF4706" w:rsidRPr="00BA386D" w:rsidRDefault="00CF4706" w:rsidP="00CF4706">
      <w:pPr>
        <w:ind w:right="49"/>
        <w:jc w:val="both"/>
        <w:rPr>
          <w:rFonts w:ascii="Montserrat" w:hAnsi="Montserrat" w:cs="Arial"/>
          <w:i/>
          <w:sz w:val="20"/>
          <w:szCs w:val="20"/>
          <w:u w:val="single"/>
          <w:lang w:eastAsia="ar-SA"/>
        </w:rPr>
      </w:pPr>
    </w:p>
    <w:p w:rsidR="00CF4706" w:rsidRPr="00BA386D" w:rsidRDefault="00CF4706" w:rsidP="004D103A">
      <w:pPr>
        <w:pStyle w:val="Ttulo3"/>
        <w:numPr>
          <w:ilvl w:val="0"/>
          <w:numId w:val="22"/>
        </w:numPr>
        <w:spacing w:before="0" w:after="0"/>
        <w:ind w:right="49"/>
        <w:rPr>
          <w:rFonts w:ascii="Montserrat" w:hAnsi="Montserrat" w:cs="Arial"/>
          <w:sz w:val="20"/>
          <w:szCs w:val="20"/>
          <w:lang w:val="es-ES_tradnl"/>
        </w:rPr>
      </w:pPr>
      <w:bookmarkStart w:id="98" w:name="_Toc21360544"/>
      <w:bookmarkStart w:id="99" w:name="_Toc92919163"/>
      <w:r w:rsidRPr="00BA386D">
        <w:rPr>
          <w:rFonts w:ascii="Montserrat" w:hAnsi="Montserrat" w:cs="Arial"/>
          <w:sz w:val="20"/>
          <w:szCs w:val="20"/>
          <w:lang w:val="es-ES_tradnl"/>
        </w:rPr>
        <w:t>Declaración de Integridad</w:t>
      </w:r>
      <w:bookmarkEnd w:id="98"/>
      <w:bookmarkEnd w:id="99"/>
    </w:p>
    <w:p w:rsidR="00CF4706" w:rsidRPr="00BA386D" w:rsidRDefault="00CF4706" w:rsidP="00CF4706">
      <w:pPr>
        <w:ind w:left="284" w:right="49"/>
        <w:jc w:val="both"/>
        <w:rPr>
          <w:rFonts w:ascii="Montserrat" w:hAnsi="Montserrat" w:cs="Arial"/>
          <w:sz w:val="20"/>
          <w:szCs w:val="20"/>
          <w:lang w:val="es-ES_tradnl"/>
        </w:rPr>
      </w:pPr>
    </w:p>
    <w:p w:rsidR="00CF4706" w:rsidRPr="00BA386D" w:rsidRDefault="00CF4706" w:rsidP="00CF4706">
      <w:pPr>
        <w:ind w:left="360" w:right="49"/>
        <w:jc w:val="both"/>
        <w:rPr>
          <w:rFonts w:ascii="Montserrat" w:hAnsi="Montserrat" w:cs="Arial"/>
          <w:bCs/>
          <w:sz w:val="20"/>
          <w:szCs w:val="20"/>
          <w:lang w:val="es-ES_tradnl"/>
        </w:rPr>
      </w:pPr>
      <w:r w:rsidRPr="00BA386D">
        <w:rPr>
          <w:rFonts w:ascii="Montserrat" w:hAnsi="Montserrat" w:cs="Arial"/>
          <w:sz w:val="20"/>
          <w:szCs w:val="20"/>
          <w:lang w:val="es-ES_tradnl"/>
        </w:rPr>
        <w:t xml:space="preserve">Declaración de integridad, en la que el licitante manifieste, </w:t>
      </w:r>
      <w:r w:rsidRPr="00BA386D">
        <w:rPr>
          <w:rFonts w:ascii="Montserrat" w:hAnsi="Montserrat" w:cs="Arial"/>
          <w:b/>
          <w:bCs/>
          <w:sz w:val="20"/>
          <w:szCs w:val="20"/>
        </w:rPr>
        <w:t>Bajo Protesta de Decir Verdad</w:t>
      </w:r>
      <w:r w:rsidRPr="00BA386D">
        <w:rPr>
          <w:rFonts w:ascii="Montserrat" w:hAnsi="Montserrat" w:cs="Arial"/>
          <w:sz w:val="20"/>
          <w:szCs w:val="20"/>
        </w:rPr>
        <w:t xml:space="preserve">, </w:t>
      </w:r>
      <w:r w:rsidRPr="00BA386D">
        <w:rPr>
          <w:rFonts w:ascii="Montserrat" w:hAnsi="Montserrat" w:cs="Arial"/>
          <w:sz w:val="20"/>
          <w:szCs w:val="20"/>
          <w:lang w:val="es-ES_tradnl"/>
        </w:rPr>
        <w:t>que la empresa qu</w:t>
      </w:r>
      <w:r w:rsidR="006C1215" w:rsidRPr="00BA386D">
        <w:rPr>
          <w:rFonts w:ascii="Montserrat" w:hAnsi="Montserrat" w:cs="Arial"/>
          <w:sz w:val="20"/>
          <w:szCs w:val="20"/>
          <w:lang w:val="es-ES_tradnl"/>
        </w:rPr>
        <w:t>e representa se abstendrá por sí</w:t>
      </w:r>
      <w:r w:rsidRPr="00BA386D">
        <w:rPr>
          <w:rFonts w:ascii="Montserrat" w:hAnsi="Montserrat" w:cs="Arial"/>
          <w:sz w:val="20"/>
          <w:szCs w:val="20"/>
          <w:lang w:val="es-ES_tradnl"/>
        </w:rPr>
        <w:t xml:space="preserve"> misma o a través de interpósita persona, de adoptar conductas para que los servidores públicos, induzcan o alteren las evaluaciones de las proposiciones, el resultado del procedimiento u otros aspectos que le otorguen condiciones más ventajosas con relación a los demás participantes, </w:t>
      </w:r>
      <w:r w:rsidRPr="00BA386D">
        <w:rPr>
          <w:rFonts w:ascii="Montserrat" w:hAnsi="Montserrat" w:cs="Arial"/>
          <w:sz w:val="20"/>
          <w:szCs w:val="20"/>
        </w:rPr>
        <w:t>asimismo que dicha empresa por sí misma o por interpósita persona, se abstendrá de llevar a cabo cualquier acto que implique trasgresión a las disposiciones de la LAASSP y su Reglamento; así como a lo dispuesto en general por la Ley Federal de Competencia Económica</w:t>
      </w:r>
      <w:r w:rsidRPr="00BA386D">
        <w:rPr>
          <w:rFonts w:ascii="Montserrat" w:hAnsi="Montserrat" w:cs="Arial"/>
          <w:sz w:val="20"/>
          <w:szCs w:val="20"/>
          <w:lang w:val="es-ES_tradnl"/>
        </w:rPr>
        <w:t>. Que la empresa así como el(los) producto(s) que oferta no se encuentran sancionados por la SSA y COFEPRIS</w:t>
      </w:r>
      <w:r w:rsidRPr="00BA386D">
        <w:rPr>
          <w:rFonts w:ascii="Montserrat" w:hAnsi="Montserrat" w:cs="Arial"/>
          <w:bCs/>
          <w:sz w:val="20"/>
          <w:szCs w:val="20"/>
          <w:lang w:val="es-ES_tradnl"/>
        </w:rPr>
        <w:t xml:space="preserve">. Que en caso de resultar adjudicado se obliga a liberar al IMSS de toda responsabilidad de carácter civil, mercantil, penal o administrativa que, en su caso, se ocasione con motivo de la infracción de derechos de autor, patentes, </w:t>
      </w:r>
      <w:r w:rsidRPr="00BA386D">
        <w:rPr>
          <w:rFonts w:ascii="Montserrat" w:hAnsi="Montserrat" w:cs="Arial"/>
          <w:bCs/>
          <w:sz w:val="20"/>
          <w:szCs w:val="20"/>
          <w:lang w:val="es-ES_tradnl"/>
        </w:rPr>
        <w:lastRenderedPageBreak/>
        <w:t xml:space="preserve">marcas u otros derechos de propiedad industrial o intelectual a nivel Nacional o Internacional, conforme al </w:t>
      </w:r>
      <w:r w:rsidRPr="00BA386D">
        <w:rPr>
          <w:rFonts w:ascii="Montserrat" w:hAnsi="Montserrat" w:cs="Arial"/>
          <w:b/>
          <w:bCs/>
          <w:sz w:val="20"/>
          <w:szCs w:val="20"/>
          <w:lang w:val="es-ES_tradnl"/>
        </w:rPr>
        <w:t xml:space="preserve">Anexo IX </w:t>
      </w:r>
      <w:r w:rsidRPr="00BA386D">
        <w:rPr>
          <w:rFonts w:ascii="Montserrat" w:hAnsi="Montserrat" w:cs="Arial"/>
          <w:bCs/>
          <w:sz w:val="20"/>
          <w:szCs w:val="20"/>
          <w:lang w:val="es-ES_tradnl"/>
        </w:rPr>
        <w:t xml:space="preserve">de la </w:t>
      </w:r>
      <w:r w:rsidR="000612DF" w:rsidRPr="00BA386D">
        <w:rPr>
          <w:rFonts w:ascii="Montserrat" w:hAnsi="Montserrat" w:cs="Arial"/>
          <w:bCs/>
          <w:sz w:val="20"/>
          <w:szCs w:val="20"/>
          <w:lang w:val="es-ES_tradnl"/>
        </w:rPr>
        <w:t>Convocatoria</w:t>
      </w:r>
      <w:r w:rsidRPr="00BA386D">
        <w:rPr>
          <w:rFonts w:ascii="Montserrat" w:hAnsi="Montserrat" w:cs="Arial"/>
          <w:bCs/>
          <w:sz w:val="20"/>
          <w:szCs w:val="20"/>
          <w:lang w:val="es-ES_tradnl"/>
        </w:rPr>
        <w:t>.</w:t>
      </w:r>
    </w:p>
    <w:p w:rsidR="00CF4706" w:rsidRPr="00BA386D" w:rsidRDefault="00CF4706" w:rsidP="00CF4706">
      <w:pPr>
        <w:pStyle w:val="Prrafodelista"/>
        <w:ind w:left="1560" w:right="49" w:hanging="709"/>
        <w:rPr>
          <w:rFonts w:ascii="Montserrat" w:hAnsi="Montserrat" w:cs="Arial"/>
          <w:b/>
          <w:i/>
          <w:sz w:val="20"/>
          <w:szCs w:val="20"/>
        </w:rPr>
      </w:pPr>
    </w:p>
    <w:p w:rsidR="00CF4706" w:rsidRPr="00BA386D" w:rsidRDefault="00CF4706" w:rsidP="004D103A">
      <w:pPr>
        <w:pStyle w:val="Ttulo3"/>
        <w:numPr>
          <w:ilvl w:val="0"/>
          <w:numId w:val="22"/>
        </w:numPr>
        <w:spacing w:before="0" w:after="0"/>
        <w:ind w:right="49"/>
        <w:rPr>
          <w:rFonts w:ascii="Montserrat" w:hAnsi="Montserrat" w:cs="Arial"/>
          <w:sz w:val="20"/>
          <w:szCs w:val="20"/>
          <w:lang w:val="es-ES_tradnl"/>
        </w:rPr>
      </w:pPr>
      <w:bookmarkStart w:id="100" w:name="_Toc21360546"/>
      <w:bookmarkStart w:id="101" w:name="_Toc92919164"/>
      <w:r w:rsidRPr="00BA386D">
        <w:rPr>
          <w:rFonts w:ascii="Montserrat" w:hAnsi="Montserrat" w:cs="Arial"/>
          <w:sz w:val="20"/>
          <w:szCs w:val="20"/>
          <w:lang w:val="es-ES_tradnl"/>
        </w:rPr>
        <w:t>Convenio de participación conjunta.</w:t>
      </w:r>
      <w:bookmarkEnd w:id="100"/>
      <w:bookmarkEnd w:id="101"/>
    </w:p>
    <w:p w:rsidR="00CF4706" w:rsidRPr="00BA386D" w:rsidRDefault="00CF4706" w:rsidP="00CF4706">
      <w:pPr>
        <w:ind w:left="709" w:right="49"/>
        <w:jc w:val="both"/>
        <w:rPr>
          <w:rFonts w:ascii="Montserrat" w:hAnsi="Montserrat" w:cs="Arial"/>
          <w:sz w:val="20"/>
          <w:szCs w:val="20"/>
          <w:lang w:val="es-ES_tradnl"/>
        </w:rPr>
      </w:pPr>
    </w:p>
    <w:p w:rsidR="00597CDD" w:rsidRPr="00BA386D" w:rsidRDefault="00CF4706" w:rsidP="00597CDD">
      <w:pPr>
        <w:ind w:left="360" w:right="49"/>
        <w:jc w:val="both"/>
        <w:rPr>
          <w:rFonts w:ascii="Montserrat" w:hAnsi="Montserrat" w:cs="Arial"/>
          <w:sz w:val="20"/>
          <w:szCs w:val="20"/>
          <w:lang w:val="es-ES_tradnl"/>
        </w:rPr>
      </w:pPr>
      <w:r w:rsidRPr="00BA386D">
        <w:rPr>
          <w:rFonts w:ascii="Montserrat" w:hAnsi="Montserrat" w:cs="Arial"/>
          <w:sz w:val="20"/>
          <w:szCs w:val="20"/>
          <w:lang w:val="es-ES_tradnl"/>
        </w:rPr>
        <w:t xml:space="preserve">En caso de presentar </w:t>
      </w:r>
      <w:r w:rsidR="0020144C" w:rsidRPr="00BA386D">
        <w:rPr>
          <w:rFonts w:ascii="Montserrat" w:hAnsi="Montserrat" w:cs="Arial"/>
          <w:sz w:val="20"/>
          <w:szCs w:val="20"/>
          <w:lang w:val="es-ES_tradnl"/>
        </w:rPr>
        <w:t>proposición</w:t>
      </w:r>
      <w:r w:rsidRPr="00BA386D">
        <w:rPr>
          <w:rFonts w:ascii="Montserrat" w:hAnsi="Montserrat" w:cs="Arial"/>
          <w:sz w:val="20"/>
          <w:szCs w:val="20"/>
          <w:lang w:val="es-ES_tradnl"/>
        </w:rPr>
        <w:t xml:space="preserve"> conjunta, cada una de las personas agrupadas deberá presentar en forma individual los siguientes escritos: </w:t>
      </w:r>
      <w:r w:rsidRPr="00BA386D">
        <w:rPr>
          <w:rFonts w:ascii="Montserrat" w:hAnsi="Montserrat" w:cs="Arial"/>
          <w:sz w:val="20"/>
          <w:szCs w:val="20"/>
        </w:rPr>
        <w:t xml:space="preserve">Acreditamiento de personalidad jurídica y datos de notificación </w:t>
      </w:r>
      <w:r w:rsidRPr="00BA386D">
        <w:rPr>
          <w:rFonts w:ascii="Montserrat" w:hAnsi="Montserrat" w:cs="Arial"/>
          <w:b/>
          <w:sz w:val="20"/>
          <w:szCs w:val="20"/>
        </w:rPr>
        <w:t>(Anexo V</w:t>
      </w:r>
      <w:r w:rsidR="00EC5B4E">
        <w:rPr>
          <w:rFonts w:ascii="Montserrat" w:hAnsi="Montserrat" w:cs="Arial"/>
          <w:b/>
          <w:sz w:val="20"/>
          <w:szCs w:val="20"/>
        </w:rPr>
        <w:t>)</w:t>
      </w:r>
      <w:r w:rsidR="00597CDD" w:rsidRPr="00BA386D">
        <w:rPr>
          <w:rFonts w:ascii="Montserrat" w:hAnsi="Montserrat" w:cs="Arial"/>
          <w:sz w:val="20"/>
          <w:szCs w:val="20"/>
        </w:rPr>
        <w:t>, e</w:t>
      </w:r>
      <w:r w:rsidRPr="00BA386D">
        <w:rPr>
          <w:rFonts w:ascii="Montserrat" w:hAnsi="Montserrat" w:cs="Arial"/>
          <w:sz w:val="20"/>
          <w:szCs w:val="20"/>
        </w:rPr>
        <w:t xml:space="preserve">scrito de los supuestos establecidos en los artículos 50 y 60 de la LAASSP </w:t>
      </w:r>
      <w:r w:rsidR="00597CDD" w:rsidRPr="00BA386D">
        <w:rPr>
          <w:rFonts w:ascii="Montserrat" w:hAnsi="Montserrat" w:cs="Arial"/>
          <w:b/>
          <w:sz w:val="20"/>
          <w:szCs w:val="20"/>
        </w:rPr>
        <w:t>(Anexo VIII)</w:t>
      </w:r>
      <w:r w:rsidR="00597CDD" w:rsidRPr="00BA386D">
        <w:rPr>
          <w:rFonts w:ascii="Montserrat" w:hAnsi="Montserrat" w:cs="Arial"/>
          <w:sz w:val="20"/>
          <w:szCs w:val="20"/>
        </w:rPr>
        <w:t xml:space="preserve">, </w:t>
      </w:r>
      <w:r w:rsidRPr="00BA386D">
        <w:rPr>
          <w:rFonts w:ascii="Montserrat" w:hAnsi="Montserrat" w:cs="Arial"/>
          <w:sz w:val="20"/>
          <w:szCs w:val="20"/>
        </w:rPr>
        <w:t xml:space="preserve">Declaración de Integridad </w:t>
      </w:r>
      <w:r w:rsidRPr="00BA386D">
        <w:rPr>
          <w:rFonts w:ascii="Montserrat" w:hAnsi="Montserrat" w:cs="Arial"/>
          <w:b/>
          <w:sz w:val="20"/>
          <w:szCs w:val="20"/>
        </w:rPr>
        <w:t>(Anexo IX)</w:t>
      </w:r>
      <w:r w:rsidRPr="00BA386D">
        <w:rPr>
          <w:rFonts w:ascii="Montserrat" w:hAnsi="Montserrat" w:cs="Arial"/>
          <w:sz w:val="20"/>
          <w:szCs w:val="20"/>
        </w:rPr>
        <w:t xml:space="preserve"> y e</w:t>
      </w:r>
      <w:r w:rsidRPr="00BA386D">
        <w:rPr>
          <w:rFonts w:ascii="Montserrat" w:hAnsi="Montserrat" w:cs="Arial"/>
          <w:sz w:val="20"/>
          <w:szCs w:val="20"/>
          <w:lang w:val="es-ES_tradnl"/>
        </w:rPr>
        <w:t>n su caso</w:t>
      </w:r>
      <w:r w:rsidR="0020144C" w:rsidRPr="00BA386D">
        <w:rPr>
          <w:rFonts w:ascii="Montserrat" w:hAnsi="Montserrat" w:cs="Arial"/>
          <w:sz w:val="20"/>
          <w:szCs w:val="20"/>
          <w:lang w:val="es-ES_tradnl"/>
        </w:rPr>
        <w:t>,</w:t>
      </w:r>
      <w:r w:rsidRPr="00BA386D">
        <w:rPr>
          <w:rFonts w:ascii="Montserrat" w:hAnsi="Montserrat" w:cs="Arial"/>
          <w:sz w:val="20"/>
          <w:szCs w:val="20"/>
          <w:lang w:val="es-ES_tradnl"/>
        </w:rPr>
        <w:t xml:space="preserve"> Estratificación de las </w:t>
      </w:r>
      <w:r w:rsidR="008B3EE9" w:rsidRPr="00BA386D">
        <w:rPr>
          <w:rFonts w:ascii="Montserrat" w:hAnsi="Montserrat" w:cs="Arial"/>
          <w:sz w:val="20"/>
          <w:szCs w:val="20"/>
          <w:lang w:val="es-ES_tradnl"/>
        </w:rPr>
        <w:t>M</w:t>
      </w:r>
      <w:r w:rsidRPr="00BA386D">
        <w:rPr>
          <w:rFonts w:ascii="Montserrat" w:hAnsi="Montserrat" w:cs="Arial"/>
          <w:sz w:val="20"/>
          <w:szCs w:val="20"/>
          <w:lang w:val="es-ES_tradnl"/>
        </w:rPr>
        <w:t xml:space="preserve">icro, </w:t>
      </w:r>
      <w:r w:rsidR="008B3EE9" w:rsidRPr="00BA386D">
        <w:rPr>
          <w:rFonts w:ascii="Montserrat" w:hAnsi="Montserrat" w:cs="Arial"/>
          <w:sz w:val="20"/>
          <w:szCs w:val="20"/>
          <w:lang w:val="es-ES_tradnl"/>
        </w:rPr>
        <w:t>P</w:t>
      </w:r>
      <w:r w:rsidRPr="00BA386D">
        <w:rPr>
          <w:rFonts w:ascii="Montserrat" w:hAnsi="Montserrat" w:cs="Arial"/>
          <w:sz w:val="20"/>
          <w:szCs w:val="20"/>
          <w:lang w:val="es-ES_tradnl"/>
        </w:rPr>
        <w:t xml:space="preserve">equeñas y </w:t>
      </w:r>
      <w:r w:rsidR="008B3EE9" w:rsidRPr="00BA386D">
        <w:rPr>
          <w:rFonts w:ascii="Montserrat" w:hAnsi="Montserrat" w:cs="Arial"/>
          <w:sz w:val="20"/>
          <w:szCs w:val="20"/>
          <w:lang w:val="es-ES_tradnl"/>
        </w:rPr>
        <w:t>M</w:t>
      </w:r>
      <w:r w:rsidRPr="00BA386D">
        <w:rPr>
          <w:rFonts w:ascii="Montserrat" w:hAnsi="Montserrat" w:cs="Arial"/>
          <w:sz w:val="20"/>
          <w:szCs w:val="20"/>
          <w:lang w:val="es-ES_tradnl"/>
        </w:rPr>
        <w:t xml:space="preserve">edianas </w:t>
      </w:r>
      <w:r w:rsidR="008B3EE9" w:rsidRPr="00BA386D">
        <w:rPr>
          <w:rFonts w:ascii="Montserrat" w:hAnsi="Montserrat" w:cs="Arial"/>
          <w:sz w:val="20"/>
          <w:szCs w:val="20"/>
          <w:lang w:val="es-ES_tradnl"/>
        </w:rPr>
        <w:t>E</w:t>
      </w:r>
      <w:r w:rsidRPr="00BA386D">
        <w:rPr>
          <w:rFonts w:ascii="Montserrat" w:hAnsi="Montserrat" w:cs="Arial"/>
          <w:sz w:val="20"/>
          <w:szCs w:val="20"/>
          <w:lang w:val="es-ES_tradnl"/>
        </w:rPr>
        <w:t xml:space="preserve">mpresas </w:t>
      </w:r>
      <w:r w:rsidR="00597CDD" w:rsidRPr="00BA386D">
        <w:rPr>
          <w:rFonts w:ascii="Montserrat" w:hAnsi="Montserrat" w:cs="Arial"/>
          <w:b/>
          <w:sz w:val="20"/>
          <w:szCs w:val="20"/>
          <w:lang w:val="es-ES_tradnl"/>
        </w:rPr>
        <w:t>(Anexo XI)</w:t>
      </w:r>
      <w:r w:rsidR="00597CDD" w:rsidRPr="00BA386D">
        <w:rPr>
          <w:rFonts w:ascii="Montserrat" w:hAnsi="Montserrat" w:cs="Arial"/>
          <w:sz w:val="20"/>
          <w:szCs w:val="20"/>
          <w:lang w:val="es-ES_tradnl"/>
        </w:rPr>
        <w:t>.</w:t>
      </w:r>
    </w:p>
    <w:p w:rsidR="00597CDD" w:rsidRPr="00BA386D" w:rsidRDefault="00597CDD" w:rsidP="00597CDD">
      <w:pPr>
        <w:ind w:left="360" w:right="49"/>
        <w:jc w:val="both"/>
        <w:rPr>
          <w:rFonts w:ascii="Montserrat" w:hAnsi="Montserrat" w:cs="Arial"/>
          <w:sz w:val="20"/>
          <w:szCs w:val="20"/>
          <w:lang w:val="es-ES_tradnl"/>
        </w:rPr>
      </w:pPr>
    </w:p>
    <w:p w:rsidR="00CF4706" w:rsidRPr="00BA386D" w:rsidRDefault="00CF4706" w:rsidP="00597CDD">
      <w:pPr>
        <w:ind w:left="360" w:right="49"/>
        <w:jc w:val="both"/>
        <w:rPr>
          <w:rFonts w:ascii="Montserrat" w:hAnsi="Montserrat" w:cs="Arial"/>
          <w:sz w:val="20"/>
          <w:szCs w:val="20"/>
          <w:lang w:val="es-ES_tradnl"/>
        </w:rPr>
      </w:pPr>
      <w:r w:rsidRPr="00BA386D">
        <w:rPr>
          <w:rFonts w:ascii="Montserrat" w:hAnsi="Montserrat" w:cs="Arial"/>
          <w:sz w:val="20"/>
          <w:szCs w:val="20"/>
          <w:lang w:val="es-ES_tradnl"/>
        </w:rPr>
        <w:t>En caso de que no se presente el convenio de participación conjunta</w:t>
      </w:r>
      <w:r w:rsidR="00B04E1E" w:rsidRPr="00BA386D">
        <w:rPr>
          <w:rFonts w:ascii="Montserrat" w:hAnsi="Montserrat" w:cs="Arial"/>
          <w:sz w:val="20"/>
          <w:szCs w:val="20"/>
          <w:lang w:val="es-ES_tradnl"/>
        </w:rPr>
        <w:t xml:space="preserve"> o el presentado no cumpla con las disposiciones legales y reglamentarias</w:t>
      </w:r>
      <w:r w:rsidR="003A6298" w:rsidRPr="00BA386D">
        <w:rPr>
          <w:rFonts w:ascii="Montserrat" w:hAnsi="Montserrat" w:cs="Arial"/>
          <w:sz w:val="20"/>
          <w:szCs w:val="20"/>
          <w:lang w:val="es-ES_tradnl"/>
        </w:rPr>
        <w:t xml:space="preserve"> establecidas en el artículo 44 del Reglamento</w:t>
      </w:r>
      <w:r w:rsidRPr="00BA386D">
        <w:rPr>
          <w:rFonts w:ascii="Montserrat" w:hAnsi="Montserrat" w:cs="Arial"/>
          <w:sz w:val="20"/>
          <w:szCs w:val="20"/>
          <w:lang w:val="es-ES_tradnl"/>
        </w:rPr>
        <w:t xml:space="preserve">, </w:t>
      </w:r>
      <w:r w:rsidR="003A6298" w:rsidRPr="00BA386D">
        <w:rPr>
          <w:rFonts w:ascii="Montserrat" w:hAnsi="Montserrat" w:cs="Arial"/>
          <w:sz w:val="20"/>
          <w:szCs w:val="20"/>
          <w:lang w:val="es-ES_tradnl"/>
        </w:rPr>
        <w:t xml:space="preserve">se </w:t>
      </w:r>
      <w:r w:rsidRPr="00BA386D">
        <w:rPr>
          <w:rFonts w:ascii="Montserrat" w:hAnsi="Montserrat" w:cs="Arial"/>
          <w:sz w:val="20"/>
          <w:szCs w:val="20"/>
          <w:lang w:val="es-ES_tradnl"/>
        </w:rPr>
        <w:t>afecta</w:t>
      </w:r>
      <w:r w:rsidR="003A6298" w:rsidRPr="00BA386D">
        <w:rPr>
          <w:rFonts w:ascii="Montserrat" w:hAnsi="Montserrat" w:cs="Arial"/>
          <w:sz w:val="20"/>
          <w:szCs w:val="20"/>
          <w:lang w:val="es-ES_tradnl"/>
        </w:rPr>
        <w:t xml:space="preserve">ría </w:t>
      </w:r>
      <w:r w:rsidRPr="00BA386D">
        <w:rPr>
          <w:rFonts w:ascii="Montserrat" w:hAnsi="Montserrat" w:cs="Arial"/>
          <w:sz w:val="20"/>
          <w:szCs w:val="20"/>
          <w:lang w:val="es-ES_tradnl"/>
        </w:rPr>
        <w:t xml:space="preserve">la solvencia de la </w:t>
      </w:r>
      <w:r w:rsidR="003A6298" w:rsidRPr="00BA386D">
        <w:rPr>
          <w:rFonts w:ascii="Montserrat" w:hAnsi="Montserrat" w:cs="Arial"/>
          <w:sz w:val="20"/>
          <w:szCs w:val="20"/>
          <w:lang w:val="es-ES_tradnl"/>
        </w:rPr>
        <w:t>proposición, hecho que motivaría</w:t>
      </w:r>
      <w:r w:rsidRPr="00BA386D">
        <w:rPr>
          <w:rFonts w:ascii="Montserrat" w:hAnsi="Montserrat" w:cs="Arial"/>
          <w:sz w:val="20"/>
          <w:szCs w:val="20"/>
          <w:lang w:val="es-ES_tradnl"/>
        </w:rPr>
        <w:t xml:space="preserve"> su desechamiento.</w:t>
      </w:r>
    </w:p>
    <w:p w:rsidR="00CF4706" w:rsidRPr="00BA386D" w:rsidRDefault="00CF4706" w:rsidP="00CF4706">
      <w:pPr>
        <w:ind w:left="360" w:right="49"/>
        <w:jc w:val="both"/>
        <w:rPr>
          <w:rFonts w:ascii="Montserrat" w:hAnsi="Montserrat" w:cs="Arial"/>
          <w:sz w:val="20"/>
          <w:szCs w:val="20"/>
          <w:lang w:val="es-ES_tradnl"/>
        </w:rPr>
      </w:pPr>
    </w:p>
    <w:p w:rsidR="00CF4706" w:rsidRPr="00BA386D" w:rsidRDefault="00CF4706" w:rsidP="00597CDD">
      <w:pPr>
        <w:ind w:left="360" w:right="49"/>
        <w:jc w:val="both"/>
        <w:rPr>
          <w:rFonts w:ascii="Montserrat" w:hAnsi="Montserrat" w:cs="Arial"/>
          <w:sz w:val="20"/>
          <w:szCs w:val="20"/>
          <w:lang w:val="es-ES_tradnl"/>
        </w:rPr>
      </w:pPr>
      <w:r w:rsidRPr="00BA386D">
        <w:rPr>
          <w:rFonts w:ascii="Montserrat" w:hAnsi="Montserrat" w:cs="Arial"/>
          <w:sz w:val="20"/>
          <w:szCs w:val="20"/>
          <w:lang w:val="es-ES_tradnl"/>
        </w:rPr>
        <w:t>En caso de que el licitante no se ubique dentro de este supuesto</w:t>
      </w:r>
      <w:r w:rsidR="00B04E1E" w:rsidRPr="00BA386D">
        <w:rPr>
          <w:rFonts w:ascii="Montserrat" w:hAnsi="Montserrat" w:cs="Arial"/>
          <w:sz w:val="20"/>
          <w:szCs w:val="20"/>
          <w:lang w:val="es-ES_tradnl"/>
        </w:rPr>
        <w:t>,</w:t>
      </w:r>
      <w:r w:rsidRPr="00BA386D">
        <w:rPr>
          <w:rFonts w:ascii="Montserrat" w:hAnsi="Montserrat" w:cs="Arial"/>
          <w:sz w:val="20"/>
          <w:szCs w:val="20"/>
          <w:lang w:val="es-ES_tradnl"/>
        </w:rPr>
        <w:t xml:space="preserve"> no </w:t>
      </w:r>
      <w:r w:rsidR="00B04E1E" w:rsidRPr="00BA386D">
        <w:rPr>
          <w:rFonts w:ascii="Montserrat" w:hAnsi="Montserrat" w:cs="Arial"/>
          <w:sz w:val="20"/>
          <w:szCs w:val="20"/>
          <w:lang w:val="es-ES_tradnl"/>
        </w:rPr>
        <w:t xml:space="preserve">será necesario </w:t>
      </w:r>
      <w:r w:rsidRPr="00BA386D">
        <w:rPr>
          <w:rFonts w:ascii="Montserrat" w:hAnsi="Montserrat" w:cs="Arial"/>
          <w:sz w:val="20"/>
          <w:szCs w:val="20"/>
          <w:lang w:val="es-ES_tradnl"/>
        </w:rPr>
        <w:t xml:space="preserve"> integrar a su proposición el </w:t>
      </w:r>
      <w:r w:rsidR="00597CDD" w:rsidRPr="00BA386D">
        <w:rPr>
          <w:rFonts w:ascii="Montserrat" w:hAnsi="Montserrat" w:cs="Arial"/>
          <w:b/>
          <w:sz w:val="20"/>
          <w:szCs w:val="20"/>
          <w:lang w:val="es-ES_tradnl"/>
        </w:rPr>
        <w:t>Anexo IV</w:t>
      </w:r>
      <w:r w:rsidRPr="00BA386D">
        <w:rPr>
          <w:rFonts w:ascii="Montserrat" w:hAnsi="Montserrat" w:cs="Arial"/>
          <w:sz w:val="20"/>
          <w:szCs w:val="20"/>
          <w:lang w:val="es-ES_tradnl"/>
        </w:rPr>
        <w:t>,</w:t>
      </w:r>
      <w:r w:rsidR="000C5B01" w:rsidRPr="00BA386D">
        <w:rPr>
          <w:rFonts w:ascii="Montserrat" w:hAnsi="Montserrat" w:cs="Arial"/>
          <w:sz w:val="20"/>
          <w:szCs w:val="20"/>
          <w:lang w:val="es-ES_tradnl"/>
        </w:rPr>
        <w:t xml:space="preserve"> </w:t>
      </w:r>
      <w:r w:rsidR="00B04E1E" w:rsidRPr="00BA386D">
        <w:rPr>
          <w:rFonts w:ascii="Montserrat" w:hAnsi="Montserrat" w:cs="Arial"/>
          <w:sz w:val="20"/>
          <w:szCs w:val="20"/>
          <w:lang w:val="es-ES_tradnl"/>
        </w:rPr>
        <w:t>ni</w:t>
      </w:r>
      <w:r w:rsidR="000C5B01" w:rsidRPr="00BA386D">
        <w:rPr>
          <w:rFonts w:ascii="Montserrat" w:hAnsi="Montserrat" w:cs="Arial"/>
          <w:sz w:val="20"/>
          <w:szCs w:val="20"/>
          <w:lang w:val="es-ES_tradnl"/>
        </w:rPr>
        <w:t xml:space="preserve"> incluir escrito en el cual manifieste tal condición, lo cual </w:t>
      </w:r>
      <w:r w:rsidRPr="00BA386D">
        <w:rPr>
          <w:rFonts w:ascii="Montserrat" w:hAnsi="Montserrat" w:cs="Arial"/>
          <w:sz w:val="20"/>
          <w:szCs w:val="20"/>
          <w:lang w:val="es-ES_tradnl"/>
        </w:rPr>
        <w:t>no será considerado como causal de desechamiento.</w:t>
      </w:r>
    </w:p>
    <w:p w:rsidR="00CF4706" w:rsidRPr="00BA386D" w:rsidRDefault="00CF4706" w:rsidP="00CF4706">
      <w:pPr>
        <w:ind w:right="49"/>
        <w:rPr>
          <w:rFonts w:ascii="Montserrat" w:hAnsi="Montserrat" w:cs="Arial"/>
          <w:bCs/>
          <w:sz w:val="20"/>
          <w:szCs w:val="20"/>
        </w:rPr>
      </w:pPr>
    </w:p>
    <w:p w:rsidR="00893601" w:rsidRPr="00BA386D" w:rsidRDefault="00893601" w:rsidP="00CF4706">
      <w:pPr>
        <w:ind w:right="49"/>
        <w:rPr>
          <w:rFonts w:ascii="Montserrat" w:hAnsi="Montserrat" w:cs="Arial"/>
          <w:bCs/>
          <w:sz w:val="20"/>
          <w:szCs w:val="20"/>
        </w:rPr>
      </w:pPr>
    </w:p>
    <w:p w:rsidR="00CF4706" w:rsidRPr="00BA386D" w:rsidRDefault="00933AF3" w:rsidP="004D103A">
      <w:pPr>
        <w:pStyle w:val="Ttulo2"/>
        <w:numPr>
          <w:ilvl w:val="2"/>
          <w:numId w:val="42"/>
        </w:numPr>
        <w:tabs>
          <w:tab w:val="num" w:pos="284"/>
        </w:tabs>
        <w:spacing w:before="0" w:after="0"/>
        <w:ind w:left="426" w:right="49" w:hanging="426"/>
        <w:jc w:val="both"/>
        <w:rPr>
          <w:rFonts w:ascii="Montserrat" w:hAnsi="Montserrat" w:cs="Arial"/>
          <w:i w:val="0"/>
          <w:sz w:val="20"/>
          <w:lang w:val="es-ES_tradnl"/>
        </w:rPr>
      </w:pPr>
      <w:bookmarkStart w:id="102" w:name="_Toc21360547"/>
      <w:bookmarkStart w:id="103" w:name="_Toc92919165"/>
      <w:r w:rsidRPr="00BA386D">
        <w:rPr>
          <w:rFonts w:ascii="Montserrat" w:hAnsi="Montserrat" w:cs="Arial"/>
          <w:i w:val="0"/>
          <w:sz w:val="20"/>
          <w:lang w:val="es-ES_tradnl"/>
        </w:rPr>
        <w:t>Documentos que no afectan la solvencia de la proposición</w:t>
      </w:r>
      <w:bookmarkEnd w:id="102"/>
      <w:r w:rsidR="000C5B01" w:rsidRPr="00BA386D">
        <w:rPr>
          <w:rFonts w:ascii="Montserrat" w:hAnsi="Montserrat" w:cs="Arial"/>
          <w:i w:val="0"/>
          <w:sz w:val="20"/>
          <w:lang w:val="es-ES_tradnl"/>
        </w:rPr>
        <w:t>.</w:t>
      </w:r>
      <w:bookmarkEnd w:id="103"/>
    </w:p>
    <w:p w:rsidR="00A47244" w:rsidRPr="00BA386D" w:rsidRDefault="00A47244" w:rsidP="00A47244">
      <w:pPr>
        <w:ind w:right="49"/>
        <w:jc w:val="both"/>
        <w:rPr>
          <w:rFonts w:ascii="Montserrat" w:hAnsi="Montserrat" w:cs="Arial"/>
          <w:b/>
          <w:sz w:val="20"/>
          <w:szCs w:val="20"/>
          <w:lang w:val="es-ES"/>
        </w:rPr>
      </w:pPr>
    </w:p>
    <w:p w:rsidR="00A47244" w:rsidRPr="00BA386D" w:rsidRDefault="00A47244" w:rsidP="00A47244">
      <w:pPr>
        <w:pStyle w:val="Ttulo3"/>
        <w:numPr>
          <w:ilvl w:val="0"/>
          <w:numId w:val="43"/>
        </w:numPr>
        <w:spacing w:before="0" w:after="0"/>
        <w:ind w:right="49"/>
        <w:rPr>
          <w:rFonts w:ascii="Montserrat" w:hAnsi="Montserrat" w:cs="Arial"/>
          <w:sz w:val="20"/>
          <w:szCs w:val="20"/>
        </w:rPr>
      </w:pPr>
      <w:bookmarkStart w:id="104" w:name="_Toc512338695"/>
      <w:bookmarkStart w:id="105" w:name="_Toc21001923"/>
      <w:bookmarkStart w:id="106" w:name="_Toc92919166"/>
      <w:r w:rsidRPr="00BA386D">
        <w:rPr>
          <w:rFonts w:ascii="Montserrat" w:hAnsi="Montserrat" w:cs="Arial"/>
          <w:sz w:val="20"/>
          <w:szCs w:val="20"/>
        </w:rPr>
        <w:t xml:space="preserve">Escrito </w:t>
      </w:r>
      <w:bookmarkEnd w:id="104"/>
      <w:r w:rsidRPr="00BA386D">
        <w:rPr>
          <w:rFonts w:ascii="Montserrat" w:hAnsi="Montserrat" w:cs="Arial"/>
          <w:sz w:val="20"/>
          <w:szCs w:val="20"/>
        </w:rPr>
        <w:t>para la manifestación del origen de los bienes.</w:t>
      </w:r>
      <w:bookmarkEnd w:id="105"/>
      <w:bookmarkEnd w:id="106"/>
      <w:r w:rsidRPr="00BA386D">
        <w:rPr>
          <w:rFonts w:ascii="Montserrat" w:hAnsi="Montserrat" w:cs="Arial"/>
          <w:sz w:val="20"/>
          <w:szCs w:val="20"/>
        </w:rPr>
        <w:t xml:space="preserve"> </w:t>
      </w:r>
    </w:p>
    <w:p w:rsidR="00A47244" w:rsidRPr="00BA386D" w:rsidRDefault="00A47244" w:rsidP="00A47244">
      <w:pPr>
        <w:rPr>
          <w:lang w:eastAsia="ar-SA"/>
        </w:rPr>
      </w:pPr>
    </w:p>
    <w:p w:rsidR="00A47244" w:rsidRPr="00BA386D" w:rsidRDefault="00A47244" w:rsidP="00A47244">
      <w:pPr>
        <w:ind w:left="360" w:right="49"/>
        <w:jc w:val="both"/>
        <w:rPr>
          <w:rFonts w:ascii="Montserrat" w:hAnsi="Montserrat" w:cs="Arial"/>
          <w:sz w:val="20"/>
          <w:szCs w:val="20"/>
        </w:rPr>
      </w:pPr>
      <w:r w:rsidRPr="00BA386D">
        <w:rPr>
          <w:rFonts w:ascii="Montserrat" w:hAnsi="Montserrat" w:cs="Arial"/>
          <w:sz w:val="20"/>
          <w:szCs w:val="20"/>
        </w:rPr>
        <w:t xml:space="preserve">Los licitantes que oferten bienes de origen nacional que deseen que su proposición reciba el beneficio del margen de preferencia, cuando proceda, deberán presentar como parte de la misma, un escrito bajo protesta de decir verdad, en el que manifiesten que cada uno de los bienes que ofertan cumple con lo dispuesto por el artículo 28 fracción </w:t>
      </w:r>
      <w:r w:rsidR="004C165F" w:rsidRPr="00BA386D">
        <w:rPr>
          <w:rFonts w:ascii="Montserrat" w:hAnsi="Montserrat" w:cs="Arial"/>
          <w:sz w:val="20"/>
          <w:szCs w:val="20"/>
        </w:rPr>
        <w:t xml:space="preserve">I </w:t>
      </w:r>
      <w:r w:rsidRPr="00BA386D">
        <w:rPr>
          <w:rFonts w:ascii="Montserrat" w:hAnsi="Montserrat" w:cs="Arial"/>
          <w:sz w:val="20"/>
          <w:szCs w:val="20"/>
        </w:rPr>
        <w:t xml:space="preserve">de la ley. </w:t>
      </w:r>
      <w:r w:rsidRPr="00BA386D">
        <w:rPr>
          <w:rFonts w:ascii="Montserrat" w:hAnsi="Montserrat" w:cs="Arial"/>
          <w:b/>
          <w:sz w:val="20"/>
          <w:szCs w:val="20"/>
        </w:rPr>
        <w:t>Anexo VI</w:t>
      </w:r>
    </w:p>
    <w:p w:rsidR="00A47244" w:rsidRPr="00BA386D" w:rsidRDefault="00A47244" w:rsidP="00A47244">
      <w:pPr>
        <w:ind w:right="49"/>
        <w:jc w:val="both"/>
        <w:rPr>
          <w:rFonts w:ascii="Montserrat" w:hAnsi="Montserrat" w:cs="Arial"/>
          <w:sz w:val="20"/>
          <w:szCs w:val="20"/>
        </w:rPr>
      </w:pPr>
    </w:p>
    <w:p w:rsidR="00A47244" w:rsidRPr="00BA386D" w:rsidRDefault="00A47244" w:rsidP="00A47244">
      <w:pPr>
        <w:ind w:left="360" w:right="49"/>
        <w:jc w:val="both"/>
        <w:rPr>
          <w:rFonts w:ascii="Montserrat" w:hAnsi="Montserrat" w:cs="Arial"/>
          <w:sz w:val="20"/>
          <w:szCs w:val="20"/>
        </w:rPr>
      </w:pPr>
      <w:r w:rsidRPr="00BA386D">
        <w:rPr>
          <w:rFonts w:ascii="Montserrat" w:hAnsi="Montserrat" w:cs="Arial"/>
          <w:sz w:val="20"/>
          <w:szCs w:val="20"/>
        </w:rPr>
        <w:t xml:space="preserve">En caso de que el licitante oferte en su proposición tanto bienes que cumplen como bienes que no cumplen con lo dispuesto por el artículo 28 fracción </w:t>
      </w:r>
      <w:r w:rsidR="004C165F" w:rsidRPr="00BA386D">
        <w:rPr>
          <w:rFonts w:ascii="Montserrat" w:hAnsi="Montserrat" w:cs="Arial"/>
          <w:sz w:val="20"/>
          <w:szCs w:val="20"/>
        </w:rPr>
        <w:t>I</w:t>
      </w:r>
      <w:r w:rsidRPr="00BA386D">
        <w:rPr>
          <w:rFonts w:ascii="Montserrat" w:hAnsi="Montserrat" w:cs="Arial"/>
          <w:sz w:val="20"/>
          <w:szCs w:val="20"/>
        </w:rPr>
        <w:t xml:space="preserve"> de la ley, deberá señalar cuáles partidas corresponden a los bienes que cumplen con el referido precepto y respecto a los que solicita se aplique el margen de preferencia.</w:t>
      </w:r>
    </w:p>
    <w:p w:rsidR="00A47244" w:rsidRPr="00BA386D" w:rsidRDefault="00A47244" w:rsidP="00A47244">
      <w:pPr>
        <w:ind w:right="49"/>
        <w:jc w:val="both"/>
        <w:rPr>
          <w:rFonts w:ascii="Montserrat" w:hAnsi="Montserrat" w:cs="Arial"/>
          <w:sz w:val="20"/>
          <w:szCs w:val="20"/>
        </w:rPr>
      </w:pPr>
    </w:p>
    <w:p w:rsidR="00A47244" w:rsidRPr="00BA386D" w:rsidRDefault="00A47244" w:rsidP="00A47244">
      <w:pPr>
        <w:ind w:left="360" w:right="49"/>
        <w:jc w:val="both"/>
        <w:rPr>
          <w:rFonts w:ascii="Montserrat" w:hAnsi="Montserrat" w:cs="Arial"/>
          <w:sz w:val="20"/>
          <w:szCs w:val="20"/>
        </w:rPr>
      </w:pPr>
      <w:r w:rsidRPr="00BA386D">
        <w:rPr>
          <w:rFonts w:ascii="Montserrat" w:hAnsi="Montserrat" w:cs="Arial"/>
          <w:sz w:val="20"/>
          <w:szCs w:val="20"/>
        </w:rPr>
        <w:t xml:space="preserve">Los licitantes que oferten bienes de importación cubiertos por tratados incluyan en su proposición un escrito en el que manifiesten bajo protesta de decir verdad que cada uno de los bienes de importación que ofertan son originarios de alguno de los países con los que los </w:t>
      </w:r>
      <w:r w:rsidR="00AD3D41" w:rsidRPr="00BA386D">
        <w:rPr>
          <w:rFonts w:ascii="Montserrat" w:hAnsi="Montserrat" w:cs="Arial"/>
          <w:sz w:val="20"/>
          <w:szCs w:val="20"/>
        </w:rPr>
        <w:t xml:space="preserve">Estados Unidos Mexicanos </w:t>
      </w:r>
      <w:r w:rsidRPr="00BA386D">
        <w:rPr>
          <w:rFonts w:ascii="Montserrat" w:hAnsi="Montserrat" w:cs="Arial"/>
          <w:sz w:val="20"/>
          <w:szCs w:val="20"/>
        </w:rPr>
        <w:t xml:space="preserve">ha suscrito cualesquiera de los tratados a que se refiere la regla 2.19 de las </w:t>
      </w:r>
      <w:r w:rsidR="006D1937" w:rsidRPr="00BA386D">
        <w:rPr>
          <w:rFonts w:ascii="Montserrat" w:hAnsi="Montserrat" w:cs="Arial"/>
          <w:sz w:val="20"/>
          <w:szCs w:val="20"/>
        </w:rPr>
        <w:t>R</w:t>
      </w:r>
      <w:r w:rsidRPr="00BA386D">
        <w:rPr>
          <w:rFonts w:ascii="Montserrat" w:hAnsi="Montserrat" w:cs="Arial"/>
          <w:sz w:val="20"/>
          <w:szCs w:val="20"/>
        </w:rPr>
        <w:t>eglas para la aplicación del margen de preferencia en el precio de los bienes de origen nacional, respecto del precio de los bienes de</w:t>
      </w:r>
      <w:r w:rsidR="006D1937" w:rsidRPr="00BA386D">
        <w:rPr>
          <w:rFonts w:ascii="Montserrat" w:hAnsi="Montserrat" w:cs="Arial"/>
          <w:sz w:val="20"/>
          <w:szCs w:val="20"/>
        </w:rPr>
        <w:t xml:space="preserve"> </w:t>
      </w:r>
      <w:r w:rsidRPr="00BA386D">
        <w:rPr>
          <w:rFonts w:ascii="Montserrat" w:hAnsi="Montserrat" w:cs="Arial"/>
          <w:sz w:val="20"/>
          <w:szCs w:val="20"/>
        </w:rPr>
        <w:t xml:space="preserve">importación, en los procedimientos de contratación de carácter internacional abierto que realizan las dependencias y entidades de la </w:t>
      </w:r>
      <w:r w:rsidR="006D1937" w:rsidRPr="00BA386D">
        <w:rPr>
          <w:rFonts w:ascii="Montserrat" w:hAnsi="Montserrat" w:cs="Arial"/>
          <w:sz w:val="20"/>
          <w:szCs w:val="20"/>
        </w:rPr>
        <w:t>A</w:t>
      </w:r>
      <w:r w:rsidRPr="00BA386D">
        <w:rPr>
          <w:rFonts w:ascii="Montserrat" w:hAnsi="Montserrat" w:cs="Arial"/>
          <w:sz w:val="20"/>
          <w:szCs w:val="20"/>
        </w:rPr>
        <w:t xml:space="preserve">dministración </w:t>
      </w:r>
      <w:r w:rsidR="006D1937" w:rsidRPr="00BA386D">
        <w:rPr>
          <w:rFonts w:ascii="Montserrat" w:hAnsi="Montserrat" w:cs="Arial"/>
          <w:sz w:val="20"/>
          <w:szCs w:val="20"/>
        </w:rPr>
        <w:t>P</w:t>
      </w:r>
      <w:r w:rsidRPr="00BA386D">
        <w:rPr>
          <w:rFonts w:ascii="Montserrat" w:hAnsi="Montserrat" w:cs="Arial"/>
          <w:sz w:val="20"/>
          <w:szCs w:val="20"/>
        </w:rPr>
        <w:t xml:space="preserve">ública </w:t>
      </w:r>
      <w:r w:rsidR="006D1937" w:rsidRPr="00BA386D">
        <w:rPr>
          <w:rFonts w:ascii="Montserrat" w:hAnsi="Montserrat" w:cs="Arial"/>
          <w:sz w:val="20"/>
          <w:szCs w:val="20"/>
        </w:rPr>
        <w:t>F</w:t>
      </w:r>
      <w:r w:rsidRPr="00BA386D">
        <w:rPr>
          <w:rFonts w:ascii="Montserrat" w:hAnsi="Montserrat" w:cs="Arial"/>
          <w:sz w:val="20"/>
          <w:szCs w:val="20"/>
        </w:rPr>
        <w:t xml:space="preserve">ederal (publicado en el </w:t>
      </w:r>
      <w:r w:rsidR="006D1937" w:rsidRPr="00BA386D">
        <w:rPr>
          <w:rFonts w:ascii="Montserrat" w:hAnsi="Montserrat" w:cs="Arial"/>
          <w:sz w:val="20"/>
          <w:szCs w:val="20"/>
        </w:rPr>
        <w:t>D</w:t>
      </w:r>
      <w:r w:rsidRPr="00BA386D">
        <w:rPr>
          <w:rFonts w:ascii="Montserrat" w:hAnsi="Montserrat" w:cs="Arial"/>
          <w:sz w:val="20"/>
          <w:szCs w:val="20"/>
        </w:rPr>
        <w:t xml:space="preserve">iario </w:t>
      </w:r>
      <w:r w:rsidR="006D1937" w:rsidRPr="00BA386D">
        <w:rPr>
          <w:rFonts w:ascii="Montserrat" w:hAnsi="Montserrat" w:cs="Arial"/>
          <w:sz w:val="20"/>
          <w:szCs w:val="20"/>
        </w:rPr>
        <w:t>O</w:t>
      </w:r>
      <w:r w:rsidRPr="00BA386D">
        <w:rPr>
          <w:rFonts w:ascii="Montserrat" w:hAnsi="Montserrat" w:cs="Arial"/>
          <w:sz w:val="20"/>
          <w:szCs w:val="20"/>
        </w:rPr>
        <w:t xml:space="preserve">ficial de la </w:t>
      </w:r>
      <w:r w:rsidR="006D1937" w:rsidRPr="00BA386D">
        <w:rPr>
          <w:rFonts w:ascii="Montserrat" w:hAnsi="Montserrat" w:cs="Arial"/>
          <w:sz w:val="20"/>
          <w:szCs w:val="20"/>
        </w:rPr>
        <w:t>F</w:t>
      </w:r>
      <w:r w:rsidRPr="00BA386D">
        <w:rPr>
          <w:rFonts w:ascii="Montserrat" w:hAnsi="Montserrat" w:cs="Arial"/>
          <w:sz w:val="20"/>
          <w:szCs w:val="20"/>
        </w:rPr>
        <w:t xml:space="preserve">ederación el 28 de diciembre de 2010), por cumplir con las reglas de origen aplicable a dichos tratados. </w:t>
      </w:r>
      <w:r w:rsidRPr="00BA386D">
        <w:rPr>
          <w:rFonts w:ascii="Montserrat" w:hAnsi="Montserrat" w:cs="Arial"/>
          <w:b/>
          <w:sz w:val="20"/>
          <w:szCs w:val="20"/>
        </w:rPr>
        <w:t>Anexo VII.</w:t>
      </w:r>
    </w:p>
    <w:p w:rsidR="00A47244" w:rsidRPr="00BA386D" w:rsidRDefault="00A47244" w:rsidP="00A47244">
      <w:pPr>
        <w:ind w:right="49"/>
        <w:jc w:val="both"/>
        <w:rPr>
          <w:rFonts w:ascii="Montserrat" w:hAnsi="Montserrat" w:cs="Arial"/>
          <w:sz w:val="20"/>
          <w:szCs w:val="20"/>
        </w:rPr>
      </w:pPr>
    </w:p>
    <w:p w:rsidR="00A47244" w:rsidRPr="00BA386D" w:rsidRDefault="00A47244" w:rsidP="00A47244">
      <w:pPr>
        <w:ind w:left="360" w:right="49"/>
        <w:jc w:val="both"/>
        <w:rPr>
          <w:rFonts w:ascii="Montserrat" w:hAnsi="Montserrat" w:cs="Arial"/>
          <w:sz w:val="20"/>
          <w:szCs w:val="20"/>
        </w:rPr>
      </w:pPr>
      <w:r w:rsidRPr="00BA386D">
        <w:rPr>
          <w:rFonts w:ascii="Montserrat" w:hAnsi="Montserrat" w:cs="Arial"/>
          <w:sz w:val="20"/>
          <w:szCs w:val="20"/>
        </w:rPr>
        <w:lastRenderedPageBreak/>
        <w:t xml:space="preserve">En caso de que el licitante oferte en su proposición tanto bienes que cumplen como bienes que no cumplen con las reglas de origen aplicables, deberá identificar las partidas que correspondan a los bienes que sí cumplen con dichas reglas. </w:t>
      </w:r>
    </w:p>
    <w:p w:rsidR="00644150" w:rsidRPr="00BA386D" w:rsidRDefault="00644150" w:rsidP="00F568A7">
      <w:pPr>
        <w:ind w:right="49"/>
        <w:rPr>
          <w:rFonts w:ascii="Montserrat" w:hAnsi="Montserrat" w:cs="Arial"/>
          <w:b/>
          <w:bCs/>
          <w:sz w:val="20"/>
          <w:szCs w:val="20"/>
          <w:lang w:val="es-ES_tradnl"/>
        </w:rPr>
      </w:pPr>
    </w:p>
    <w:p w:rsidR="000C5B01" w:rsidRPr="00BA386D" w:rsidRDefault="000C5B01" w:rsidP="004D103A">
      <w:pPr>
        <w:pStyle w:val="Ttulo3"/>
        <w:numPr>
          <w:ilvl w:val="0"/>
          <w:numId w:val="43"/>
        </w:numPr>
        <w:spacing w:before="0" w:after="0"/>
        <w:ind w:right="49"/>
        <w:rPr>
          <w:rFonts w:ascii="Montserrat" w:hAnsi="Montserrat" w:cs="Arial"/>
          <w:sz w:val="20"/>
          <w:szCs w:val="20"/>
          <w:lang w:val="es-ES_tradnl"/>
        </w:rPr>
      </w:pPr>
      <w:bookmarkStart w:id="107" w:name="_Toc21360548"/>
      <w:bookmarkStart w:id="108" w:name="_Toc92919167"/>
      <w:r w:rsidRPr="00BA386D">
        <w:rPr>
          <w:rFonts w:ascii="Montserrat" w:hAnsi="Montserrat" w:cs="Arial"/>
          <w:sz w:val="20"/>
          <w:szCs w:val="20"/>
          <w:lang w:val="es-ES_tradnl"/>
        </w:rPr>
        <w:t xml:space="preserve">Estratificación de las </w:t>
      </w:r>
      <w:r w:rsidR="008B3EE9" w:rsidRPr="00BA386D">
        <w:rPr>
          <w:rFonts w:ascii="Montserrat" w:hAnsi="Montserrat" w:cs="Arial"/>
          <w:sz w:val="20"/>
          <w:szCs w:val="20"/>
          <w:lang w:val="es-ES_tradnl"/>
        </w:rPr>
        <w:t>M</w:t>
      </w:r>
      <w:r w:rsidRPr="00BA386D">
        <w:rPr>
          <w:rFonts w:ascii="Montserrat" w:hAnsi="Montserrat" w:cs="Arial"/>
          <w:sz w:val="20"/>
          <w:szCs w:val="20"/>
          <w:lang w:val="es-ES_tradnl"/>
        </w:rPr>
        <w:t xml:space="preserve">icro, </w:t>
      </w:r>
      <w:r w:rsidR="008B3EE9" w:rsidRPr="00BA386D">
        <w:rPr>
          <w:rFonts w:ascii="Montserrat" w:hAnsi="Montserrat" w:cs="Arial"/>
          <w:sz w:val="20"/>
          <w:szCs w:val="20"/>
          <w:lang w:val="es-ES_tradnl"/>
        </w:rPr>
        <w:t>P</w:t>
      </w:r>
      <w:r w:rsidRPr="00BA386D">
        <w:rPr>
          <w:rFonts w:ascii="Montserrat" w:hAnsi="Montserrat" w:cs="Arial"/>
          <w:sz w:val="20"/>
          <w:szCs w:val="20"/>
          <w:lang w:val="es-ES_tradnl"/>
        </w:rPr>
        <w:t xml:space="preserve">equeñas y </w:t>
      </w:r>
      <w:r w:rsidR="008B3EE9" w:rsidRPr="00BA386D">
        <w:rPr>
          <w:rFonts w:ascii="Montserrat" w:hAnsi="Montserrat" w:cs="Arial"/>
          <w:sz w:val="20"/>
          <w:szCs w:val="20"/>
          <w:lang w:val="es-ES_tradnl"/>
        </w:rPr>
        <w:t>M</w:t>
      </w:r>
      <w:r w:rsidRPr="00BA386D">
        <w:rPr>
          <w:rFonts w:ascii="Montserrat" w:hAnsi="Montserrat" w:cs="Arial"/>
          <w:sz w:val="20"/>
          <w:szCs w:val="20"/>
          <w:lang w:val="es-ES_tradnl"/>
        </w:rPr>
        <w:t xml:space="preserve">edianas </w:t>
      </w:r>
      <w:r w:rsidR="008B3EE9" w:rsidRPr="00BA386D">
        <w:rPr>
          <w:rFonts w:ascii="Montserrat" w:hAnsi="Montserrat" w:cs="Arial"/>
          <w:sz w:val="20"/>
          <w:szCs w:val="20"/>
          <w:lang w:val="es-ES_tradnl"/>
        </w:rPr>
        <w:t>E</w:t>
      </w:r>
      <w:r w:rsidRPr="00BA386D">
        <w:rPr>
          <w:rFonts w:ascii="Montserrat" w:hAnsi="Montserrat" w:cs="Arial"/>
          <w:sz w:val="20"/>
          <w:szCs w:val="20"/>
          <w:lang w:val="es-ES_tradnl"/>
        </w:rPr>
        <w:t>mpresas (MIPYMES).</w:t>
      </w:r>
      <w:bookmarkEnd w:id="107"/>
      <w:bookmarkEnd w:id="108"/>
    </w:p>
    <w:p w:rsidR="000C5B01" w:rsidRPr="00BA386D" w:rsidRDefault="000C5B01" w:rsidP="00F568A7">
      <w:pPr>
        <w:ind w:left="284" w:right="49"/>
        <w:jc w:val="both"/>
        <w:rPr>
          <w:rFonts w:ascii="Montserrat" w:hAnsi="Montserrat" w:cs="Arial"/>
          <w:sz w:val="20"/>
          <w:szCs w:val="20"/>
          <w:lang w:val="es-ES_tradnl"/>
        </w:rPr>
      </w:pPr>
    </w:p>
    <w:p w:rsidR="000C5B01" w:rsidRPr="00BA386D" w:rsidRDefault="000C5B01" w:rsidP="000C5B01">
      <w:pPr>
        <w:ind w:left="360" w:right="49"/>
        <w:jc w:val="both"/>
        <w:rPr>
          <w:rFonts w:ascii="Montserrat" w:hAnsi="Montserrat" w:cs="Arial"/>
          <w:sz w:val="20"/>
          <w:szCs w:val="20"/>
          <w:lang w:val="es-ES_tradnl"/>
        </w:rPr>
      </w:pPr>
      <w:r w:rsidRPr="00BA386D">
        <w:rPr>
          <w:rFonts w:ascii="Montserrat" w:hAnsi="Montserrat" w:cs="Arial"/>
          <w:sz w:val="20"/>
          <w:szCs w:val="20"/>
          <w:lang w:val="es-ES_tradnl"/>
        </w:rPr>
        <w:t xml:space="preserve">En su caso, escrito </w:t>
      </w:r>
      <w:r w:rsidRPr="00BA386D">
        <w:rPr>
          <w:rFonts w:ascii="Montserrat" w:hAnsi="Montserrat" w:cs="Arial"/>
          <w:b/>
          <w:bCs/>
          <w:sz w:val="20"/>
          <w:szCs w:val="20"/>
        </w:rPr>
        <w:t>Bajo Protesta de Decir Verdad</w:t>
      </w:r>
      <w:r w:rsidRPr="00BA386D">
        <w:rPr>
          <w:rFonts w:ascii="Montserrat" w:hAnsi="Montserrat" w:cs="Arial"/>
          <w:sz w:val="20"/>
          <w:szCs w:val="20"/>
        </w:rPr>
        <w:t xml:space="preserve">, </w:t>
      </w:r>
      <w:r w:rsidRPr="00BA386D">
        <w:rPr>
          <w:rFonts w:ascii="Montserrat" w:hAnsi="Montserrat" w:cs="Arial"/>
          <w:sz w:val="20"/>
          <w:szCs w:val="20"/>
          <w:lang w:val="es-ES_tradnl"/>
        </w:rPr>
        <w:t xml:space="preserve">que el licitante cuenta con estratificación como </w:t>
      </w:r>
      <w:r w:rsidR="00D34045" w:rsidRPr="00BA386D">
        <w:rPr>
          <w:rFonts w:ascii="Montserrat" w:hAnsi="Montserrat" w:cs="Arial"/>
          <w:sz w:val="20"/>
          <w:szCs w:val="20"/>
          <w:lang w:val="es-ES_tradnl"/>
        </w:rPr>
        <w:t>M</w:t>
      </w:r>
      <w:r w:rsidRPr="00BA386D">
        <w:rPr>
          <w:rFonts w:ascii="Montserrat" w:hAnsi="Montserrat" w:cs="Arial"/>
          <w:sz w:val="20"/>
          <w:szCs w:val="20"/>
          <w:lang w:val="es-ES_tradnl"/>
        </w:rPr>
        <w:t xml:space="preserve">icro, </w:t>
      </w:r>
      <w:r w:rsidR="00D34045" w:rsidRPr="00BA386D">
        <w:rPr>
          <w:rFonts w:ascii="Montserrat" w:hAnsi="Montserrat" w:cs="Arial"/>
          <w:sz w:val="20"/>
          <w:szCs w:val="20"/>
          <w:lang w:val="es-ES_tradnl"/>
        </w:rPr>
        <w:t>P</w:t>
      </w:r>
      <w:r w:rsidRPr="00BA386D">
        <w:rPr>
          <w:rFonts w:ascii="Montserrat" w:hAnsi="Montserrat" w:cs="Arial"/>
          <w:sz w:val="20"/>
          <w:szCs w:val="20"/>
          <w:lang w:val="es-ES_tradnl"/>
        </w:rPr>
        <w:t xml:space="preserve">equeña o </w:t>
      </w:r>
      <w:r w:rsidR="00D34045" w:rsidRPr="00BA386D">
        <w:rPr>
          <w:rFonts w:ascii="Montserrat" w:hAnsi="Montserrat" w:cs="Arial"/>
          <w:sz w:val="20"/>
          <w:szCs w:val="20"/>
          <w:lang w:val="es-ES_tradnl"/>
        </w:rPr>
        <w:t>M</w:t>
      </w:r>
      <w:r w:rsidRPr="00BA386D">
        <w:rPr>
          <w:rFonts w:ascii="Montserrat" w:hAnsi="Montserrat" w:cs="Arial"/>
          <w:sz w:val="20"/>
          <w:szCs w:val="20"/>
          <w:lang w:val="es-ES_tradnl"/>
        </w:rPr>
        <w:t xml:space="preserve">ediana empresa, de acuerdo con el </w:t>
      </w:r>
      <w:r w:rsidRPr="00BA386D">
        <w:rPr>
          <w:rFonts w:ascii="Montserrat" w:hAnsi="Montserrat" w:cs="Arial"/>
          <w:b/>
          <w:sz w:val="20"/>
          <w:szCs w:val="20"/>
          <w:lang w:val="es-ES_tradnl"/>
        </w:rPr>
        <w:t xml:space="preserve">Anexo XI </w:t>
      </w:r>
      <w:r w:rsidRPr="00BA386D">
        <w:rPr>
          <w:rFonts w:ascii="Montserrat" w:hAnsi="Montserrat" w:cs="Arial"/>
          <w:sz w:val="20"/>
          <w:szCs w:val="20"/>
          <w:lang w:val="es-ES_tradnl"/>
        </w:rPr>
        <w:t xml:space="preserve">de la </w:t>
      </w:r>
      <w:r w:rsidR="000612DF" w:rsidRPr="00BA386D">
        <w:rPr>
          <w:rFonts w:ascii="Montserrat" w:hAnsi="Montserrat" w:cs="Arial"/>
          <w:sz w:val="20"/>
          <w:szCs w:val="20"/>
          <w:lang w:val="es-ES_tradnl"/>
        </w:rPr>
        <w:t>Convocatoria</w:t>
      </w:r>
      <w:r w:rsidRPr="00BA386D">
        <w:rPr>
          <w:rFonts w:ascii="Montserrat" w:hAnsi="Montserrat" w:cs="Arial"/>
          <w:sz w:val="20"/>
          <w:szCs w:val="20"/>
          <w:lang w:val="es-ES_tradnl"/>
        </w:rPr>
        <w:t>.</w:t>
      </w:r>
    </w:p>
    <w:p w:rsidR="000C5B01" w:rsidRPr="00BA386D" w:rsidRDefault="000C5B01" w:rsidP="000C5B01">
      <w:pPr>
        <w:ind w:right="49"/>
        <w:jc w:val="both"/>
        <w:rPr>
          <w:rFonts w:ascii="Montserrat" w:hAnsi="Montserrat" w:cs="Arial"/>
          <w:sz w:val="20"/>
          <w:szCs w:val="20"/>
          <w:lang w:val="es-ES_tradnl"/>
        </w:rPr>
      </w:pPr>
    </w:p>
    <w:p w:rsidR="000C5B01" w:rsidRPr="00BA386D" w:rsidRDefault="000C5B01" w:rsidP="000C5B01">
      <w:pPr>
        <w:ind w:left="360" w:right="49"/>
        <w:jc w:val="both"/>
        <w:rPr>
          <w:rFonts w:ascii="Montserrat" w:hAnsi="Montserrat" w:cs="Arial"/>
          <w:sz w:val="20"/>
          <w:szCs w:val="20"/>
          <w:lang w:eastAsia="ar-SA"/>
        </w:rPr>
      </w:pPr>
      <w:r w:rsidRPr="00BA386D">
        <w:rPr>
          <w:rFonts w:ascii="Montserrat" w:hAnsi="Montserrat" w:cs="Arial"/>
          <w:sz w:val="20"/>
          <w:szCs w:val="20"/>
          <w:lang w:eastAsia="ar-SA"/>
        </w:rPr>
        <w:t>En caso de que el licitante no se ubique dentro de la estratificación de MIPYME, es decir no corresponda específicamente a una M</w:t>
      </w:r>
      <w:r w:rsidR="006D1937" w:rsidRPr="00BA386D">
        <w:rPr>
          <w:rFonts w:ascii="Montserrat" w:hAnsi="Montserrat" w:cs="Arial"/>
          <w:sz w:val="20"/>
          <w:szCs w:val="20"/>
          <w:lang w:eastAsia="ar-SA"/>
        </w:rPr>
        <w:t>icro</w:t>
      </w:r>
      <w:r w:rsidRPr="00BA386D">
        <w:rPr>
          <w:rFonts w:ascii="Montserrat" w:hAnsi="Montserrat" w:cs="Arial"/>
          <w:sz w:val="20"/>
          <w:szCs w:val="20"/>
          <w:lang w:eastAsia="ar-SA"/>
        </w:rPr>
        <w:t>, P</w:t>
      </w:r>
      <w:r w:rsidR="006D1937" w:rsidRPr="00BA386D">
        <w:rPr>
          <w:rFonts w:ascii="Montserrat" w:hAnsi="Montserrat" w:cs="Arial"/>
          <w:sz w:val="20"/>
          <w:szCs w:val="20"/>
          <w:lang w:eastAsia="ar-SA"/>
        </w:rPr>
        <w:t>equeña</w:t>
      </w:r>
      <w:r w:rsidRPr="00BA386D">
        <w:rPr>
          <w:rFonts w:ascii="Montserrat" w:hAnsi="Montserrat" w:cs="Arial"/>
          <w:sz w:val="20"/>
          <w:szCs w:val="20"/>
          <w:lang w:eastAsia="ar-SA"/>
        </w:rPr>
        <w:t xml:space="preserve"> </w:t>
      </w:r>
      <w:r w:rsidR="006D1937" w:rsidRPr="00BA386D">
        <w:rPr>
          <w:rFonts w:ascii="Montserrat" w:hAnsi="Montserrat" w:cs="Arial"/>
          <w:sz w:val="20"/>
          <w:szCs w:val="20"/>
          <w:lang w:eastAsia="ar-SA"/>
        </w:rPr>
        <w:t>o</w:t>
      </w:r>
      <w:r w:rsidRPr="00BA386D">
        <w:rPr>
          <w:rFonts w:ascii="Montserrat" w:hAnsi="Montserrat" w:cs="Arial"/>
          <w:sz w:val="20"/>
          <w:szCs w:val="20"/>
          <w:lang w:eastAsia="ar-SA"/>
        </w:rPr>
        <w:t xml:space="preserve"> M</w:t>
      </w:r>
      <w:r w:rsidR="006D1937" w:rsidRPr="00BA386D">
        <w:rPr>
          <w:rFonts w:ascii="Montserrat" w:hAnsi="Montserrat" w:cs="Arial"/>
          <w:sz w:val="20"/>
          <w:szCs w:val="20"/>
          <w:lang w:eastAsia="ar-SA"/>
        </w:rPr>
        <w:t>ediana</w:t>
      </w:r>
      <w:r w:rsidRPr="00BA386D">
        <w:rPr>
          <w:rFonts w:ascii="Montserrat" w:hAnsi="Montserrat" w:cs="Arial"/>
          <w:sz w:val="20"/>
          <w:szCs w:val="20"/>
          <w:lang w:eastAsia="ar-SA"/>
        </w:rPr>
        <w:t xml:space="preserve"> E</w:t>
      </w:r>
      <w:r w:rsidR="006D1937" w:rsidRPr="00BA386D">
        <w:rPr>
          <w:rFonts w:ascii="Montserrat" w:hAnsi="Montserrat" w:cs="Arial"/>
          <w:sz w:val="20"/>
          <w:szCs w:val="20"/>
          <w:lang w:eastAsia="ar-SA"/>
        </w:rPr>
        <w:t>mpresa</w:t>
      </w:r>
      <w:r w:rsidRPr="00BA386D">
        <w:rPr>
          <w:rFonts w:ascii="Montserrat" w:hAnsi="Montserrat" w:cs="Arial"/>
          <w:sz w:val="20"/>
          <w:szCs w:val="20"/>
          <w:lang w:eastAsia="ar-SA"/>
        </w:rPr>
        <w:t xml:space="preserve">, </w:t>
      </w:r>
      <w:r w:rsidR="006D1937" w:rsidRPr="00BA386D">
        <w:rPr>
          <w:rFonts w:ascii="Montserrat" w:hAnsi="Montserrat" w:cs="Arial"/>
          <w:b/>
          <w:bCs/>
          <w:sz w:val="20"/>
          <w:szCs w:val="20"/>
          <w:lang w:eastAsia="ar-SA"/>
        </w:rPr>
        <w:t>NO</w:t>
      </w:r>
      <w:r w:rsidRPr="00BA386D">
        <w:rPr>
          <w:rFonts w:ascii="Montserrat" w:hAnsi="Montserrat" w:cs="Arial"/>
          <w:sz w:val="20"/>
          <w:szCs w:val="20"/>
          <w:lang w:eastAsia="ar-SA"/>
        </w:rPr>
        <w:t xml:space="preserve"> deberá integrar a su proposición el </w:t>
      </w:r>
      <w:r w:rsidRPr="00BA386D">
        <w:rPr>
          <w:rFonts w:ascii="Montserrat" w:hAnsi="Montserrat" w:cs="Arial"/>
          <w:b/>
          <w:sz w:val="20"/>
          <w:szCs w:val="20"/>
          <w:lang w:eastAsia="ar-SA"/>
        </w:rPr>
        <w:t>Anexo XI</w:t>
      </w:r>
      <w:r w:rsidRPr="00BA386D">
        <w:rPr>
          <w:rFonts w:ascii="Montserrat" w:hAnsi="Montserrat" w:cs="Arial"/>
          <w:sz w:val="20"/>
          <w:szCs w:val="20"/>
          <w:lang w:eastAsia="ar-SA"/>
        </w:rPr>
        <w:t>, o integrar un escritro libre en el cual manifieste algún otro tipo de sector o estratificación al cual pertenezca. En consecuencia no será considerado como causal de desechamiento.</w:t>
      </w:r>
    </w:p>
    <w:p w:rsidR="000C5B01" w:rsidRPr="00BA386D" w:rsidRDefault="000C5B01" w:rsidP="00CF4706">
      <w:pPr>
        <w:ind w:right="49"/>
        <w:rPr>
          <w:rFonts w:ascii="Montserrat" w:hAnsi="Montserrat" w:cs="Arial"/>
          <w:b/>
          <w:bCs/>
          <w:sz w:val="20"/>
          <w:szCs w:val="20"/>
          <w:lang w:val="es-ES_tradnl"/>
        </w:rPr>
      </w:pPr>
    </w:p>
    <w:p w:rsidR="00CF4706" w:rsidRPr="00BA386D" w:rsidRDefault="00CF4706" w:rsidP="004D103A">
      <w:pPr>
        <w:pStyle w:val="Ttulo3"/>
        <w:numPr>
          <w:ilvl w:val="0"/>
          <w:numId w:val="43"/>
        </w:numPr>
        <w:spacing w:before="0" w:after="0"/>
        <w:ind w:right="49"/>
        <w:rPr>
          <w:rFonts w:ascii="Montserrat" w:hAnsi="Montserrat" w:cs="Arial"/>
          <w:sz w:val="20"/>
          <w:szCs w:val="20"/>
          <w:lang w:val="es-ES_tradnl"/>
        </w:rPr>
      </w:pPr>
      <w:bookmarkStart w:id="109" w:name="_Toc21360549"/>
      <w:bookmarkStart w:id="110" w:name="_Toc92919168"/>
      <w:r w:rsidRPr="00BA386D">
        <w:rPr>
          <w:rFonts w:ascii="Montserrat" w:hAnsi="Montserrat" w:cs="Arial"/>
          <w:sz w:val="20"/>
          <w:szCs w:val="20"/>
          <w:lang w:val="es-ES_tradnl"/>
        </w:rPr>
        <w:t>Información reservada y confidencial.</w:t>
      </w:r>
      <w:bookmarkEnd w:id="109"/>
      <w:bookmarkEnd w:id="110"/>
    </w:p>
    <w:p w:rsidR="00CF4706" w:rsidRPr="00BA386D" w:rsidRDefault="00CF4706" w:rsidP="00CF4706">
      <w:pPr>
        <w:ind w:right="49"/>
        <w:jc w:val="both"/>
        <w:rPr>
          <w:rFonts w:ascii="Montserrat" w:hAnsi="Montserrat" w:cs="Arial"/>
          <w:sz w:val="20"/>
          <w:szCs w:val="20"/>
          <w:lang w:val="es-ES_tradnl"/>
        </w:rPr>
      </w:pPr>
    </w:p>
    <w:p w:rsidR="00CF4706" w:rsidRPr="00BA386D" w:rsidRDefault="00CF4706" w:rsidP="00CF4706">
      <w:pPr>
        <w:ind w:left="360" w:right="49"/>
        <w:jc w:val="both"/>
        <w:rPr>
          <w:rFonts w:ascii="Montserrat" w:hAnsi="Montserrat" w:cs="Arial"/>
          <w:sz w:val="20"/>
          <w:szCs w:val="20"/>
          <w:lang w:val="es-ES_tradnl"/>
        </w:rPr>
      </w:pPr>
      <w:r w:rsidRPr="00BA386D">
        <w:rPr>
          <w:rFonts w:ascii="Montserrat" w:hAnsi="Montserrat" w:cs="Arial"/>
          <w:sz w:val="20"/>
          <w:szCs w:val="20"/>
          <w:lang w:val="es-ES_tradnl"/>
        </w:rPr>
        <w:t xml:space="preserve">Escrito mediante el cual el licitante deberá indicar si en los documentos que proporciona al IMSS se contiene información de carácter confidencial o comercial reservada, señalando los documentos o las secciones de éstos que la contengan, así como el fundamento y motivación por los cuales considera que tengan ese carácter, conforme al </w:t>
      </w:r>
      <w:r w:rsidR="00381029" w:rsidRPr="00BA386D">
        <w:rPr>
          <w:rFonts w:ascii="Montserrat" w:hAnsi="Montserrat" w:cs="Arial"/>
          <w:b/>
          <w:sz w:val="20"/>
          <w:szCs w:val="20"/>
          <w:lang w:val="es-ES_tradnl"/>
        </w:rPr>
        <w:t>Anexo XII</w:t>
      </w:r>
      <w:r w:rsidR="00381029" w:rsidRPr="00BA386D">
        <w:rPr>
          <w:rFonts w:ascii="Montserrat" w:hAnsi="Montserrat" w:cs="Arial"/>
          <w:sz w:val="20"/>
          <w:szCs w:val="20"/>
          <w:lang w:val="es-ES_tradnl"/>
        </w:rPr>
        <w:t xml:space="preserve"> </w:t>
      </w:r>
      <w:r w:rsidR="00381029" w:rsidRPr="00BA386D">
        <w:rPr>
          <w:rFonts w:ascii="Montserrat" w:hAnsi="Montserrat" w:cs="Arial"/>
          <w:b/>
          <w:sz w:val="20"/>
          <w:szCs w:val="20"/>
          <w:lang w:val="es-ES_tradnl"/>
        </w:rPr>
        <w:t xml:space="preserve">Información Reservada y Confidencial </w:t>
      </w:r>
      <w:r w:rsidRPr="00BA386D">
        <w:rPr>
          <w:rFonts w:ascii="Montserrat" w:hAnsi="Montserrat" w:cs="Arial"/>
          <w:sz w:val="20"/>
          <w:szCs w:val="20"/>
          <w:lang w:val="es-ES_tradnl"/>
        </w:rPr>
        <w:t xml:space="preserve">de la presente </w:t>
      </w:r>
      <w:r w:rsidR="000612DF" w:rsidRPr="00BA386D">
        <w:rPr>
          <w:rFonts w:ascii="Montserrat" w:hAnsi="Montserrat" w:cs="Arial"/>
          <w:sz w:val="20"/>
          <w:szCs w:val="20"/>
          <w:lang w:val="es-ES_tradnl"/>
        </w:rPr>
        <w:t>Convocatoria</w:t>
      </w:r>
      <w:r w:rsidRPr="00BA386D">
        <w:rPr>
          <w:rFonts w:ascii="Montserrat" w:hAnsi="Montserrat" w:cs="Arial"/>
          <w:sz w:val="20"/>
          <w:szCs w:val="20"/>
          <w:lang w:val="es-ES_tradnl"/>
        </w:rPr>
        <w:t xml:space="preserve">. Cabe señalar que de no clasificarse la información por parte del Licitante en los términos señalados, o no señalar motivo y fundamento de la clasificación, la información presentada como parte de su proposición técnica, legal y económica tendrá tratamiento de información de carácter público de conformidad con el artículo 113, fracción III de la Ley Federal de Transparencia y Acceso a la Información Pública así como el numeral Cuadragésimo del “ACUERDO del Consejo Nacional del Sistema Nacional de Transparencia, Acceso a la Información Pública y Protección de Datos Personales, por el que se aprueban los Lineamientos generales en materia de clasificación y desclasificación de la información, así como para la elaboración de versiones públicas” publicado en el Diario Oficial de la Federación el día 15 de abril del 2016. </w:t>
      </w:r>
    </w:p>
    <w:p w:rsidR="00CF4706" w:rsidRPr="00BA386D" w:rsidRDefault="00CF4706" w:rsidP="00CF4706">
      <w:pPr>
        <w:tabs>
          <w:tab w:val="left" w:pos="6094"/>
        </w:tabs>
        <w:ind w:right="49"/>
        <w:jc w:val="both"/>
        <w:rPr>
          <w:rFonts w:ascii="Montserrat" w:hAnsi="Montserrat" w:cs="Arial"/>
          <w:sz w:val="20"/>
          <w:szCs w:val="20"/>
          <w:lang w:val="es-ES_tradnl"/>
        </w:rPr>
      </w:pPr>
    </w:p>
    <w:p w:rsidR="00CF4706" w:rsidRPr="00BA386D" w:rsidRDefault="00CF4706" w:rsidP="003611C1">
      <w:pPr>
        <w:pStyle w:val="Ttulo3"/>
        <w:numPr>
          <w:ilvl w:val="0"/>
          <w:numId w:val="43"/>
        </w:numPr>
        <w:spacing w:before="0" w:after="0"/>
        <w:ind w:right="49"/>
        <w:jc w:val="both"/>
        <w:rPr>
          <w:rFonts w:ascii="Montserrat" w:hAnsi="Montserrat" w:cs="Arial"/>
          <w:sz w:val="20"/>
          <w:szCs w:val="20"/>
          <w:lang w:val="es-ES_tradnl"/>
        </w:rPr>
      </w:pPr>
      <w:bookmarkStart w:id="111" w:name="_Toc21360551"/>
      <w:bookmarkStart w:id="112" w:name="_Toc92919169"/>
      <w:r w:rsidRPr="00BA386D">
        <w:rPr>
          <w:rFonts w:ascii="Montserrat" w:hAnsi="Montserrat" w:cs="Arial"/>
          <w:sz w:val="20"/>
          <w:szCs w:val="20"/>
          <w:lang w:val="es-ES_tradnl"/>
        </w:rPr>
        <w:t xml:space="preserve">Escrito </w:t>
      </w:r>
      <w:bookmarkEnd w:id="111"/>
      <w:r w:rsidR="007525F2" w:rsidRPr="00BA386D">
        <w:rPr>
          <w:rFonts w:ascii="Montserrat" w:hAnsi="Montserrat" w:cs="Arial"/>
          <w:sz w:val="20"/>
          <w:szCs w:val="20"/>
          <w:lang w:val="es-ES_tradnl"/>
        </w:rPr>
        <w:t>de Declaración de No Colusión Comisión Federal Competencia Económica.</w:t>
      </w:r>
      <w:bookmarkEnd w:id="112"/>
    </w:p>
    <w:p w:rsidR="007525F2" w:rsidRPr="00BA386D" w:rsidRDefault="007525F2" w:rsidP="007525F2">
      <w:pPr>
        <w:rPr>
          <w:lang w:val="es-ES_tradnl" w:eastAsia="ar-SA"/>
        </w:rPr>
      </w:pPr>
    </w:p>
    <w:p w:rsidR="007525F2" w:rsidRPr="00BA386D" w:rsidRDefault="007525F2" w:rsidP="007525F2">
      <w:pPr>
        <w:ind w:left="360" w:right="49"/>
        <w:jc w:val="both"/>
        <w:rPr>
          <w:rFonts w:ascii="Montserrat" w:hAnsi="Montserrat" w:cs="Arial"/>
          <w:b/>
          <w:sz w:val="20"/>
          <w:szCs w:val="20"/>
        </w:rPr>
      </w:pPr>
      <w:r w:rsidRPr="00BA386D">
        <w:rPr>
          <w:rFonts w:ascii="Montserrat" w:hAnsi="Montserrat" w:cs="Arial"/>
          <w:sz w:val="20"/>
          <w:szCs w:val="20"/>
          <w:lang w:val="es-ES_tradnl"/>
        </w:rPr>
        <w:t>Escrito mediante el cual el licitante manifieste una declaración de no colusión, Comisión Federal de Competencia Económica.</w:t>
      </w:r>
      <w:r w:rsidRPr="00BA386D">
        <w:rPr>
          <w:rFonts w:ascii="Montserrat" w:hAnsi="Montserrat" w:cs="Arial"/>
          <w:sz w:val="20"/>
          <w:szCs w:val="20"/>
        </w:rPr>
        <w:t xml:space="preserve"> </w:t>
      </w:r>
      <w:r w:rsidRPr="00BA386D">
        <w:rPr>
          <w:rFonts w:ascii="Montserrat" w:hAnsi="Montserrat" w:cs="Arial"/>
          <w:b/>
          <w:sz w:val="20"/>
          <w:szCs w:val="20"/>
        </w:rPr>
        <w:t>Anexo XIV.</w:t>
      </w:r>
    </w:p>
    <w:p w:rsidR="00CF4706" w:rsidRPr="00BA386D" w:rsidRDefault="00CF4706" w:rsidP="00CF4706">
      <w:pPr>
        <w:ind w:left="360" w:right="49"/>
        <w:jc w:val="both"/>
        <w:rPr>
          <w:rFonts w:ascii="Montserrat" w:hAnsi="Montserrat" w:cs="Arial"/>
          <w:sz w:val="20"/>
          <w:szCs w:val="20"/>
          <w:lang w:val="es-ES_tradnl"/>
        </w:rPr>
      </w:pPr>
    </w:p>
    <w:p w:rsidR="00CF4706" w:rsidRPr="00BA386D" w:rsidRDefault="00CF4706" w:rsidP="004D103A">
      <w:pPr>
        <w:pStyle w:val="Ttulo3"/>
        <w:numPr>
          <w:ilvl w:val="0"/>
          <w:numId w:val="43"/>
        </w:numPr>
        <w:spacing w:before="0" w:after="0"/>
        <w:ind w:right="49"/>
        <w:rPr>
          <w:rFonts w:ascii="Montserrat" w:hAnsi="Montserrat" w:cs="Arial"/>
          <w:sz w:val="20"/>
          <w:szCs w:val="20"/>
          <w:lang w:val="es-ES_tradnl"/>
        </w:rPr>
      </w:pPr>
      <w:bookmarkStart w:id="113" w:name="_Toc21360553"/>
      <w:bookmarkStart w:id="114" w:name="_Toc92919170"/>
      <w:r w:rsidRPr="00BA386D">
        <w:rPr>
          <w:rFonts w:ascii="Montserrat" w:hAnsi="Montserrat" w:cs="Arial"/>
          <w:sz w:val="20"/>
          <w:szCs w:val="20"/>
          <w:lang w:val="es-ES_tradnl"/>
        </w:rPr>
        <w:t>Protocolo de actuación en materia de contrataciones públicas y otorgamiento y prórroga de licencias, permisos, autorizaciones y concesiones.</w:t>
      </w:r>
      <w:bookmarkEnd w:id="113"/>
      <w:bookmarkEnd w:id="114"/>
    </w:p>
    <w:p w:rsidR="00CF4706" w:rsidRPr="00BA386D" w:rsidRDefault="00CF4706" w:rsidP="00CF4706">
      <w:pPr>
        <w:ind w:left="360"/>
        <w:rPr>
          <w:rFonts w:ascii="Montserrat" w:hAnsi="Montserrat" w:cs="Arial"/>
          <w:sz w:val="20"/>
          <w:szCs w:val="20"/>
        </w:rPr>
      </w:pPr>
    </w:p>
    <w:p w:rsidR="00CF4706" w:rsidRPr="00BA386D" w:rsidRDefault="00CF4706" w:rsidP="00CF4706">
      <w:pPr>
        <w:ind w:left="360"/>
        <w:jc w:val="both"/>
        <w:rPr>
          <w:rFonts w:ascii="Montserrat" w:hAnsi="Montserrat" w:cs="Arial"/>
          <w:sz w:val="20"/>
          <w:szCs w:val="20"/>
        </w:rPr>
      </w:pPr>
      <w:r w:rsidRPr="00BA386D">
        <w:rPr>
          <w:rFonts w:ascii="Montserrat" w:eastAsia="Times New Roman" w:hAnsi="Montserrat" w:cs="Arial"/>
          <w:sz w:val="20"/>
          <w:szCs w:val="20"/>
          <w:lang w:val="es-ES" w:eastAsia="es-ES"/>
        </w:rPr>
        <w:t>A fin de fomentar las mejores prácticas en la prevención de conflictos de interés, los particulares podrán fo</w:t>
      </w:r>
      <w:r w:rsidR="00644150" w:rsidRPr="00BA386D">
        <w:rPr>
          <w:rFonts w:ascii="Montserrat" w:eastAsia="Times New Roman" w:hAnsi="Montserrat" w:cs="Arial"/>
          <w:sz w:val="20"/>
          <w:szCs w:val="20"/>
          <w:lang w:val="es-ES" w:eastAsia="es-ES"/>
        </w:rPr>
        <w:t>r</w:t>
      </w:r>
      <w:r w:rsidRPr="00BA386D">
        <w:rPr>
          <w:rFonts w:ascii="Montserrat" w:eastAsia="Times New Roman" w:hAnsi="Montserrat" w:cs="Arial"/>
          <w:sz w:val="20"/>
          <w:szCs w:val="20"/>
          <w:lang w:val="es-ES" w:eastAsia="es-ES"/>
        </w:rPr>
        <w:t xml:space="preserve">mular el </w:t>
      </w:r>
      <w:r w:rsidRPr="00BA386D">
        <w:rPr>
          <w:rFonts w:ascii="Montserrat" w:eastAsia="Times New Roman" w:hAnsi="Montserrat" w:cs="Arial"/>
          <w:b/>
          <w:sz w:val="20"/>
          <w:szCs w:val="20"/>
          <w:lang w:val="es-ES" w:eastAsia="es-ES"/>
        </w:rPr>
        <w:t>manifiesto señalado en los numerales 2 y 3 del Anexo Segundo del Acuerdo por el que se expide el “Protocolo de Actuación en materia de Contrataciones Públicas y Otorgamiento y Prórroga de Licencias, Permisos, Autorizaciones y Concesiones”</w:t>
      </w:r>
      <w:r w:rsidRPr="00BA386D">
        <w:rPr>
          <w:rFonts w:ascii="Montserrat" w:eastAsia="Times New Roman" w:hAnsi="Montserrat" w:cs="Arial"/>
          <w:sz w:val="20"/>
          <w:szCs w:val="20"/>
          <w:lang w:val="es-ES" w:eastAsia="es-ES"/>
        </w:rPr>
        <w:t xml:space="preserve">, para personas físicas o, en su caso, para </w:t>
      </w:r>
      <w:r w:rsidRPr="00BA386D">
        <w:rPr>
          <w:rFonts w:ascii="Montserrat" w:eastAsia="Times New Roman" w:hAnsi="Montserrat" w:cs="Arial"/>
          <w:sz w:val="20"/>
          <w:szCs w:val="20"/>
          <w:lang w:val="es-ES" w:eastAsia="es-ES"/>
        </w:rPr>
        <w:lastRenderedPageBreak/>
        <w:t xml:space="preserve">personas morales, el cual podrá realizarse a través de la dirección electrónica www.gob.mx/sfp, siendo este medio electrónico de comunicación el único para presentarlo. El Sistema generará un </w:t>
      </w:r>
      <w:r w:rsidRPr="00BA386D">
        <w:rPr>
          <w:rFonts w:ascii="Montserrat" w:eastAsia="Times New Roman" w:hAnsi="Montserrat" w:cs="Arial"/>
          <w:b/>
          <w:sz w:val="20"/>
          <w:szCs w:val="20"/>
          <w:lang w:val="es-ES" w:eastAsia="es-ES"/>
        </w:rPr>
        <w:t>acuse de presentación del manifiesto</w:t>
      </w:r>
      <w:r w:rsidRPr="00BA386D">
        <w:rPr>
          <w:rFonts w:ascii="Montserrat" w:eastAsia="Times New Roman" w:hAnsi="Montserrat" w:cs="Arial"/>
          <w:sz w:val="20"/>
          <w:szCs w:val="20"/>
          <w:lang w:val="es-ES" w:eastAsia="es-ES"/>
        </w:rPr>
        <w:t xml:space="preserve">, </w:t>
      </w:r>
      <w:r w:rsidRPr="00BA386D">
        <w:rPr>
          <w:rFonts w:ascii="Montserrat" w:eastAsia="Times New Roman" w:hAnsi="Montserrat" w:cs="Arial"/>
          <w:b/>
          <w:bCs/>
          <w:sz w:val="20"/>
          <w:szCs w:val="20"/>
          <w:lang w:val="es-ES" w:eastAsia="es-ES"/>
        </w:rPr>
        <w:t xml:space="preserve">mismo que </w:t>
      </w:r>
      <w:r w:rsidR="003A6298" w:rsidRPr="00BA386D">
        <w:rPr>
          <w:rFonts w:ascii="Montserrat" w:eastAsia="Times New Roman" w:hAnsi="Montserrat" w:cs="Arial"/>
          <w:b/>
          <w:bCs/>
          <w:sz w:val="20"/>
          <w:szCs w:val="20"/>
          <w:lang w:val="es-ES" w:eastAsia="es-ES"/>
        </w:rPr>
        <w:t>formará</w:t>
      </w:r>
      <w:r w:rsidRPr="00BA386D">
        <w:rPr>
          <w:rFonts w:ascii="Montserrat" w:eastAsia="Times New Roman" w:hAnsi="Montserrat" w:cs="Arial"/>
          <w:b/>
          <w:bCs/>
          <w:sz w:val="20"/>
          <w:szCs w:val="20"/>
          <w:lang w:val="es-ES" w:eastAsia="es-ES"/>
        </w:rPr>
        <w:t xml:space="preserve"> parte de su proposición</w:t>
      </w:r>
      <w:r w:rsidRPr="00BA386D">
        <w:rPr>
          <w:rFonts w:ascii="Montserrat" w:eastAsia="Times New Roman" w:hAnsi="Montserrat" w:cs="Arial"/>
          <w:sz w:val="20"/>
          <w:szCs w:val="20"/>
          <w:lang w:val="es-ES" w:eastAsia="es-ES"/>
        </w:rPr>
        <w:t xml:space="preserve">, de conformidad con la Guía de Operación del Sistema del Manifiesto de los Particulares, disponible en la misma dirección electrónica, lo anterior en términos del </w:t>
      </w:r>
      <w:r w:rsidR="003001C6" w:rsidRPr="00BA386D">
        <w:rPr>
          <w:rFonts w:ascii="Montserrat" w:eastAsia="Times New Roman" w:hAnsi="Montserrat" w:cs="Arial"/>
          <w:b/>
          <w:sz w:val="20"/>
          <w:szCs w:val="20"/>
          <w:lang w:val="es-ES" w:eastAsia="es-ES"/>
        </w:rPr>
        <w:t>numeral 1</w:t>
      </w:r>
      <w:r w:rsidR="00881239" w:rsidRPr="00BA386D">
        <w:rPr>
          <w:rFonts w:ascii="Montserrat" w:eastAsia="Times New Roman" w:hAnsi="Montserrat" w:cs="Arial"/>
          <w:b/>
          <w:sz w:val="20"/>
          <w:szCs w:val="20"/>
          <w:lang w:val="es-ES" w:eastAsia="es-ES"/>
        </w:rPr>
        <w:t>3</w:t>
      </w:r>
      <w:r w:rsidRPr="00BA386D">
        <w:rPr>
          <w:rFonts w:ascii="Montserrat" w:eastAsia="Times New Roman" w:hAnsi="Montserrat" w:cs="Arial"/>
          <w:sz w:val="20"/>
          <w:szCs w:val="20"/>
          <w:lang w:val="es-ES" w:eastAsia="es-ES"/>
        </w:rPr>
        <w:t xml:space="preserve"> de la presente </w:t>
      </w:r>
      <w:r w:rsidR="000612DF" w:rsidRPr="00BA386D">
        <w:rPr>
          <w:rFonts w:ascii="Montserrat" w:eastAsia="Times New Roman" w:hAnsi="Montserrat" w:cs="Arial"/>
          <w:sz w:val="20"/>
          <w:szCs w:val="20"/>
          <w:lang w:val="es-ES" w:eastAsia="es-ES"/>
        </w:rPr>
        <w:t>Convocatoria</w:t>
      </w:r>
      <w:r w:rsidR="00D532C4" w:rsidRPr="00BA386D">
        <w:rPr>
          <w:rFonts w:ascii="Montserrat" w:eastAsia="Times New Roman" w:hAnsi="Montserrat" w:cs="Arial"/>
          <w:b/>
          <w:sz w:val="20"/>
          <w:szCs w:val="20"/>
          <w:lang w:val="es-ES" w:eastAsia="es-ES"/>
        </w:rPr>
        <w:t>.</w:t>
      </w:r>
    </w:p>
    <w:p w:rsidR="00DC7DEA" w:rsidRPr="00BA386D" w:rsidRDefault="00DC7DEA" w:rsidP="00CF4706">
      <w:pPr>
        <w:ind w:right="49"/>
        <w:jc w:val="both"/>
        <w:rPr>
          <w:rFonts w:ascii="Montserrat" w:hAnsi="Montserrat" w:cs="Arial"/>
          <w:sz w:val="20"/>
          <w:szCs w:val="20"/>
        </w:rPr>
      </w:pPr>
    </w:p>
    <w:p w:rsidR="00CF4706" w:rsidRPr="00BA386D" w:rsidRDefault="00CF4706" w:rsidP="004D103A">
      <w:pPr>
        <w:pStyle w:val="Ttulo3"/>
        <w:numPr>
          <w:ilvl w:val="0"/>
          <w:numId w:val="43"/>
        </w:numPr>
        <w:spacing w:before="0" w:after="0"/>
        <w:ind w:right="49"/>
        <w:rPr>
          <w:rFonts w:ascii="Montserrat" w:hAnsi="Montserrat" w:cs="Arial"/>
          <w:sz w:val="20"/>
          <w:szCs w:val="20"/>
          <w:lang w:val="es-ES_tradnl"/>
        </w:rPr>
      </w:pPr>
      <w:bookmarkStart w:id="115" w:name="_Toc456183872"/>
      <w:bookmarkStart w:id="116" w:name="_Toc21360554"/>
      <w:bookmarkStart w:id="117" w:name="_Toc92919171"/>
      <w:r w:rsidRPr="00BA386D">
        <w:rPr>
          <w:rFonts w:ascii="Montserrat" w:hAnsi="Montserrat" w:cs="Arial"/>
          <w:sz w:val="20"/>
          <w:szCs w:val="20"/>
          <w:lang w:val="es-ES_tradnl"/>
        </w:rPr>
        <w:t>Relación de entrega de documentación que debe presentar el licitante.</w:t>
      </w:r>
      <w:bookmarkEnd w:id="115"/>
      <w:bookmarkEnd w:id="116"/>
      <w:bookmarkEnd w:id="117"/>
    </w:p>
    <w:p w:rsidR="00CF4706" w:rsidRPr="00BA386D" w:rsidRDefault="00CF4706" w:rsidP="00CF4706">
      <w:pPr>
        <w:rPr>
          <w:rFonts w:ascii="Montserrat" w:hAnsi="Montserrat"/>
          <w:sz w:val="20"/>
          <w:szCs w:val="20"/>
          <w:lang w:val="es-ES_tradnl" w:eastAsia="ar-SA"/>
        </w:rPr>
      </w:pPr>
    </w:p>
    <w:p w:rsidR="00CF4706" w:rsidRPr="00BA386D" w:rsidRDefault="00CF4706" w:rsidP="00CF4706">
      <w:pPr>
        <w:ind w:left="360" w:right="49"/>
        <w:jc w:val="both"/>
        <w:rPr>
          <w:rFonts w:ascii="Montserrat" w:hAnsi="Montserrat" w:cs="Arial"/>
          <w:sz w:val="20"/>
          <w:szCs w:val="20"/>
        </w:rPr>
      </w:pPr>
      <w:r w:rsidRPr="00BA386D">
        <w:rPr>
          <w:rFonts w:ascii="Montserrat" w:hAnsi="Montserrat" w:cs="Arial"/>
          <w:sz w:val="20"/>
          <w:szCs w:val="20"/>
        </w:rPr>
        <w:t xml:space="preserve">En el </w:t>
      </w:r>
      <w:r w:rsidRPr="00BA386D">
        <w:rPr>
          <w:rFonts w:ascii="Montserrat" w:hAnsi="Montserrat" w:cs="Arial"/>
          <w:b/>
          <w:sz w:val="20"/>
          <w:szCs w:val="20"/>
        </w:rPr>
        <w:t>Anexo XVI</w:t>
      </w:r>
      <w:r w:rsidRPr="00BA386D">
        <w:rPr>
          <w:rFonts w:ascii="Montserrat" w:hAnsi="Montserrat" w:cs="Arial"/>
          <w:sz w:val="20"/>
          <w:szCs w:val="20"/>
        </w:rPr>
        <w:t xml:space="preserve"> de la </w:t>
      </w:r>
      <w:r w:rsidR="000612DF" w:rsidRPr="00BA386D">
        <w:rPr>
          <w:rFonts w:ascii="Montserrat" w:hAnsi="Montserrat" w:cs="Arial"/>
          <w:sz w:val="20"/>
          <w:szCs w:val="20"/>
        </w:rPr>
        <w:t>Convocatoria</w:t>
      </w:r>
      <w:r w:rsidRPr="00BA386D">
        <w:rPr>
          <w:rFonts w:ascii="Montserrat" w:hAnsi="Montserrat" w:cs="Arial"/>
          <w:sz w:val="20"/>
          <w:szCs w:val="20"/>
        </w:rPr>
        <w:t xml:space="preserve"> se relacionan los documentos que deben presentar los licitantes; se deberán numerar de manera individual las propuestas técnica y económica, así como el resto de los documentos que entregue el licitante, y por ser una licitación electrónica, podrá enviarse </w:t>
      </w:r>
      <w:r w:rsidR="003A6298" w:rsidRPr="00BA386D">
        <w:rPr>
          <w:rFonts w:ascii="Montserrat" w:hAnsi="Montserrat" w:cs="Arial"/>
          <w:sz w:val="20"/>
          <w:szCs w:val="20"/>
        </w:rPr>
        <w:t>en varios archivos electrónicos, de conformidad a los parármetros establecidos por la Convocante en el expediente electrónico que se genere en CompraNet.</w:t>
      </w:r>
    </w:p>
    <w:p w:rsidR="00551587" w:rsidRPr="00BA386D" w:rsidRDefault="00551587" w:rsidP="00CC66CE">
      <w:pPr>
        <w:ind w:right="49"/>
        <w:rPr>
          <w:rFonts w:ascii="Montserrat" w:hAnsi="Montserrat" w:cs="Arial"/>
          <w:sz w:val="20"/>
          <w:szCs w:val="20"/>
        </w:rPr>
      </w:pPr>
    </w:p>
    <w:p w:rsidR="00FF1D3D" w:rsidRPr="00BA386D" w:rsidRDefault="00FF1D3D" w:rsidP="004D103A">
      <w:pPr>
        <w:pStyle w:val="Ttulo3"/>
        <w:numPr>
          <w:ilvl w:val="0"/>
          <w:numId w:val="43"/>
        </w:numPr>
        <w:spacing w:before="0" w:after="0"/>
        <w:ind w:right="49"/>
        <w:jc w:val="both"/>
        <w:rPr>
          <w:rFonts w:ascii="Montserrat" w:hAnsi="Montserrat" w:cs="Arial"/>
          <w:sz w:val="20"/>
          <w:szCs w:val="20"/>
          <w:lang w:val="es-ES_tradnl"/>
        </w:rPr>
      </w:pPr>
      <w:bookmarkStart w:id="118" w:name="_Toc21719293"/>
      <w:bookmarkStart w:id="119" w:name="_Toc92919172"/>
      <w:r w:rsidRPr="00BA386D">
        <w:rPr>
          <w:rFonts w:ascii="Montserrat" w:hAnsi="Montserrat" w:cs="Arial"/>
          <w:sz w:val="20"/>
          <w:szCs w:val="20"/>
          <w:lang w:val="es-ES_tradnl"/>
        </w:rPr>
        <w:t>Aviso de privacidad simplificado de los procedimientos de adquisiciones de bienes, arrendamientos y contratación de servicios.</w:t>
      </w:r>
      <w:bookmarkEnd w:id="118"/>
      <w:bookmarkEnd w:id="119"/>
    </w:p>
    <w:p w:rsidR="00FF1D3D" w:rsidRPr="00BA386D" w:rsidRDefault="00FF1D3D" w:rsidP="000C5B01">
      <w:pPr>
        <w:jc w:val="both"/>
        <w:rPr>
          <w:rFonts w:ascii="Montserrat" w:hAnsi="Montserrat"/>
          <w:sz w:val="20"/>
          <w:szCs w:val="20"/>
          <w:lang w:val="es-ES_tradnl" w:eastAsia="ar-SA"/>
        </w:rPr>
      </w:pPr>
    </w:p>
    <w:p w:rsidR="00FF1D3D" w:rsidRPr="00BA386D" w:rsidRDefault="00FF1D3D" w:rsidP="000C5B01">
      <w:pPr>
        <w:ind w:left="360" w:right="49"/>
        <w:jc w:val="both"/>
        <w:rPr>
          <w:rFonts w:ascii="Montserrat" w:hAnsi="Montserrat" w:cs="Arial"/>
          <w:b/>
          <w:sz w:val="20"/>
          <w:szCs w:val="20"/>
          <w:lang w:eastAsia="ar-SA"/>
        </w:rPr>
      </w:pPr>
      <w:r w:rsidRPr="00BA386D">
        <w:rPr>
          <w:rFonts w:ascii="Montserrat" w:hAnsi="Montserrat" w:cs="Arial"/>
          <w:sz w:val="20"/>
          <w:szCs w:val="20"/>
          <w:lang w:eastAsia="ar-SA"/>
        </w:rPr>
        <w:t xml:space="preserve">De conformidad </w:t>
      </w:r>
      <w:r w:rsidR="000C5B01" w:rsidRPr="00BA386D">
        <w:rPr>
          <w:rFonts w:ascii="Montserrat" w:hAnsi="Montserrat" w:cs="Arial"/>
          <w:sz w:val="20"/>
          <w:szCs w:val="20"/>
          <w:lang w:eastAsia="ar-SA"/>
        </w:rPr>
        <w:t xml:space="preserve">con lo establecido en el </w:t>
      </w:r>
      <w:r w:rsidR="000C5B01" w:rsidRPr="00BA386D">
        <w:rPr>
          <w:rFonts w:ascii="Montserrat" w:hAnsi="Montserrat" w:cs="Arial"/>
          <w:b/>
          <w:sz w:val="20"/>
          <w:szCs w:val="20"/>
          <w:lang w:eastAsia="ar-SA"/>
        </w:rPr>
        <w:t>numeral 1</w:t>
      </w:r>
      <w:r w:rsidR="00BE3273" w:rsidRPr="00BA386D">
        <w:rPr>
          <w:rFonts w:ascii="Montserrat" w:hAnsi="Montserrat" w:cs="Arial"/>
          <w:b/>
          <w:sz w:val="20"/>
          <w:szCs w:val="20"/>
          <w:lang w:eastAsia="ar-SA"/>
        </w:rPr>
        <w:t>4</w:t>
      </w:r>
      <w:r w:rsidR="000C5B01" w:rsidRPr="00BA386D">
        <w:rPr>
          <w:rFonts w:ascii="Montserrat" w:hAnsi="Montserrat" w:cs="Arial"/>
          <w:sz w:val="20"/>
          <w:szCs w:val="20"/>
          <w:lang w:eastAsia="ar-SA"/>
        </w:rPr>
        <w:t xml:space="preserve"> y </w:t>
      </w:r>
      <w:r w:rsidR="00C54188" w:rsidRPr="00BA386D">
        <w:rPr>
          <w:rFonts w:ascii="Montserrat" w:hAnsi="Montserrat" w:cs="Arial"/>
          <w:b/>
          <w:sz w:val="20"/>
          <w:szCs w:val="20"/>
          <w:lang w:eastAsia="ar-SA"/>
        </w:rPr>
        <w:t>Anexo XV</w:t>
      </w:r>
      <w:r w:rsidR="000C5B01" w:rsidRPr="00BA386D">
        <w:rPr>
          <w:rFonts w:ascii="Montserrat" w:hAnsi="Montserrat" w:cs="Arial"/>
          <w:b/>
          <w:sz w:val="20"/>
          <w:szCs w:val="20"/>
          <w:lang w:eastAsia="ar-SA"/>
        </w:rPr>
        <w:t>.</w:t>
      </w:r>
    </w:p>
    <w:p w:rsidR="00B04E1E" w:rsidRPr="00BA386D" w:rsidRDefault="00B04E1E" w:rsidP="000C5B01">
      <w:pPr>
        <w:ind w:left="360" w:right="49"/>
        <w:jc w:val="both"/>
        <w:rPr>
          <w:rFonts w:ascii="Montserrat" w:hAnsi="Montserrat" w:cs="Arial"/>
          <w:b/>
          <w:sz w:val="20"/>
          <w:szCs w:val="20"/>
          <w:lang w:eastAsia="ar-SA"/>
        </w:rPr>
      </w:pPr>
    </w:p>
    <w:p w:rsidR="00B04E1E" w:rsidRPr="00BA386D" w:rsidRDefault="00B04E1E" w:rsidP="004D103A">
      <w:pPr>
        <w:pStyle w:val="Ttulo3"/>
        <w:numPr>
          <w:ilvl w:val="0"/>
          <w:numId w:val="43"/>
        </w:numPr>
        <w:spacing w:before="0" w:after="0"/>
        <w:ind w:right="49"/>
        <w:rPr>
          <w:rFonts w:ascii="Montserrat" w:hAnsi="Montserrat" w:cs="Arial"/>
          <w:sz w:val="20"/>
          <w:szCs w:val="20"/>
          <w:lang w:val="es-ES_tradnl"/>
        </w:rPr>
      </w:pPr>
      <w:bookmarkStart w:id="120" w:name="_Toc92919173"/>
      <w:r w:rsidRPr="00BA386D">
        <w:rPr>
          <w:rFonts w:ascii="Montserrat" w:hAnsi="Montserrat" w:cs="Arial"/>
          <w:sz w:val="20"/>
          <w:szCs w:val="20"/>
          <w:lang w:val="es-ES_tradnl"/>
        </w:rPr>
        <w:t>Escrito de aceptación de las disposiciones del sistema CompraNet</w:t>
      </w:r>
      <w:bookmarkEnd w:id="120"/>
    </w:p>
    <w:p w:rsidR="00B04E1E" w:rsidRPr="00BA386D" w:rsidRDefault="00B04E1E" w:rsidP="00B04E1E">
      <w:pPr>
        <w:rPr>
          <w:rFonts w:ascii="Montserrat" w:hAnsi="Montserrat"/>
          <w:sz w:val="20"/>
          <w:szCs w:val="20"/>
          <w:lang w:val="es-ES_tradnl" w:eastAsia="ar-SA"/>
        </w:rPr>
      </w:pPr>
    </w:p>
    <w:p w:rsidR="00B04E1E" w:rsidRPr="00BA386D" w:rsidRDefault="00B04E1E" w:rsidP="00B04E1E">
      <w:pPr>
        <w:ind w:left="360" w:right="49"/>
        <w:jc w:val="both"/>
        <w:rPr>
          <w:rFonts w:ascii="Montserrat" w:hAnsi="Montserrat" w:cs="Arial"/>
          <w:sz w:val="20"/>
          <w:szCs w:val="20"/>
          <w:lang w:val="es-ES_tradnl"/>
        </w:rPr>
      </w:pPr>
      <w:r w:rsidRPr="00BA386D">
        <w:rPr>
          <w:rFonts w:ascii="Montserrat" w:hAnsi="Montserrat" w:cs="Arial"/>
          <w:sz w:val="20"/>
          <w:szCs w:val="20"/>
          <w:lang w:val="es-ES_tradnl"/>
        </w:rPr>
        <w:t>Escrito libre en el que manifieste su 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 dispuesto por el numeral 29 del “Acuerdo por el que se establecen las disposiciones que deberán observar para la utilización del sistema electrónico de información pública gubernamental, denominado CompraNet”.</w:t>
      </w:r>
    </w:p>
    <w:p w:rsidR="00D532C4" w:rsidRPr="00BA386D" w:rsidRDefault="00D532C4" w:rsidP="00B04E1E">
      <w:pPr>
        <w:ind w:left="360" w:right="49"/>
        <w:jc w:val="both"/>
        <w:rPr>
          <w:rFonts w:ascii="Montserrat" w:hAnsi="Montserrat" w:cs="Arial"/>
          <w:b/>
          <w:sz w:val="20"/>
          <w:szCs w:val="20"/>
          <w:lang w:val="es-ES_tradnl"/>
        </w:rPr>
      </w:pPr>
    </w:p>
    <w:p w:rsidR="0003300F" w:rsidRPr="00BA386D" w:rsidRDefault="00DF275E" w:rsidP="004D103A">
      <w:pPr>
        <w:pStyle w:val="Ttulo3"/>
        <w:numPr>
          <w:ilvl w:val="0"/>
          <w:numId w:val="43"/>
        </w:numPr>
        <w:spacing w:before="0" w:after="0"/>
        <w:ind w:right="49"/>
        <w:jc w:val="both"/>
        <w:rPr>
          <w:rFonts w:ascii="Montserrat" w:hAnsi="Montserrat" w:cs="Arial"/>
          <w:iCs/>
          <w:sz w:val="20"/>
          <w:szCs w:val="20"/>
          <w:lang w:eastAsia="es-ES"/>
        </w:rPr>
      </w:pPr>
      <w:bookmarkStart w:id="121" w:name="_Toc92919174"/>
      <w:r w:rsidRPr="00BA386D">
        <w:rPr>
          <w:rFonts w:ascii="Montserrat" w:hAnsi="Montserrat" w:cs="Arial"/>
          <w:iCs/>
          <w:sz w:val="20"/>
          <w:szCs w:val="20"/>
          <w:lang w:eastAsia="es-ES"/>
        </w:rPr>
        <w:t xml:space="preserve">Opiniones </w:t>
      </w:r>
      <w:r w:rsidR="00D532C4" w:rsidRPr="00BA386D">
        <w:rPr>
          <w:rFonts w:ascii="Montserrat" w:hAnsi="Montserrat" w:cs="Arial"/>
          <w:iCs/>
          <w:sz w:val="20"/>
          <w:szCs w:val="20"/>
          <w:lang w:eastAsia="es-ES"/>
        </w:rPr>
        <w:t>positiva</w:t>
      </w:r>
      <w:r w:rsidRPr="00BA386D">
        <w:rPr>
          <w:rFonts w:ascii="Montserrat" w:hAnsi="Montserrat" w:cs="Arial"/>
          <w:iCs/>
          <w:sz w:val="20"/>
          <w:szCs w:val="20"/>
          <w:lang w:eastAsia="es-ES"/>
        </w:rPr>
        <w:t>s</w:t>
      </w:r>
      <w:r w:rsidR="00D532C4" w:rsidRPr="00BA386D">
        <w:rPr>
          <w:rFonts w:ascii="Montserrat" w:hAnsi="Montserrat" w:cs="Arial"/>
          <w:iCs/>
          <w:sz w:val="20"/>
          <w:szCs w:val="20"/>
          <w:lang w:eastAsia="es-ES"/>
        </w:rPr>
        <w:t xml:space="preserve"> de cumplimiento de obligaciones</w:t>
      </w:r>
      <w:r w:rsidRPr="00BA386D">
        <w:rPr>
          <w:rFonts w:ascii="Montserrat" w:hAnsi="Montserrat" w:cs="Arial"/>
          <w:iCs/>
          <w:sz w:val="20"/>
          <w:szCs w:val="20"/>
          <w:lang w:eastAsia="es-ES"/>
        </w:rPr>
        <w:t xml:space="preserve"> fiscales, en materia de seguridad social y de pago de aportaciones patronales</w:t>
      </w:r>
      <w:r w:rsidR="00D532C4" w:rsidRPr="00BA386D">
        <w:rPr>
          <w:rFonts w:ascii="Montserrat" w:hAnsi="Montserrat" w:cs="Arial"/>
          <w:iCs/>
          <w:sz w:val="20"/>
          <w:szCs w:val="20"/>
          <w:lang w:eastAsia="es-ES"/>
        </w:rPr>
        <w:t>.</w:t>
      </w:r>
      <w:bookmarkEnd w:id="121"/>
    </w:p>
    <w:p w:rsidR="0003300F" w:rsidRPr="00BA386D" w:rsidRDefault="0003300F" w:rsidP="00943ADA">
      <w:pPr>
        <w:tabs>
          <w:tab w:val="left" w:pos="3909"/>
        </w:tabs>
        <w:suppressAutoHyphens/>
        <w:ind w:right="49"/>
        <w:jc w:val="both"/>
        <w:rPr>
          <w:rFonts w:ascii="Montserrat" w:hAnsi="Montserrat" w:cs="Arial"/>
          <w:iCs/>
          <w:sz w:val="20"/>
          <w:szCs w:val="20"/>
          <w:lang w:eastAsia="es-ES"/>
        </w:rPr>
      </w:pPr>
    </w:p>
    <w:p w:rsidR="0003300F" w:rsidRPr="00BA386D" w:rsidRDefault="0003300F" w:rsidP="004D103A">
      <w:pPr>
        <w:pStyle w:val="Prrafodelista"/>
        <w:numPr>
          <w:ilvl w:val="0"/>
          <w:numId w:val="41"/>
        </w:numPr>
        <w:ind w:right="49"/>
        <w:jc w:val="both"/>
        <w:rPr>
          <w:rFonts w:ascii="Montserrat" w:eastAsiaTheme="minorHAnsi" w:hAnsi="Montserrat" w:cs="Arial"/>
          <w:b/>
          <w:bCs/>
          <w:sz w:val="20"/>
          <w:szCs w:val="20"/>
          <w:lang w:val="es-ES_tradnl"/>
        </w:rPr>
      </w:pPr>
      <w:r w:rsidRPr="00BA386D">
        <w:rPr>
          <w:rFonts w:ascii="Montserrat" w:eastAsiaTheme="minorHAnsi" w:hAnsi="Montserrat" w:cs="Arial"/>
          <w:sz w:val="20"/>
          <w:szCs w:val="20"/>
          <w:lang w:val="es-ES_tradnl"/>
        </w:rPr>
        <w:t>Opinión positiva de cumplimiento de obligaciones fiscales emitida por el SAT, en términos del artículo 32-D del Código Fiscal de la Federación.</w:t>
      </w:r>
    </w:p>
    <w:p w:rsidR="0003300F" w:rsidRPr="00BA386D" w:rsidRDefault="0003300F" w:rsidP="00943ADA">
      <w:pPr>
        <w:ind w:left="357" w:right="49"/>
        <w:jc w:val="both"/>
        <w:rPr>
          <w:rFonts w:ascii="Montserrat" w:hAnsi="Montserrat" w:cs="Arial"/>
          <w:b/>
          <w:bCs/>
          <w:sz w:val="20"/>
          <w:szCs w:val="20"/>
          <w:lang w:val="es-ES_tradnl"/>
        </w:rPr>
      </w:pPr>
    </w:p>
    <w:p w:rsidR="000B2B37" w:rsidRPr="00BA386D" w:rsidRDefault="001D6C60" w:rsidP="004D103A">
      <w:pPr>
        <w:pStyle w:val="Prrafodelista"/>
        <w:numPr>
          <w:ilvl w:val="0"/>
          <w:numId w:val="41"/>
        </w:numPr>
        <w:ind w:right="49"/>
        <w:jc w:val="both"/>
        <w:rPr>
          <w:rFonts w:ascii="Montserrat" w:hAnsi="Montserrat" w:cs="Arial"/>
          <w:b/>
          <w:sz w:val="20"/>
          <w:szCs w:val="20"/>
          <w:lang w:val="es-ES_tradnl"/>
        </w:rPr>
      </w:pPr>
      <w:r w:rsidRPr="00BA386D">
        <w:rPr>
          <w:rFonts w:ascii="Montserrat" w:hAnsi="Montserrat" w:cs="Arial"/>
          <w:sz w:val="20"/>
          <w:szCs w:val="20"/>
          <w:lang w:val="es-ES_tradnl"/>
        </w:rPr>
        <w:t xml:space="preserve">Opinión positiva del cumplimiento de obligaciones fiscales en materia de seguridad social emitida por el Instituto Mexicano del Seguro Social (IMSS), conforme lo establece el Acuerdo ACDO.SA1.HCT.101214/281.P.DIR y su Anexo Único, relativo a las Reglas para la obtención de la opinión del cumplimiento de obligaciones fiscales en materia de seguridad social, publicado en el Diario Oficial de la Federación el 27 de febrero de 2015, así como su reforma mediante ACUERDO ACDO.SA1.HCT.250315/62.P.DJ, dictado por el H. Consejo Técnico, relativo a la autorización para modificar la Primera de las Reglas para la obtención de la opinión de cumplimiento de obligaciones </w:t>
      </w:r>
      <w:r w:rsidRPr="00BA386D">
        <w:rPr>
          <w:rFonts w:ascii="Montserrat" w:eastAsiaTheme="minorHAnsi" w:hAnsi="Montserrat" w:cs="Arial"/>
          <w:sz w:val="20"/>
          <w:szCs w:val="20"/>
          <w:lang w:val="es-ES_tradnl"/>
        </w:rPr>
        <w:t>fiscales</w:t>
      </w:r>
      <w:r w:rsidRPr="00BA386D">
        <w:rPr>
          <w:rFonts w:ascii="Montserrat" w:hAnsi="Montserrat" w:cs="Arial"/>
          <w:sz w:val="20"/>
          <w:szCs w:val="20"/>
          <w:lang w:val="es-ES_tradnl"/>
        </w:rPr>
        <w:t xml:space="preserve"> en materia de seguridad social, de fecha 25 de marzo de 2015, publicado en el Diario Oficial de la Federación el 3 de abril del mismo año; y su reforma mediante ACUERDO </w:t>
      </w:r>
      <w:r w:rsidRPr="00BA386D">
        <w:rPr>
          <w:rFonts w:ascii="Montserrat" w:hAnsi="Montserrat" w:cs="Arial"/>
          <w:sz w:val="20"/>
          <w:szCs w:val="20"/>
          <w:lang w:val="es-ES_tradnl"/>
        </w:rPr>
        <w:lastRenderedPageBreak/>
        <w:t>ACDO.AS1.HCT.260220/64.P.DIR, dictado por el mismo Consejo Técnico el 26 de febrero de 2020, que modifica la Regla Primera y adiciona tres párrafos a la Regla Tercera de las Reglas para la obtención de la opinión de cumplimiento de obligaciones fiscales en materia de seguridad social, publicado en el Diario Oficial de la Federación el 30 de marzo de 2020.</w:t>
      </w:r>
    </w:p>
    <w:p w:rsidR="001D6C60" w:rsidRPr="00BA386D" w:rsidRDefault="001D6C60" w:rsidP="001D6C60">
      <w:pPr>
        <w:pStyle w:val="Prrafodelista"/>
        <w:ind w:left="720" w:right="49"/>
        <w:jc w:val="both"/>
        <w:rPr>
          <w:rFonts w:ascii="Montserrat" w:hAnsi="Montserrat" w:cs="Arial"/>
          <w:b/>
          <w:sz w:val="20"/>
          <w:szCs w:val="20"/>
          <w:lang w:val="es-ES_tradnl"/>
        </w:rPr>
      </w:pPr>
    </w:p>
    <w:p w:rsidR="000B2B37" w:rsidRPr="00BA386D" w:rsidRDefault="000B2B37" w:rsidP="004D103A">
      <w:pPr>
        <w:pStyle w:val="Prrafodelista"/>
        <w:numPr>
          <w:ilvl w:val="0"/>
          <w:numId w:val="41"/>
        </w:numPr>
        <w:ind w:right="49"/>
        <w:jc w:val="both"/>
        <w:rPr>
          <w:rFonts w:ascii="Montserrat" w:eastAsiaTheme="minorHAnsi" w:hAnsi="Montserrat" w:cs="Arial"/>
          <w:b/>
          <w:sz w:val="20"/>
          <w:szCs w:val="20"/>
          <w:lang w:val="es-ES_tradnl" w:eastAsia="en-US"/>
        </w:rPr>
      </w:pPr>
      <w:r w:rsidRPr="00BA386D">
        <w:rPr>
          <w:rFonts w:ascii="Montserrat" w:eastAsiaTheme="minorHAnsi" w:hAnsi="Montserrat" w:cs="Arial"/>
          <w:sz w:val="20"/>
          <w:szCs w:val="20"/>
          <w:lang w:val="es-ES_tradnl" w:eastAsia="en-US"/>
        </w:rPr>
        <w:t xml:space="preserve">Documento en el que conste que se encuentra al corriente del cumplimiento de obligaciones en materia de aportaciones patronales y entero de descuentos del Instituto del Fondo Nacional de la Vivienda para los Trabajadores (INFONAVIT), en términos del artículo 32-D del Código Fiscal de la Federación y 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DOF el 28 de junio de 2017. </w:t>
      </w:r>
    </w:p>
    <w:p w:rsidR="00E179CC" w:rsidRPr="00BA386D" w:rsidRDefault="00E179CC" w:rsidP="00E179CC">
      <w:pPr>
        <w:pStyle w:val="Prrafodelista"/>
        <w:rPr>
          <w:rFonts w:ascii="Montserrat" w:eastAsiaTheme="minorHAnsi" w:hAnsi="Montserrat" w:cs="Arial"/>
          <w:b/>
          <w:sz w:val="20"/>
          <w:szCs w:val="20"/>
          <w:lang w:val="es-ES_tradnl" w:eastAsia="en-US"/>
        </w:rPr>
      </w:pPr>
    </w:p>
    <w:p w:rsidR="00E179CC" w:rsidRPr="00BA386D" w:rsidRDefault="00E179CC" w:rsidP="00E179CC">
      <w:pPr>
        <w:pStyle w:val="Ttulo3"/>
        <w:numPr>
          <w:ilvl w:val="0"/>
          <w:numId w:val="43"/>
        </w:numPr>
        <w:tabs>
          <w:tab w:val="num" w:pos="360"/>
        </w:tabs>
        <w:spacing w:before="0" w:after="0"/>
        <w:ind w:right="49"/>
        <w:jc w:val="both"/>
        <w:rPr>
          <w:rFonts w:ascii="Montserrat" w:hAnsi="Montserrat" w:cs="Arial"/>
          <w:iCs/>
          <w:sz w:val="20"/>
          <w:szCs w:val="20"/>
          <w:lang w:eastAsia="es-ES"/>
        </w:rPr>
      </w:pPr>
      <w:bookmarkStart w:id="122" w:name="_Toc87546441"/>
      <w:bookmarkStart w:id="123" w:name="_Toc92919175"/>
      <w:r w:rsidRPr="00BA386D">
        <w:rPr>
          <w:rFonts w:ascii="Montserrat" w:hAnsi="Montserrat" w:cs="Arial"/>
          <w:iCs/>
          <w:sz w:val="20"/>
          <w:szCs w:val="20"/>
          <w:lang w:eastAsia="es-ES"/>
        </w:rPr>
        <w:t>Escrito para consultar opinión de cumplimiento 32-D</w:t>
      </w:r>
      <w:bookmarkEnd w:id="122"/>
      <w:bookmarkEnd w:id="123"/>
    </w:p>
    <w:p w:rsidR="00E179CC" w:rsidRPr="00BA386D" w:rsidRDefault="00E179CC" w:rsidP="00E179CC">
      <w:pPr>
        <w:rPr>
          <w:rFonts w:ascii="Montserrat" w:hAnsi="Montserrat" w:cs="Arial"/>
          <w:sz w:val="20"/>
          <w:szCs w:val="20"/>
          <w:lang w:val="es-ES_tradnl"/>
        </w:rPr>
      </w:pPr>
    </w:p>
    <w:p w:rsidR="00E179CC" w:rsidRPr="00BA386D" w:rsidRDefault="00E179CC" w:rsidP="00E179CC">
      <w:pPr>
        <w:ind w:left="360"/>
        <w:jc w:val="both"/>
        <w:rPr>
          <w:rFonts w:ascii="Montserrat" w:hAnsi="Montserrat" w:cs="Arial"/>
          <w:sz w:val="20"/>
          <w:szCs w:val="20"/>
          <w:lang w:val="es-ES_tradnl"/>
        </w:rPr>
      </w:pPr>
      <w:r w:rsidRPr="00BA386D">
        <w:rPr>
          <w:rFonts w:ascii="Montserrat" w:hAnsi="Montserrat" w:cs="Arial"/>
          <w:sz w:val="20"/>
          <w:szCs w:val="20"/>
          <w:lang w:val="es-ES_tradnl"/>
        </w:rPr>
        <w:t xml:space="preserve">Escrito en el que el licitante autoriza que funcionarios de la División de Contratos pueda consultar su opinión de cumplimiento (32-D) ante el IMSS en forma directa, en linea y en tiempo real. </w:t>
      </w:r>
      <w:r w:rsidRPr="00BA386D">
        <w:rPr>
          <w:rFonts w:ascii="Montserrat" w:hAnsi="Montserrat" w:cs="Arial"/>
          <w:b/>
          <w:sz w:val="20"/>
          <w:szCs w:val="20"/>
          <w:lang w:val="es-ES_tradnl"/>
        </w:rPr>
        <w:t>Anexo XVII</w:t>
      </w:r>
    </w:p>
    <w:p w:rsidR="00E179CC" w:rsidRPr="00BA386D" w:rsidRDefault="00E179CC" w:rsidP="00E179CC">
      <w:pPr>
        <w:rPr>
          <w:rFonts w:ascii="Montserrat" w:hAnsi="Montserrat" w:cs="Arial"/>
          <w:sz w:val="20"/>
          <w:szCs w:val="20"/>
          <w:lang w:val="es-ES_tradnl"/>
        </w:rPr>
      </w:pPr>
    </w:p>
    <w:p w:rsidR="00E179CC" w:rsidRPr="00BA386D" w:rsidRDefault="00E179CC" w:rsidP="00E179CC">
      <w:pPr>
        <w:pStyle w:val="Ttulo3"/>
        <w:numPr>
          <w:ilvl w:val="0"/>
          <w:numId w:val="43"/>
        </w:numPr>
        <w:tabs>
          <w:tab w:val="num" w:pos="360"/>
        </w:tabs>
        <w:spacing w:before="0" w:after="0"/>
        <w:ind w:right="49"/>
        <w:jc w:val="both"/>
        <w:rPr>
          <w:rFonts w:ascii="Montserrat" w:hAnsi="Montserrat" w:cs="Arial"/>
          <w:iCs/>
          <w:sz w:val="20"/>
          <w:szCs w:val="20"/>
          <w:lang w:eastAsia="es-ES"/>
        </w:rPr>
      </w:pPr>
      <w:bookmarkStart w:id="124" w:name="_Toc87546442"/>
      <w:bookmarkStart w:id="125" w:name="_Toc92919176"/>
      <w:r w:rsidRPr="00BA386D">
        <w:rPr>
          <w:rFonts w:ascii="Montserrat" w:hAnsi="Montserrat" w:cs="Arial"/>
          <w:iCs/>
          <w:sz w:val="20"/>
          <w:szCs w:val="20"/>
          <w:lang w:eastAsia="es-ES"/>
        </w:rPr>
        <w:t>Escrito donde el licitante manifieste si ut</w:t>
      </w:r>
      <w:r w:rsidR="009E4F4E">
        <w:rPr>
          <w:rFonts w:ascii="Montserrat" w:hAnsi="Montserrat" w:cs="Arial"/>
          <w:iCs/>
          <w:sz w:val="20"/>
          <w:szCs w:val="20"/>
          <w:lang w:eastAsia="es-ES"/>
        </w:rPr>
        <w:t>i</w:t>
      </w:r>
      <w:r w:rsidRPr="00BA386D">
        <w:rPr>
          <w:rFonts w:ascii="Montserrat" w:hAnsi="Montserrat" w:cs="Arial"/>
          <w:iCs/>
          <w:sz w:val="20"/>
          <w:szCs w:val="20"/>
          <w:lang w:eastAsia="es-ES"/>
        </w:rPr>
        <w:t>liza el esquema de subcontratación</w:t>
      </w:r>
      <w:bookmarkEnd w:id="124"/>
      <w:bookmarkEnd w:id="125"/>
    </w:p>
    <w:p w:rsidR="00E179CC" w:rsidRPr="00BA386D" w:rsidRDefault="00E179CC" w:rsidP="00E179CC">
      <w:pPr>
        <w:rPr>
          <w:rFonts w:ascii="Montserrat" w:hAnsi="Montserrat" w:cs="Arial"/>
          <w:sz w:val="20"/>
          <w:szCs w:val="20"/>
          <w:lang w:val="es-ES_tradnl"/>
        </w:rPr>
      </w:pPr>
    </w:p>
    <w:p w:rsidR="00E179CC" w:rsidRPr="00BA386D" w:rsidRDefault="00E179CC" w:rsidP="00893E8C">
      <w:pPr>
        <w:ind w:left="360"/>
        <w:jc w:val="both"/>
        <w:rPr>
          <w:rFonts w:ascii="Montserrat" w:hAnsi="Montserrat" w:cs="Arial"/>
          <w:sz w:val="20"/>
          <w:szCs w:val="20"/>
          <w:lang w:val="es-ES_tradnl"/>
        </w:rPr>
      </w:pPr>
      <w:r w:rsidRPr="00BA386D">
        <w:rPr>
          <w:rFonts w:ascii="Montserrat" w:hAnsi="Montserrat" w:cs="Arial"/>
          <w:sz w:val="20"/>
          <w:szCs w:val="20"/>
          <w:lang w:val="es-ES_tradnl"/>
        </w:rPr>
        <w:t xml:space="preserve">Escrito donde el licitante manifieste si utliza el esquema de subcontratación de servicios u obras especializadas. </w:t>
      </w:r>
      <w:r w:rsidRPr="00BA386D">
        <w:rPr>
          <w:rFonts w:ascii="Montserrat" w:hAnsi="Montserrat" w:cs="Arial"/>
          <w:b/>
          <w:sz w:val="20"/>
          <w:szCs w:val="20"/>
          <w:lang w:val="es-ES_tradnl"/>
        </w:rPr>
        <w:t>Anexo XVIII</w:t>
      </w:r>
    </w:p>
    <w:p w:rsidR="00E179CC" w:rsidRPr="00BA386D" w:rsidRDefault="00E179CC" w:rsidP="00E179CC">
      <w:pPr>
        <w:ind w:right="49"/>
        <w:jc w:val="both"/>
        <w:rPr>
          <w:rFonts w:ascii="Montserrat" w:hAnsi="Montserrat" w:cs="Arial"/>
          <w:b/>
          <w:sz w:val="20"/>
          <w:szCs w:val="20"/>
          <w:lang w:val="es-ES_tradnl"/>
        </w:rPr>
      </w:pPr>
    </w:p>
    <w:p w:rsidR="00D532C4" w:rsidRPr="00BA386D" w:rsidRDefault="00D532C4" w:rsidP="00CC66CE">
      <w:pPr>
        <w:ind w:right="49"/>
        <w:rPr>
          <w:rFonts w:ascii="Montserrat" w:hAnsi="Montserrat" w:cs="Arial"/>
          <w:sz w:val="20"/>
          <w:szCs w:val="20"/>
        </w:rPr>
      </w:pPr>
    </w:p>
    <w:p w:rsidR="008017F5" w:rsidRPr="00BA386D" w:rsidRDefault="00822D4D" w:rsidP="004D103A">
      <w:pPr>
        <w:pStyle w:val="Ttulo2"/>
        <w:numPr>
          <w:ilvl w:val="1"/>
          <w:numId w:val="42"/>
        </w:numPr>
        <w:spacing w:before="0" w:after="0"/>
        <w:ind w:left="0" w:right="49" w:firstLine="0"/>
        <w:rPr>
          <w:rFonts w:ascii="Montserrat" w:hAnsi="Montserrat" w:cs="Arial"/>
          <w:i w:val="0"/>
          <w:sz w:val="20"/>
          <w:lang w:val="es-ES_tradnl"/>
        </w:rPr>
      </w:pPr>
      <w:bookmarkStart w:id="126" w:name="_Toc92919177"/>
      <w:r w:rsidRPr="00BA386D">
        <w:rPr>
          <w:rFonts w:ascii="Montserrat" w:hAnsi="Montserrat" w:cs="Arial"/>
          <w:i w:val="0"/>
          <w:sz w:val="20"/>
          <w:lang w:val="es-ES_tradnl"/>
        </w:rPr>
        <w:t xml:space="preserve">Propuesta </w:t>
      </w:r>
      <w:r w:rsidR="003A6298" w:rsidRPr="00BA386D">
        <w:rPr>
          <w:rFonts w:ascii="Montserrat" w:hAnsi="Montserrat" w:cs="Arial"/>
          <w:i w:val="0"/>
          <w:sz w:val="20"/>
          <w:lang w:val="es-ES_tradnl"/>
        </w:rPr>
        <w:t>T</w:t>
      </w:r>
      <w:r w:rsidRPr="00BA386D">
        <w:rPr>
          <w:rFonts w:ascii="Montserrat" w:hAnsi="Montserrat" w:cs="Arial"/>
          <w:i w:val="0"/>
          <w:sz w:val="20"/>
          <w:lang w:val="es-ES_tradnl"/>
        </w:rPr>
        <w:t>écnic</w:t>
      </w:r>
      <w:bookmarkEnd w:id="91"/>
      <w:r w:rsidRPr="00BA386D">
        <w:rPr>
          <w:rFonts w:ascii="Montserrat" w:hAnsi="Montserrat" w:cs="Arial"/>
          <w:i w:val="0"/>
          <w:sz w:val="20"/>
          <w:lang w:val="es-ES_tradnl"/>
        </w:rPr>
        <w:t>a</w:t>
      </w:r>
      <w:r w:rsidR="003A6298" w:rsidRPr="00BA386D">
        <w:rPr>
          <w:rFonts w:ascii="Montserrat" w:hAnsi="Montserrat" w:cs="Arial"/>
          <w:i w:val="0"/>
          <w:sz w:val="20"/>
          <w:lang w:val="es-ES_tradnl"/>
        </w:rPr>
        <w:t>.</w:t>
      </w:r>
      <w:bookmarkEnd w:id="126"/>
    </w:p>
    <w:p w:rsidR="008017F5" w:rsidRPr="00BA386D" w:rsidRDefault="008017F5" w:rsidP="00CC66CE">
      <w:pPr>
        <w:tabs>
          <w:tab w:val="left" w:pos="3909"/>
        </w:tabs>
        <w:suppressAutoHyphens/>
        <w:ind w:right="49"/>
        <w:jc w:val="both"/>
        <w:rPr>
          <w:rFonts w:ascii="Montserrat" w:hAnsi="Montserrat" w:cs="Arial"/>
          <w:sz w:val="20"/>
          <w:szCs w:val="20"/>
          <w:lang w:eastAsia="ar-SA"/>
        </w:rPr>
      </w:pPr>
    </w:p>
    <w:p w:rsidR="007A102B" w:rsidRPr="00BA386D" w:rsidRDefault="007A102B" w:rsidP="00CC66CE">
      <w:pPr>
        <w:tabs>
          <w:tab w:val="left" w:pos="3909"/>
        </w:tabs>
        <w:suppressAutoHyphens/>
        <w:ind w:right="49"/>
        <w:jc w:val="both"/>
        <w:rPr>
          <w:rFonts w:ascii="Montserrat" w:hAnsi="Montserrat" w:cs="Arial"/>
          <w:sz w:val="20"/>
          <w:szCs w:val="20"/>
          <w:lang w:eastAsia="ar-SA"/>
        </w:rPr>
      </w:pPr>
      <w:r w:rsidRPr="00BA386D">
        <w:rPr>
          <w:rFonts w:ascii="Montserrat" w:hAnsi="Montserrat" w:cs="Arial"/>
          <w:sz w:val="20"/>
          <w:szCs w:val="20"/>
          <w:lang w:eastAsia="ar-SA"/>
        </w:rPr>
        <w:t xml:space="preserve">Deberá integrar a su propuesta técnica </w:t>
      </w:r>
      <w:r w:rsidRPr="00BA386D">
        <w:rPr>
          <w:rFonts w:ascii="Montserrat" w:hAnsi="Montserrat" w:cs="Arial"/>
          <w:sz w:val="20"/>
          <w:szCs w:val="20"/>
          <w:lang w:val="es-ES_tradnl"/>
        </w:rPr>
        <w:t>debidamente requisitada, foliada y suscrita por la persona facultada para ello,</w:t>
      </w:r>
      <w:r w:rsidRPr="00BA386D">
        <w:rPr>
          <w:rFonts w:ascii="Montserrat" w:hAnsi="Montserrat" w:cs="Arial"/>
          <w:sz w:val="20"/>
          <w:szCs w:val="20"/>
          <w:lang w:eastAsia="ar-SA"/>
        </w:rPr>
        <w:t xml:space="preserve"> los documentos siguientes:</w:t>
      </w:r>
    </w:p>
    <w:p w:rsidR="007A102B" w:rsidRPr="00BA386D" w:rsidRDefault="007A102B" w:rsidP="00CC66CE">
      <w:pPr>
        <w:tabs>
          <w:tab w:val="left" w:pos="3909"/>
        </w:tabs>
        <w:suppressAutoHyphens/>
        <w:ind w:right="49"/>
        <w:jc w:val="both"/>
        <w:rPr>
          <w:rFonts w:ascii="Montserrat" w:hAnsi="Montserrat" w:cs="Arial"/>
          <w:sz w:val="20"/>
          <w:szCs w:val="20"/>
          <w:lang w:eastAsia="ar-SA"/>
        </w:rPr>
      </w:pPr>
    </w:p>
    <w:p w:rsidR="0030064A" w:rsidRPr="00BA386D" w:rsidRDefault="0030064A" w:rsidP="004D103A">
      <w:pPr>
        <w:pStyle w:val="Ttulo3"/>
        <w:numPr>
          <w:ilvl w:val="0"/>
          <w:numId w:val="30"/>
        </w:numPr>
        <w:spacing w:before="0" w:after="0"/>
        <w:ind w:right="49"/>
        <w:jc w:val="both"/>
        <w:rPr>
          <w:rFonts w:ascii="Montserrat" w:hAnsi="Montserrat" w:cs="Arial"/>
          <w:b w:val="0"/>
          <w:color w:val="000000" w:themeColor="text1"/>
          <w:sz w:val="20"/>
          <w:szCs w:val="20"/>
        </w:rPr>
      </w:pPr>
      <w:bookmarkStart w:id="127" w:name="_Toc92919178"/>
      <w:bookmarkStart w:id="128" w:name="_Toc442265825"/>
      <w:r w:rsidRPr="00BA386D">
        <w:rPr>
          <w:rFonts w:ascii="Montserrat" w:hAnsi="Montserrat" w:cs="Arial"/>
          <w:sz w:val="20"/>
          <w:szCs w:val="20"/>
        </w:rPr>
        <w:t>Propuesta Técnica</w:t>
      </w:r>
      <w:r w:rsidR="003A6298" w:rsidRPr="00BA386D">
        <w:rPr>
          <w:rFonts w:ascii="Montserrat" w:hAnsi="Montserrat" w:cs="Arial"/>
          <w:sz w:val="20"/>
          <w:szCs w:val="20"/>
        </w:rPr>
        <w:t>.</w:t>
      </w:r>
      <w:bookmarkEnd w:id="127"/>
    </w:p>
    <w:p w:rsidR="0030064A" w:rsidRPr="00BA386D" w:rsidRDefault="0030064A" w:rsidP="00CC66CE">
      <w:pPr>
        <w:ind w:left="357" w:right="49"/>
        <w:jc w:val="both"/>
        <w:rPr>
          <w:rFonts w:ascii="Montserrat" w:hAnsi="Montserrat" w:cs="Arial"/>
          <w:b/>
          <w:sz w:val="20"/>
          <w:szCs w:val="20"/>
        </w:rPr>
      </w:pPr>
    </w:p>
    <w:p w:rsidR="007B7203" w:rsidRPr="00BA386D" w:rsidRDefault="007B7203" w:rsidP="00325E62">
      <w:pPr>
        <w:ind w:left="357" w:right="49"/>
        <w:jc w:val="both"/>
        <w:rPr>
          <w:rFonts w:ascii="Montserrat" w:hAnsi="Montserrat" w:cs="Arial"/>
          <w:color w:val="000000" w:themeColor="text1"/>
          <w:sz w:val="20"/>
          <w:szCs w:val="20"/>
        </w:rPr>
      </w:pPr>
      <w:r w:rsidRPr="00BA386D">
        <w:rPr>
          <w:rFonts w:ascii="Montserrat" w:hAnsi="Montserrat" w:cs="Arial"/>
          <w:sz w:val="20"/>
          <w:szCs w:val="20"/>
          <w:lang w:eastAsia="ar-SA"/>
        </w:rPr>
        <w:t xml:space="preserve">La propuesta técnica deberá contener las especificaciones técnicas, la información y documentación requerida en la presente </w:t>
      </w:r>
      <w:r w:rsidR="000612DF" w:rsidRPr="00BA386D">
        <w:rPr>
          <w:rFonts w:ascii="Montserrat" w:hAnsi="Montserrat" w:cs="Arial"/>
          <w:sz w:val="20"/>
          <w:szCs w:val="20"/>
          <w:lang w:eastAsia="ar-SA"/>
        </w:rPr>
        <w:t>Convocatoria</w:t>
      </w:r>
      <w:r w:rsidRPr="00BA386D">
        <w:rPr>
          <w:rFonts w:ascii="Montserrat" w:hAnsi="Montserrat" w:cs="Arial"/>
          <w:sz w:val="20"/>
          <w:szCs w:val="20"/>
          <w:lang w:eastAsia="ar-SA"/>
        </w:rPr>
        <w:t xml:space="preserve">, en sus anexos y </w:t>
      </w:r>
      <w:r w:rsidR="006C1215" w:rsidRPr="00BA386D">
        <w:rPr>
          <w:rFonts w:ascii="Montserrat" w:hAnsi="Montserrat" w:cs="Arial"/>
          <w:sz w:val="20"/>
          <w:szCs w:val="20"/>
          <w:lang w:eastAsia="ar-SA"/>
        </w:rPr>
        <w:t xml:space="preserve">considerando el resultado de la </w:t>
      </w:r>
      <w:r w:rsidRPr="00BA386D">
        <w:rPr>
          <w:rFonts w:ascii="Montserrat" w:hAnsi="Montserrat" w:cs="Arial"/>
          <w:sz w:val="20"/>
          <w:szCs w:val="20"/>
          <w:lang w:eastAsia="ar-SA"/>
        </w:rPr>
        <w:t>junta de aclaraciones</w:t>
      </w:r>
      <w:r w:rsidR="006C1215" w:rsidRPr="00BA386D">
        <w:rPr>
          <w:rFonts w:ascii="Montserrat" w:hAnsi="Montserrat" w:cs="Arial"/>
          <w:sz w:val="20"/>
          <w:szCs w:val="20"/>
          <w:lang w:val="es-ES_tradnl"/>
        </w:rPr>
        <w:t>;</w:t>
      </w:r>
      <w:r w:rsidR="00EC1232" w:rsidRPr="00BA386D">
        <w:rPr>
          <w:rFonts w:ascii="Montserrat" w:hAnsi="Montserrat" w:cs="Arial"/>
          <w:sz w:val="20"/>
          <w:szCs w:val="20"/>
          <w:lang w:val="es-ES_tradnl"/>
        </w:rPr>
        <w:t xml:space="preserve"> </w:t>
      </w:r>
      <w:r w:rsidR="004C4E62" w:rsidRPr="00BA386D">
        <w:rPr>
          <w:rFonts w:ascii="Montserrat" w:hAnsi="Montserrat" w:cs="Arial"/>
          <w:sz w:val="20"/>
          <w:szCs w:val="20"/>
          <w:lang w:val="es-ES_tradnl"/>
        </w:rPr>
        <w:t xml:space="preserve">foliada </w:t>
      </w:r>
      <w:r w:rsidRPr="00BA386D">
        <w:rPr>
          <w:rFonts w:ascii="Montserrat" w:hAnsi="Montserrat" w:cs="Arial"/>
          <w:sz w:val="20"/>
          <w:szCs w:val="20"/>
          <w:lang w:val="es-ES_tradnl"/>
        </w:rPr>
        <w:t>y suscrita con firma electrónica</w:t>
      </w:r>
      <w:r w:rsidR="00E2087F" w:rsidRPr="00BA386D">
        <w:rPr>
          <w:rFonts w:ascii="Montserrat" w:hAnsi="Montserrat" w:cs="Arial"/>
          <w:sz w:val="20"/>
          <w:szCs w:val="20"/>
          <w:lang w:val="es-ES_tradnl"/>
        </w:rPr>
        <w:t xml:space="preserve"> avanzada que emite el SAT</w:t>
      </w:r>
      <w:r w:rsidR="006C1215" w:rsidRPr="00BA386D">
        <w:rPr>
          <w:rFonts w:ascii="Montserrat" w:hAnsi="Montserrat" w:cs="Arial"/>
          <w:sz w:val="20"/>
          <w:szCs w:val="20"/>
          <w:lang w:val="es-ES_tradnl"/>
        </w:rPr>
        <w:t xml:space="preserve"> en favor del licitante, persona física o moral, para el cumplimiento de sus obligaciones fiscales, p</w:t>
      </w:r>
      <w:r w:rsidRPr="00BA386D">
        <w:rPr>
          <w:rFonts w:ascii="Montserrat" w:hAnsi="Montserrat" w:cs="Arial"/>
          <w:color w:val="000000" w:themeColor="text1"/>
          <w:sz w:val="20"/>
          <w:szCs w:val="20"/>
        </w:rPr>
        <w:t>ara lo cual podrá hacer uso del formato</w:t>
      </w:r>
      <w:r w:rsidR="00325E62" w:rsidRPr="00BA386D">
        <w:rPr>
          <w:rFonts w:ascii="Montserrat" w:hAnsi="Montserrat" w:cs="Arial"/>
          <w:color w:val="000000" w:themeColor="text1"/>
          <w:sz w:val="20"/>
          <w:szCs w:val="20"/>
        </w:rPr>
        <w:t xml:space="preserve"> adjunto a la </w:t>
      </w:r>
      <w:r w:rsidR="000612DF" w:rsidRPr="00BA386D">
        <w:rPr>
          <w:rFonts w:ascii="Montserrat" w:hAnsi="Montserrat" w:cs="Arial"/>
          <w:color w:val="000000" w:themeColor="text1"/>
          <w:sz w:val="20"/>
          <w:szCs w:val="20"/>
        </w:rPr>
        <w:t>Convocatoria</w:t>
      </w:r>
      <w:r w:rsidR="009D50CC" w:rsidRPr="00BA386D">
        <w:rPr>
          <w:rFonts w:ascii="Montserrat" w:hAnsi="Montserrat" w:cs="Arial"/>
          <w:color w:val="000000" w:themeColor="text1"/>
          <w:sz w:val="20"/>
          <w:szCs w:val="20"/>
          <w:lang w:val="es-ES"/>
        </w:rPr>
        <w:t xml:space="preserve"> denominado</w:t>
      </w:r>
      <w:r w:rsidR="00325E62" w:rsidRPr="00BA386D">
        <w:rPr>
          <w:rFonts w:ascii="Montserrat" w:hAnsi="Montserrat" w:cs="Arial"/>
          <w:color w:val="000000" w:themeColor="text1"/>
          <w:sz w:val="20"/>
          <w:szCs w:val="20"/>
          <w:lang w:val="es-ES"/>
        </w:rPr>
        <w:t xml:space="preserve"> </w:t>
      </w:r>
      <w:r w:rsidRPr="00BA386D">
        <w:rPr>
          <w:rFonts w:ascii="Montserrat" w:hAnsi="Montserrat" w:cs="Arial"/>
          <w:b/>
          <w:i/>
          <w:color w:val="000000" w:themeColor="text1"/>
          <w:sz w:val="20"/>
          <w:szCs w:val="20"/>
        </w:rPr>
        <w:t xml:space="preserve">Anexo </w:t>
      </w:r>
      <w:r w:rsidR="00325E62" w:rsidRPr="00BA386D">
        <w:rPr>
          <w:rFonts w:ascii="Montserrat" w:hAnsi="Montserrat" w:cs="Arial"/>
          <w:b/>
          <w:i/>
          <w:color w:val="000000" w:themeColor="text1"/>
          <w:sz w:val="20"/>
          <w:szCs w:val="20"/>
        </w:rPr>
        <w:t>Formato de Prop</w:t>
      </w:r>
      <w:r w:rsidR="00E840A2" w:rsidRPr="00BA386D">
        <w:rPr>
          <w:rFonts w:ascii="Montserrat" w:hAnsi="Montserrat" w:cs="Arial"/>
          <w:b/>
          <w:i/>
          <w:color w:val="000000" w:themeColor="text1"/>
          <w:sz w:val="20"/>
          <w:szCs w:val="20"/>
        </w:rPr>
        <w:t>uesta</w:t>
      </w:r>
      <w:r w:rsidR="00325E62" w:rsidRPr="00BA386D">
        <w:rPr>
          <w:rFonts w:ascii="Montserrat" w:hAnsi="Montserrat" w:cs="Arial"/>
          <w:b/>
          <w:i/>
          <w:color w:val="000000" w:themeColor="text1"/>
          <w:sz w:val="20"/>
          <w:szCs w:val="20"/>
        </w:rPr>
        <w:t xml:space="preserve"> Téc</w:t>
      </w:r>
      <w:r w:rsidR="00E840A2" w:rsidRPr="00BA386D">
        <w:rPr>
          <w:rFonts w:ascii="Montserrat" w:hAnsi="Montserrat" w:cs="Arial"/>
          <w:b/>
          <w:i/>
          <w:color w:val="000000" w:themeColor="text1"/>
          <w:sz w:val="20"/>
          <w:szCs w:val="20"/>
        </w:rPr>
        <w:t>nica</w:t>
      </w:r>
      <w:r w:rsidR="003F56BE" w:rsidRPr="00BA386D">
        <w:rPr>
          <w:rFonts w:ascii="Montserrat" w:hAnsi="Montserrat" w:cs="Arial"/>
          <w:color w:val="000000" w:themeColor="text1"/>
          <w:sz w:val="20"/>
          <w:szCs w:val="20"/>
        </w:rPr>
        <w:t>, en caso de no usa</w:t>
      </w:r>
      <w:r w:rsidR="004C4E62" w:rsidRPr="00BA386D">
        <w:rPr>
          <w:rFonts w:ascii="Montserrat" w:hAnsi="Montserrat" w:cs="Arial"/>
          <w:color w:val="000000" w:themeColor="text1"/>
          <w:sz w:val="20"/>
          <w:szCs w:val="20"/>
        </w:rPr>
        <w:t>r</w:t>
      </w:r>
      <w:r w:rsidR="003F56BE" w:rsidRPr="00BA386D">
        <w:rPr>
          <w:rFonts w:ascii="Montserrat" w:hAnsi="Montserrat" w:cs="Arial"/>
          <w:color w:val="000000" w:themeColor="text1"/>
          <w:sz w:val="20"/>
          <w:szCs w:val="20"/>
        </w:rPr>
        <w:t xml:space="preserve"> </w:t>
      </w:r>
      <w:r w:rsidRPr="00BA386D">
        <w:rPr>
          <w:rFonts w:ascii="Montserrat" w:hAnsi="Montserrat" w:cs="Arial"/>
          <w:color w:val="000000" w:themeColor="text1"/>
          <w:sz w:val="20"/>
          <w:szCs w:val="20"/>
        </w:rPr>
        <w:t xml:space="preserve">el formato, el documento remitido, deberá contener los mismos datos solicitados en el mismo. </w:t>
      </w:r>
    </w:p>
    <w:p w:rsidR="007B7203" w:rsidRPr="00BA386D" w:rsidRDefault="007B7203" w:rsidP="00CC66CE">
      <w:pPr>
        <w:pStyle w:val="Prrafodelista"/>
        <w:suppressAutoHyphens/>
        <w:ind w:left="360" w:right="49"/>
        <w:contextualSpacing/>
        <w:jc w:val="both"/>
        <w:rPr>
          <w:rFonts w:ascii="Montserrat" w:hAnsi="Montserrat" w:cs="Arial"/>
          <w:color w:val="000000" w:themeColor="text1"/>
          <w:sz w:val="20"/>
          <w:szCs w:val="20"/>
        </w:rPr>
      </w:pPr>
    </w:p>
    <w:p w:rsidR="007B7203" w:rsidRPr="00BA386D" w:rsidRDefault="007B7203" w:rsidP="00CC66CE">
      <w:pPr>
        <w:pStyle w:val="Prrafodelista"/>
        <w:suppressAutoHyphens/>
        <w:autoSpaceDE w:val="0"/>
        <w:ind w:left="360" w:right="49"/>
        <w:jc w:val="both"/>
        <w:rPr>
          <w:rFonts w:ascii="Montserrat" w:hAnsi="Montserrat" w:cs="Arial"/>
          <w:b/>
          <w:i/>
          <w:noProof w:val="0"/>
          <w:sz w:val="16"/>
          <w:szCs w:val="16"/>
          <w:u w:val="single"/>
          <w:lang w:val="es-ES_tradnl" w:eastAsia="ar-SA"/>
        </w:rPr>
      </w:pPr>
      <w:r w:rsidRPr="00BA386D">
        <w:rPr>
          <w:rFonts w:ascii="Montserrat" w:hAnsi="Montserrat" w:cs="Arial"/>
          <w:b/>
          <w:i/>
          <w:noProof w:val="0"/>
          <w:sz w:val="16"/>
          <w:szCs w:val="16"/>
          <w:u w:val="single"/>
          <w:lang w:val="es-ES_tradnl" w:eastAsia="ar-SA"/>
        </w:rPr>
        <w:t xml:space="preserve">La falta de presentación de la documentación </w:t>
      </w:r>
      <w:r w:rsidR="004A0CCF" w:rsidRPr="00BA386D">
        <w:rPr>
          <w:rFonts w:ascii="Montserrat" w:hAnsi="Montserrat" w:cs="Arial"/>
          <w:b/>
          <w:i/>
          <w:noProof w:val="0"/>
          <w:sz w:val="16"/>
          <w:szCs w:val="16"/>
          <w:u w:val="single"/>
          <w:lang w:val="es-ES_tradnl" w:eastAsia="ar-SA"/>
        </w:rPr>
        <w:t xml:space="preserve">o el incumplimiento de los requisitos establecidos, </w:t>
      </w:r>
      <w:r w:rsidRPr="00BA386D">
        <w:rPr>
          <w:rFonts w:ascii="Montserrat" w:hAnsi="Montserrat" w:cs="Arial"/>
          <w:b/>
          <w:i/>
          <w:noProof w:val="0"/>
          <w:sz w:val="16"/>
          <w:szCs w:val="16"/>
          <w:u w:val="single"/>
          <w:lang w:val="es-ES_tradnl" w:eastAsia="ar-SA"/>
        </w:rPr>
        <w:t xml:space="preserve">afecta la solvencia de </w:t>
      </w:r>
      <w:r w:rsidR="00830902" w:rsidRPr="00BA386D">
        <w:rPr>
          <w:rFonts w:ascii="Montserrat" w:hAnsi="Montserrat" w:cs="Arial"/>
          <w:b/>
          <w:i/>
          <w:noProof w:val="0"/>
          <w:sz w:val="16"/>
          <w:szCs w:val="16"/>
          <w:u w:val="single"/>
          <w:lang w:val="es-ES_tradnl" w:eastAsia="ar-SA"/>
        </w:rPr>
        <w:t>la</w:t>
      </w:r>
      <w:r w:rsidRPr="00BA386D">
        <w:rPr>
          <w:rFonts w:ascii="Montserrat" w:hAnsi="Montserrat" w:cs="Arial"/>
          <w:b/>
          <w:i/>
          <w:noProof w:val="0"/>
          <w:sz w:val="16"/>
          <w:szCs w:val="16"/>
          <w:u w:val="single"/>
          <w:lang w:val="es-ES_tradnl" w:eastAsia="ar-SA"/>
        </w:rPr>
        <w:t xml:space="preserve"> propuesta y mot</w:t>
      </w:r>
      <w:r w:rsidR="005858BF" w:rsidRPr="00BA386D">
        <w:rPr>
          <w:rFonts w:ascii="Montserrat" w:hAnsi="Montserrat" w:cs="Arial"/>
          <w:b/>
          <w:i/>
          <w:noProof w:val="0"/>
          <w:sz w:val="16"/>
          <w:szCs w:val="16"/>
          <w:u w:val="single"/>
          <w:lang w:val="es-ES_tradnl" w:eastAsia="ar-SA"/>
        </w:rPr>
        <w:t>ivará</w:t>
      </w:r>
      <w:r w:rsidRPr="00BA386D">
        <w:rPr>
          <w:rFonts w:ascii="Montserrat" w:hAnsi="Montserrat" w:cs="Arial"/>
          <w:b/>
          <w:i/>
          <w:noProof w:val="0"/>
          <w:sz w:val="16"/>
          <w:szCs w:val="16"/>
          <w:u w:val="single"/>
          <w:lang w:val="es-ES_tradnl" w:eastAsia="ar-SA"/>
        </w:rPr>
        <w:t xml:space="preserve"> su desechamiento.</w:t>
      </w:r>
    </w:p>
    <w:p w:rsidR="00DD53EC" w:rsidRDefault="00DD53EC" w:rsidP="00CC66CE">
      <w:pPr>
        <w:pStyle w:val="Prrafodelista"/>
        <w:suppressAutoHyphens/>
        <w:autoSpaceDE w:val="0"/>
        <w:ind w:left="360" w:right="49"/>
        <w:jc w:val="both"/>
        <w:rPr>
          <w:rFonts w:ascii="Montserrat" w:hAnsi="Montserrat" w:cs="Arial"/>
          <w:b/>
          <w:i/>
          <w:noProof w:val="0"/>
          <w:sz w:val="20"/>
          <w:szCs w:val="20"/>
          <w:u w:val="single"/>
          <w:lang w:val="es-ES_tradnl" w:eastAsia="ar-SA"/>
        </w:rPr>
      </w:pPr>
    </w:p>
    <w:p w:rsidR="00EC5B4E" w:rsidRDefault="00EC5B4E" w:rsidP="00CC66CE">
      <w:pPr>
        <w:pStyle w:val="Prrafodelista"/>
        <w:suppressAutoHyphens/>
        <w:autoSpaceDE w:val="0"/>
        <w:ind w:left="360" w:right="49"/>
        <w:jc w:val="both"/>
        <w:rPr>
          <w:rFonts w:ascii="Montserrat" w:hAnsi="Montserrat" w:cs="Arial"/>
          <w:b/>
          <w:i/>
          <w:noProof w:val="0"/>
          <w:sz w:val="20"/>
          <w:szCs w:val="20"/>
          <w:u w:val="single"/>
          <w:lang w:val="es-ES_tradnl" w:eastAsia="ar-SA"/>
        </w:rPr>
      </w:pPr>
    </w:p>
    <w:p w:rsidR="00EC5B4E" w:rsidRPr="00BA386D" w:rsidRDefault="00EC5B4E" w:rsidP="00CC66CE">
      <w:pPr>
        <w:pStyle w:val="Prrafodelista"/>
        <w:suppressAutoHyphens/>
        <w:autoSpaceDE w:val="0"/>
        <w:ind w:left="360" w:right="49"/>
        <w:jc w:val="both"/>
        <w:rPr>
          <w:rFonts w:ascii="Montserrat" w:hAnsi="Montserrat" w:cs="Arial"/>
          <w:b/>
          <w:i/>
          <w:noProof w:val="0"/>
          <w:sz w:val="20"/>
          <w:szCs w:val="20"/>
          <w:u w:val="single"/>
          <w:lang w:val="es-ES_tradnl" w:eastAsia="ar-SA"/>
        </w:rPr>
      </w:pPr>
    </w:p>
    <w:p w:rsidR="00800EE9" w:rsidRPr="00BA386D" w:rsidRDefault="00800EE9" w:rsidP="004D103A">
      <w:pPr>
        <w:pStyle w:val="Ttulo3"/>
        <w:numPr>
          <w:ilvl w:val="0"/>
          <w:numId w:val="30"/>
        </w:numPr>
        <w:spacing w:before="0" w:after="0"/>
        <w:ind w:right="49"/>
        <w:jc w:val="both"/>
        <w:rPr>
          <w:rFonts w:ascii="Montserrat" w:hAnsi="Montserrat" w:cs="Arial"/>
          <w:sz w:val="20"/>
          <w:szCs w:val="20"/>
          <w:lang w:val="es-ES"/>
        </w:rPr>
      </w:pPr>
      <w:bookmarkStart w:id="129" w:name="_Toc92919179"/>
      <w:r w:rsidRPr="00BA386D">
        <w:rPr>
          <w:rFonts w:ascii="Montserrat" w:hAnsi="Montserrat" w:cs="Arial"/>
          <w:sz w:val="20"/>
          <w:szCs w:val="20"/>
          <w:lang w:val="es-ES"/>
        </w:rPr>
        <w:t>Cumplimiento de normas.</w:t>
      </w:r>
      <w:bookmarkEnd w:id="129"/>
    </w:p>
    <w:p w:rsidR="00800EE9" w:rsidRPr="00BA386D" w:rsidRDefault="00800EE9" w:rsidP="00CC66CE">
      <w:pPr>
        <w:tabs>
          <w:tab w:val="left" w:pos="1276"/>
          <w:tab w:val="left" w:pos="15889"/>
        </w:tabs>
        <w:suppressAutoHyphens/>
        <w:overflowPunct w:val="0"/>
        <w:autoSpaceDE w:val="0"/>
        <w:ind w:left="709" w:right="49" w:hanging="709"/>
        <w:jc w:val="both"/>
        <w:textAlignment w:val="baseline"/>
        <w:rPr>
          <w:rFonts w:ascii="Montserrat" w:eastAsia="Times New Roman" w:hAnsi="Montserrat" w:cs="Arial"/>
          <w:b/>
          <w:bCs/>
          <w:strike/>
          <w:sz w:val="20"/>
          <w:szCs w:val="20"/>
          <w:lang w:val="es-ES_tradnl" w:eastAsia="ar-SA"/>
        </w:rPr>
      </w:pPr>
    </w:p>
    <w:p w:rsidR="0058188B" w:rsidRPr="00BA386D" w:rsidRDefault="001276EA" w:rsidP="0058188B">
      <w:pPr>
        <w:ind w:left="357" w:right="49"/>
        <w:jc w:val="both"/>
        <w:rPr>
          <w:rFonts w:ascii="Montserrat" w:hAnsi="Montserrat" w:cs="Arial"/>
          <w:b/>
          <w:i/>
          <w:color w:val="000000" w:themeColor="text1"/>
          <w:sz w:val="20"/>
          <w:szCs w:val="20"/>
          <w:lang w:val="es-ES"/>
        </w:rPr>
      </w:pPr>
      <w:r w:rsidRPr="00BA386D">
        <w:rPr>
          <w:rFonts w:ascii="Montserrat" w:hAnsi="Montserrat" w:cs="Arial"/>
          <w:color w:val="000000" w:themeColor="text1"/>
          <w:sz w:val="20"/>
          <w:szCs w:val="20"/>
          <w:lang w:val="es-ES"/>
        </w:rPr>
        <w:lastRenderedPageBreak/>
        <w:t>El licit</w:t>
      </w:r>
      <w:r w:rsidR="00E7556F" w:rsidRPr="00BA386D">
        <w:rPr>
          <w:rFonts w:ascii="Montserrat" w:hAnsi="Montserrat" w:cs="Arial"/>
          <w:color w:val="000000" w:themeColor="text1"/>
          <w:sz w:val="20"/>
          <w:szCs w:val="20"/>
          <w:lang w:val="es-ES"/>
        </w:rPr>
        <w:t>a</w:t>
      </w:r>
      <w:r w:rsidRPr="00BA386D">
        <w:rPr>
          <w:rFonts w:ascii="Montserrat" w:hAnsi="Montserrat" w:cs="Arial"/>
          <w:color w:val="000000" w:themeColor="text1"/>
          <w:sz w:val="20"/>
          <w:szCs w:val="20"/>
          <w:lang w:val="es-ES"/>
        </w:rPr>
        <w:t>nte d</w:t>
      </w:r>
      <w:r w:rsidR="00800EE9" w:rsidRPr="00BA386D">
        <w:rPr>
          <w:rFonts w:ascii="Montserrat" w:hAnsi="Montserrat" w:cs="Arial"/>
          <w:color w:val="000000" w:themeColor="text1"/>
          <w:sz w:val="20"/>
          <w:szCs w:val="20"/>
          <w:lang w:val="es-ES"/>
        </w:rPr>
        <w:t xml:space="preserve">eberá presentar la documentación que acredite el cumplimiento de especificaciones y normas conforme se indica en el </w:t>
      </w:r>
      <w:r w:rsidR="00347EA1" w:rsidRPr="00BA386D">
        <w:rPr>
          <w:rFonts w:ascii="Montserrat" w:hAnsi="Montserrat" w:cs="Arial"/>
          <w:color w:val="000000" w:themeColor="text1"/>
          <w:sz w:val="20"/>
          <w:szCs w:val="20"/>
          <w:lang w:val="es-ES"/>
        </w:rPr>
        <w:t>documento</w:t>
      </w:r>
      <w:r w:rsidR="00800EE9" w:rsidRPr="00BA386D">
        <w:rPr>
          <w:rFonts w:ascii="Montserrat" w:hAnsi="Montserrat" w:cs="Arial"/>
          <w:color w:val="000000" w:themeColor="text1"/>
          <w:sz w:val="20"/>
          <w:szCs w:val="20"/>
          <w:lang w:val="es-ES"/>
        </w:rPr>
        <w:t xml:space="preserve"> adjunto a la </w:t>
      </w:r>
      <w:r w:rsidR="000612DF" w:rsidRPr="00BA386D">
        <w:rPr>
          <w:rFonts w:ascii="Montserrat" w:hAnsi="Montserrat" w:cs="Arial"/>
          <w:color w:val="000000" w:themeColor="text1"/>
          <w:sz w:val="20"/>
          <w:szCs w:val="20"/>
          <w:lang w:val="es-ES"/>
        </w:rPr>
        <w:t>Convocatoria</w:t>
      </w:r>
      <w:r w:rsidR="00800EE9" w:rsidRPr="00BA386D">
        <w:rPr>
          <w:rFonts w:ascii="Montserrat" w:hAnsi="Montserrat" w:cs="Arial"/>
          <w:color w:val="000000" w:themeColor="text1"/>
          <w:sz w:val="20"/>
          <w:szCs w:val="20"/>
          <w:lang w:val="es-ES"/>
        </w:rPr>
        <w:t xml:space="preserve"> denominado: </w:t>
      </w:r>
      <w:r w:rsidR="0058188B" w:rsidRPr="00BA386D">
        <w:rPr>
          <w:rFonts w:ascii="Montserrat" w:hAnsi="Montserrat" w:cs="Arial"/>
          <w:b/>
          <w:sz w:val="20"/>
          <w:szCs w:val="20"/>
          <w:lang w:val="es-ES_tradnl"/>
        </w:rPr>
        <w:t xml:space="preserve">Anexo </w:t>
      </w:r>
      <w:r w:rsidR="0058188B" w:rsidRPr="00BA386D">
        <w:rPr>
          <w:rFonts w:ascii="Montserrat" w:hAnsi="Montserrat" w:cs="Arial"/>
          <w:b/>
          <w:color w:val="000000" w:themeColor="text1"/>
          <w:sz w:val="20"/>
          <w:szCs w:val="20"/>
        </w:rPr>
        <w:t>2 Anexo Técnico</w:t>
      </w:r>
      <w:r w:rsidR="0058188B" w:rsidRPr="00BA386D">
        <w:rPr>
          <w:rFonts w:ascii="Montserrat" w:hAnsi="Montserrat" w:cs="Arial"/>
          <w:b/>
          <w:color w:val="000000" w:themeColor="text1"/>
          <w:sz w:val="20"/>
          <w:szCs w:val="20"/>
          <w:lang w:val="es-ES"/>
        </w:rPr>
        <w:t xml:space="preserve">, </w:t>
      </w:r>
      <w:r w:rsidR="0058188B" w:rsidRPr="00BA386D">
        <w:rPr>
          <w:rFonts w:ascii="Montserrat" w:hAnsi="Montserrat" w:cs="Arial"/>
          <w:b/>
          <w:i/>
          <w:color w:val="000000" w:themeColor="text1"/>
          <w:sz w:val="20"/>
          <w:szCs w:val="20"/>
          <w:lang w:val="es-ES"/>
        </w:rPr>
        <w:t>numeral 1. Norma o Especificación Técnica que deben de cumplir los bienes</w:t>
      </w:r>
      <w:r w:rsidR="005C26C1" w:rsidRPr="00BA386D">
        <w:rPr>
          <w:rFonts w:ascii="Montserrat" w:hAnsi="Montserrat" w:cs="Arial"/>
          <w:color w:val="000000" w:themeColor="text1"/>
          <w:sz w:val="20"/>
          <w:szCs w:val="20"/>
          <w:lang w:val="es-ES"/>
        </w:rPr>
        <w:t>,</w:t>
      </w:r>
      <w:r w:rsidR="0058188B" w:rsidRPr="00BA386D">
        <w:rPr>
          <w:rFonts w:ascii="Montserrat" w:hAnsi="Montserrat" w:cs="Arial"/>
          <w:color w:val="000000" w:themeColor="text1"/>
          <w:sz w:val="20"/>
          <w:szCs w:val="20"/>
          <w:lang w:val="es-ES"/>
        </w:rPr>
        <w:t xml:space="preserve"> </w:t>
      </w:r>
      <w:r w:rsidR="005C26C1" w:rsidRPr="00BA386D">
        <w:rPr>
          <w:rFonts w:ascii="Montserrat" w:hAnsi="Montserrat" w:cs="Arial"/>
          <w:b/>
          <w:i/>
          <w:color w:val="000000" w:themeColor="text1"/>
          <w:sz w:val="20"/>
          <w:szCs w:val="20"/>
          <w:lang w:val="es-ES"/>
        </w:rPr>
        <w:t>Formato de cumplimiento de normas</w:t>
      </w:r>
      <w:r w:rsidR="008B3EE9" w:rsidRPr="00BA386D">
        <w:rPr>
          <w:rFonts w:ascii="Montserrat" w:hAnsi="Montserrat" w:cs="Arial"/>
          <w:color w:val="000000" w:themeColor="text1"/>
          <w:sz w:val="20"/>
          <w:szCs w:val="20"/>
          <w:lang w:val="es-ES"/>
        </w:rPr>
        <w:t xml:space="preserve"> </w:t>
      </w:r>
      <w:r w:rsidR="0058188B" w:rsidRPr="00BA386D">
        <w:rPr>
          <w:rFonts w:ascii="Montserrat" w:hAnsi="Montserrat" w:cs="Arial"/>
          <w:color w:val="000000" w:themeColor="text1"/>
          <w:sz w:val="20"/>
          <w:szCs w:val="20"/>
          <w:lang w:val="es-ES"/>
        </w:rPr>
        <w:t xml:space="preserve">los cuales forman parte de la presente </w:t>
      </w:r>
      <w:r w:rsidR="000612DF" w:rsidRPr="00BA386D">
        <w:rPr>
          <w:rFonts w:ascii="Montserrat" w:hAnsi="Montserrat" w:cs="Arial"/>
          <w:color w:val="000000" w:themeColor="text1"/>
          <w:sz w:val="20"/>
          <w:szCs w:val="20"/>
          <w:lang w:val="es-ES"/>
        </w:rPr>
        <w:t>Convocatoria</w:t>
      </w:r>
      <w:r w:rsidR="0058188B" w:rsidRPr="00BA386D">
        <w:rPr>
          <w:rFonts w:ascii="Montserrat" w:hAnsi="Montserrat" w:cs="Arial"/>
          <w:color w:val="000000" w:themeColor="text1"/>
          <w:sz w:val="20"/>
          <w:szCs w:val="20"/>
          <w:lang w:val="es-ES"/>
        </w:rPr>
        <w:t>.</w:t>
      </w:r>
    </w:p>
    <w:p w:rsidR="00800EE9" w:rsidRPr="00BA386D" w:rsidRDefault="00800EE9" w:rsidP="00CC66CE">
      <w:pPr>
        <w:ind w:right="49"/>
        <w:jc w:val="both"/>
        <w:rPr>
          <w:rFonts w:ascii="Montserrat" w:eastAsia="Calibri" w:hAnsi="Montserrat" w:cs="Arial"/>
          <w:sz w:val="20"/>
          <w:szCs w:val="20"/>
        </w:rPr>
      </w:pPr>
    </w:p>
    <w:p w:rsidR="00800EE9" w:rsidRPr="00BA386D" w:rsidRDefault="00800EE9" w:rsidP="00CC66CE">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BA386D">
        <w:rPr>
          <w:rFonts w:ascii="Montserrat" w:eastAsia="Calibri" w:hAnsi="Montserrat" w:cs="Arial"/>
          <w:b/>
          <w:i/>
          <w:sz w:val="16"/>
          <w:szCs w:val="16"/>
          <w:u w:val="single"/>
        </w:rPr>
        <w:t>La falta de presentación</w:t>
      </w:r>
      <w:r w:rsidR="00A23931" w:rsidRPr="00BA386D">
        <w:rPr>
          <w:rFonts w:ascii="Montserrat" w:eastAsia="Calibri" w:hAnsi="Montserrat" w:cs="Arial"/>
          <w:b/>
          <w:i/>
          <w:sz w:val="16"/>
          <w:szCs w:val="16"/>
          <w:u w:val="single"/>
        </w:rPr>
        <w:t xml:space="preserve"> de la documentación </w:t>
      </w:r>
      <w:r w:rsidRPr="00BA386D">
        <w:rPr>
          <w:rFonts w:ascii="Montserrat" w:eastAsia="Calibri" w:hAnsi="Montserrat" w:cs="Arial"/>
          <w:b/>
          <w:i/>
          <w:sz w:val="16"/>
          <w:szCs w:val="16"/>
          <w:u w:val="single"/>
        </w:rPr>
        <w:t xml:space="preserve"> </w:t>
      </w:r>
      <w:r w:rsidR="004A0CCF" w:rsidRPr="00BA386D">
        <w:rPr>
          <w:rFonts w:ascii="Montserrat" w:hAnsi="Montserrat" w:cs="Arial"/>
          <w:b/>
          <w:i/>
          <w:noProof w:val="0"/>
          <w:sz w:val="16"/>
          <w:szCs w:val="16"/>
          <w:u w:val="single"/>
          <w:lang w:val="es-ES_tradnl" w:eastAsia="ar-SA"/>
        </w:rPr>
        <w:t xml:space="preserve">o el incumplimiento de los requisitos establecidos, </w:t>
      </w:r>
      <w:r w:rsidRPr="00BA386D">
        <w:rPr>
          <w:rFonts w:ascii="Montserrat" w:eastAsia="Calibri" w:hAnsi="Montserrat" w:cs="Arial"/>
          <w:b/>
          <w:i/>
          <w:sz w:val="16"/>
          <w:szCs w:val="16"/>
          <w:u w:val="single"/>
        </w:rPr>
        <w:t xml:space="preserve">afecta la solvencia de </w:t>
      </w:r>
      <w:r w:rsidR="00830902" w:rsidRPr="00BA386D">
        <w:rPr>
          <w:rFonts w:ascii="Montserrat" w:eastAsia="Calibri" w:hAnsi="Montserrat" w:cs="Arial"/>
          <w:b/>
          <w:i/>
          <w:sz w:val="16"/>
          <w:szCs w:val="16"/>
          <w:u w:val="single"/>
        </w:rPr>
        <w:t>la</w:t>
      </w:r>
      <w:r w:rsidRPr="00BA386D">
        <w:rPr>
          <w:rFonts w:ascii="Montserrat" w:eastAsia="Calibri" w:hAnsi="Montserrat" w:cs="Arial"/>
          <w:b/>
          <w:i/>
          <w:sz w:val="16"/>
          <w:szCs w:val="16"/>
          <w:u w:val="single"/>
        </w:rPr>
        <w:t xml:space="preserve"> propuesta y </w:t>
      </w:r>
      <w:r w:rsidR="005858BF" w:rsidRPr="00BA386D">
        <w:rPr>
          <w:rFonts w:ascii="Montserrat" w:hAnsi="Montserrat" w:cs="Arial"/>
          <w:b/>
          <w:i/>
          <w:noProof w:val="0"/>
          <w:sz w:val="16"/>
          <w:szCs w:val="16"/>
          <w:u w:val="single"/>
          <w:lang w:val="es-ES_tradnl" w:eastAsia="ar-SA"/>
        </w:rPr>
        <w:t xml:space="preserve">motivará </w:t>
      </w:r>
      <w:r w:rsidRPr="00BA386D">
        <w:rPr>
          <w:rFonts w:ascii="Montserrat" w:eastAsia="Calibri" w:hAnsi="Montserrat" w:cs="Arial"/>
          <w:b/>
          <w:i/>
          <w:sz w:val="16"/>
          <w:szCs w:val="16"/>
          <w:u w:val="single"/>
        </w:rPr>
        <w:t>su desechamiento.</w:t>
      </w:r>
    </w:p>
    <w:bookmarkEnd w:id="128"/>
    <w:p w:rsidR="009A3142" w:rsidRPr="00BA386D" w:rsidRDefault="009A3142" w:rsidP="00CC66CE">
      <w:pPr>
        <w:ind w:left="709" w:right="49"/>
        <w:jc w:val="both"/>
        <w:rPr>
          <w:rFonts w:ascii="Montserrat" w:hAnsi="Montserrat" w:cs="Arial"/>
          <w:b/>
          <w:noProof w:val="0"/>
          <w:sz w:val="20"/>
          <w:szCs w:val="20"/>
          <w:lang w:val="es-ES_tradnl"/>
        </w:rPr>
      </w:pPr>
    </w:p>
    <w:p w:rsidR="009A3142" w:rsidRPr="00BA386D" w:rsidRDefault="009A3142" w:rsidP="004D103A">
      <w:pPr>
        <w:pStyle w:val="Ttulo3"/>
        <w:numPr>
          <w:ilvl w:val="0"/>
          <w:numId w:val="30"/>
        </w:numPr>
        <w:spacing w:before="0" w:after="0"/>
        <w:ind w:right="49"/>
        <w:rPr>
          <w:rFonts w:ascii="Montserrat" w:hAnsi="Montserrat" w:cs="Arial"/>
          <w:sz w:val="20"/>
          <w:szCs w:val="20"/>
          <w:lang w:val="es-ES"/>
        </w:rPr>
      </w:pPr>
      <w:bookmarkStart w:id="130" w:name="_Toc527036177"/>
      <w:bookmarkStart w:id="131" w:name="_Toc92919180"/>
      <w:r w:rsidRPr="00BA386D">
        <w:rPr>
          <w:rFonts w:ascii="Montserrat" w:hAnsi="Montserrat" w:cs="Arial"/>
          <w:sz w:val="20"/>
          <w:szCs w:val="20"/>
          <w:lang w:val="es-ES"/>
        </w:rPr>
        <w:t>Registro Sanitario.</w:t>
      </w:r>
      <w:bookmarkEnd w:id="130"/>
      <w:bookmarkEnd w:id="131"/>
    </w:p>
    <w:p w:rsidR="009A3142" w:rsidRPr="00BA386D" w:rsidRDefault="009A3142" w:rsidP="00CC66CE">
      <w:pPr>
        <w:suppressAutoHyphens/>
        <w:ind w:right="49"/>
        <w:jc w:val="both"/>
        <w:rPr>
          <w:rFonts w:ascii="Montserrat" w:eastAsia="Times New Roman" w:hAnsi="Montserrat" w:cs="Arial"/>
          <w:sz w:val="20"/>
          <w:szCs w:val="20"/>
          <w:lang w:val="es-ES" w:eastAsia="ar-SA"/>
        </w:rPr>
      </w:pPr>
    </w:p>
    <w:p w:rsidR="009A3142" w:rsidRPr="00BA386D" w:rsidRDefault="0058707C" w:rsidP="00CC66CE">
      <w:pPr>
        <w:suppressAutoHyphens/>
        <w:ind w:left="360" w:right="49"/>
        <w:jc w:val="both"/>
        <w:rPr>
          <w:rFonts w:ascii="Montserrat" w:hAnsi="Montserrat" w:cs="Arial"/>
          <w:b/>
          <w:i/>
          <w:color w:val="000000" w:themeColor="text1"/>
          <w:sz w:val="20"/>
          <w:szCs w:val="20"/>
          <w:lang w:val="es-ES"/>
        </w:rPr>
      </w:pPr>
      <w:r>
        <w:rPr>
          <w:rFonts w:ascii="Montserrat" w:hAnsi="Montserrat" w:cs="Arial"/>
          <w:color w:val="000000" w:themeColor="text1"/>
          <w:sz w:val="20"/>
          <w:szCs w:val="20"/>
          <w:lang w:val="es-ES"/>
        </w:rPr>
        <w:t xml:space="preserve">Se deberá presentar conforme se indica en el documento adjunto a la Convocatoria </w:t>
      </w:r>
      <w:r w:rsidR="00C47B99">
        <w:rPr>
          <w:rFonts w:ascii="Montserrat" w:hAnsi="Montserrat" w:cs="Arial"/>
          <w:color w:val="000000" w:themeColor="text1"/>
          <w:sz w:val="20"/>
          <w:szCs w:val="20"/>
          <w:lang w:val="es-ES"/>
        </w:rPr>
        <w:t xml:space="preserve">denominado </w:t>
      </w:r>
      <w:r w:rsidR="00CB5C3F" w:rsidRPr="00BA386D">
        <w:rPr>
          <w:rFonts w:ascii="Montserrat" w:hAnsi="Montserrat" w:cs="Arial"/>
          <w:b/>
          <w:sz w:val="20"/>
          <w:szCs w:val="20"/>
          <w:lang w:val="es-ES_tradnl"/>
        </w:rPr>
        <w:t xml:space="preserve">Anexo </w:t>
      </w:r>
      <w:r w:rsidR="00CB5C3F" w:rsidRPr="00BA386D">
        <w:rPr>
          <w:rFonts w:ascii="Montserrat" w:hAnsi="Montserrat" w:cs="Arial"/>
          <w:b/>
          <w:color w:val="000000" w:themeColor="text1"/>
          <w:sz w:val="20"/>
          <w:szCs w:val="20"/>
        </w:rPr>
        <w:t>2 Anexo Técnico</w:t>
      </w:r>
      <w:r w:rsidR="009A3142" w:rsidRPr="00BA386D">
        <w:rPr>
          <w:rFonts w:ascii="Montserrat" w:hAnsi="Montserrat" w:cs="Arial"/>
          <w:b/>
          <w:color w:val="000000" w:themeColor="text1"/>
          <w:sz w:val="20"/>
          <w:szCs w:val="20"/>
          <w:lang w:val="es-ES"/>
        </w:rPr>
        <w:t xml:space="preserve">, </w:t>
      </w:r>
      <w:r w:rsidR="009A3142" w:rsidRPr="00BA386D">
        <w:rPr>
          <w:rFonts w:ascii="Montserrat" w:hAnsi="Montserrat" w:cs="Arial"/>
          <w:b/>
          <w:i/>
          <w:color w:val="000000" w:themeColor="text1"/>
          <w:sz w:val="20"/>
          <w:szCs w:val="20"/>
          <w:lang w:val="es-ES"/>
        </w:rPr>
        <w:t xml:space="preserve">numeral </w:t>
      </w:r>
      <w:r w:rsidR="00A248CF" w:rsidRPr="00BA386D">
        <w:rPr>
          <w:rFonts w:ascii="Montserrat" w:hAnsi="Montserrat" w:cs="Arial"/>
          <w:b/>
          <w:i/>
          <w:color w:val="000000" w:themeColor="text1"/>
          <w:sz w:val="20"/>
          <w:szCs w:val="20"/>
          <w:lang w:val="es-ES"/>
        </w:rPr>
        <w:t>4</w:t>
      </w:r>
      <w:r w:rsidR="005F7930">
        <w:rPr>
          <w:rFonts w:ascii="Montserrat" w:hAnsi="Montserrat" w:cs="Arial"/>
          <w:b/>
          <w:i/>
          <w:color w:val="000000" w:themeColor="text1"/>
          <w:sz w:val="20"/>
          <w:szCs w:val="20"/>
          <w:lang w:val="es-ES"/>
        </w:rPr>
        <w:t>.</w:t>
      </w:r>
    </w:p>
    <w:p w:rsidR="009A3142" w:rsidRPr="00BA386D" w:rsidRDefault="009A3142" w:rsidP="00CC66CE">
      <w:pPr>
        <w:suppressAutoHyphens/>
        <w:ind w:left="360" w:right="49"/>
        <w:jc w:val="both"/>
        <w:rPr>
          <w:rFonts w:ascii="Montserrat" w:hAnsi="Montserrat" w:cs="Arial"/>
          <w:color w:val="000000" w:themeColor="text1"/>
          <w:sz w:val="16"/>
          <w:szCs w:val="16"/>
          <w:lang w:val="es-ES"/>
        </w:rPr>
      </w:pPr>
    </w:p>
    <w:p w:rsidR="00A23931" w:rsidRPr="00BA386D" w:rsidRDefault="00A23931" w:rsidP="00A23931">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bookmarkStart w:id="132" w:name="_LICENCIAS,_AUTORIZACIONES_Y"/>
      <w:bookmarkStart w:id="133" w:name="_Toc442265827"/>
      <w:bookmarkEnd w:id="132"/>
      <w:r w:rsidRPr="00BA386D">
        <w:rPr>
          <w:rFonts w:ascii="Montserrat" w:eastAsia="Calibri" w:hAnsi="Montserrat" w:cs="Arial"/>
          <w:b/>
          <w:i/>
          <w:sz w:val="16"/>
          <w:szCs w:val="16"/>
          <w:u w:val="single"/>
        </w:rPr>
        <w:t xml:space="preserve">La falta de presentación de la documentación  </w:t>
      </w:r>
      <w:r w:rsidRPr="00BA386D">
        <w:rPr>
          <w:rFonts w:ascii="Montserrat" w:hAnsi="Montserrat" w:cs="Arial"/>
          <w:b/>
          <w:i/>
          <w:noProof w:val="0"/>
          <w:sz w:val="16"/>
          <w:szCs w:val="16"/>
          <w:u w:val="single"/>
          <w:lang w:val="es-ES_tradnl" w:eastAsia="ar-SA"/>
        </w:rPr>
        <w:t xml:space="preserve">o el incumplimiento de los requisitos establecidos, </w:t>
      </w:r>
      <w:r w:rsidRPr="00BA386D">
        <w:rPr>
          <w:rFonts w:ascii="Montserrat" w:eastAsia="Calibri" w:hAnsi="Montserrat" w:cs="Arial"/>
          <w:b/>
          <w:i/>
          <w:sz w:val="16"/>
          <w:szCs w:val="16"/>
          <w:u w:val="single"/>
        </w:rPr>
        <w:t xml:space="preserve">afecta la solvencia de la propuesta y </w:t>
      </w:r>
      <w:r w:rsidRPr="00BA386D">
        <w:rPr>
          <w:rFonts w:ascii="Montserrat" w:hAnsi="Montserrat" w:cs="Arial"/>
          <w:b/>
          <w:i/>
          <w:noProof w:val="0"/>
          <w:sz w:val="16"/>
          <w:szCs w:val="16"/>
          <w:u w:val="single"/>
          <w:lang w:val="es-ES_tradnl" w:eastAsia="ar-SA"/>
        </w:rPr>
        <w:t xml:space="preserve">motivará </w:t>
      </w:r>
      <w:r w:rsidRPr="00BA386D">
        <w:rPr>
          <w:rFonts w:ascii="Montserrat" w:eastAsia="Calibri" w:hAnsi="Montserrat" w:cs="Arial"/>
          <w:b/>
          <w:i/>
          <w:sz w:val="16"/>
          <w:szCs w:val="16"/>
          <w:u w:val="single"/>
        </w:rPr>
        <w:t>su desechamiento.</w:t>
      </w:r>
    </w:p>
    <w:p w:rsidR="009A3142" w:rsidRPr="00BA386D" w:rsidRDefault="009A3142" w:rsidP="00CC66CE">
      <w:pPr>
        <w:tabs>
          <w:tab w:val="left" w:pos="965"/>
        </w:tabs>
        <w:suppressAutoHyphens/>
        <w:autoSpaceDE w:val="0"/>
        <w:ind w:right="49"/>
        <w:jc w:val="both"/>
        <w:rPr>
          <w:rFonts w:ascii="Montserrat" w:eastAsia="Times New Roman" w:hAnsi="Montserrat" w:cs="Arial"/>
          <w:b/>
          <w:bCs/>
          <w:strike/>
          <w:sz w:val="20"/>
          <w:szCs w:val="20"/>
          <w:lang w:val="es-ES_tradnl" w:eastAsia="ar-SA"/>
        </w:rPr>
      </w:pPr>
    </w:p>
    <w:p w:rsidR="009A3142" w:rsidRPr="00BA386D" w:rsidRDefault="009A3142" w:rsidP="004D103A">
      <w:pPr>
        <w:pStyle w:val="Ttulo3"/>
        <w:numPr>
          <w:ilvl w:val="0"/>
          <w:numId w:val="30"/>
        </w:numPr>
        <w:spacing w:before="0" w:after="0"/>
        <w:ind w:right="49"/>
        <w:jc w:val="both"/>
        <w:rPr>
          <w:rFonts w:ascii="Montserrat" w:hAnsi="Montserrat" w:cs="Arial"/>
          <w:sz w:val="20"/>
          <w:szCs w:val="20"/>
          <w:shd w:val="clear" w:color="auto" w:fill="00FF00"/>
          <w:lang w:val="es-ES"/>
        </w:rPr>
      </w:pPr>
      <w:bookmarkStart w:id="134" w:name="_Toc527036179"/>
      <w:bookmarkStart w:id="135" w:name="_Toc92919181"/>
      <w:r w:rsidRPr="00BA386D">
        <w:rPr>
          <w:rFonts w:ascii="Montserrat" w:hAnsi="Montserrat" w:cs="Arial"/>
          <w:sz w:val="20"/>
          <w:szCs w:val="20"/>
          <w:lang w:val="es-ES"/>
        </w:rPr>
        <w:t>Licencias y Avisos.</w:t>
      </w:r>
      <w:bookmarkEnd w:id="133"/>
      <w:bookmarkEnd w:id="134"/>
      <w:bookmarkEnd w:id="135"/>
    </w:p>
    <w:p w:rsidR="009A3142" w:rsidRPr="00BA386D" w:rsidRDefault="009A3142" w:rsidP="00CC66CE">
      <w:pPr>
        <w:suppressAutoHyphens/>
        <w:ind w:left="1276" w:right="49" w:hanging="283"/>
        <w:jc w:val="both"/>
        <w:rPr>
          <w:rFonts w:ascii="Montserrat" w:eastAsia="Times New Roman" w:hAnsi="Montserrat" w:cs="Arial"/>
          <w:sz w:val="20"/>
          <w:szCs w:val="20"/>
          <w:shd w:val="clear" w:color="auto" w:fill="FFFF00"/>
          <w:lang w:val="es-ES" w:eastAsia="ar-SA"/>
        </w:rPr>
      </w:pPr>
    </w:p>
    <w:p w:rsidR="009A3142" w:rsidRPr="00BA386D" w:rsidRDefault="009A3142" w:rsidP="00CC66CE">
      <w:pPr>
        <w:ind w:left="357" w:right="49"/>
        <w:jc w:val="both"/>
        <w:rPr>
          <w:rFonts w:ascii="Montserrat" w:hAnsi="Montserrat" w:cs="Arial"/>
          <w:sz w:val="20"/>
          <w:szCs w:val="20"/>
        </w:rPr>
      </w:pPr>
      <w:r w:rsidRPr="00BA386D">
        <w:rPr>
          <w:rFonts w:ascii="Montserrat" w:hAnsi="Montserrat" w:cs="Arial"/>
          <w:color w:val="000000" w:themeColor="text1"/>
          <w:sz w:val="20"/>
          <w:szCs w:val="20"/>
          <w:lang w:val="es-ES"/>
        </w:rPr>
        <w:t xml:space="preserve">El licitante deberá acompañar la documentación que acredite el cumplimiento de Licencias, Autorizaciones y Permisos conforme se indica en el documento adjunto a la </w:t>
      </w:r>
      <w:r w:rsidR="000612DF" w:rsidRPr="00BA386D">
        <w:rPr>
          <w:rFonts w:ascii="Montserrat" w:hAnsi="Montserrat" w:cs="Arial"/>
          <w:color w:val="000000" w:themeColor="text1"/>
          <w:sz w:val="20"/>
          <w:szCs w:val="20"/>
          <w:lang w:val="es-ES"/>
        </w:rPr>
        <w:t>Convocatoria</w:t>
      </w:r>
      <w:r w:rsidRPr="00BA386D">
        <w:rPr>
          <w:rFonts w:ascii="Montserrat" w:hAnsi="Montserrat" w:cs="Arial"/>
          <w:color w:val="000000" w:themeColor="text1"/>
          <w:sz w:val="20"/>
          <w:szCs w:val="20"/>
          <w:lang w:val="es-ES"/>
        </w:rPr>
        <w:t xml:space="preserve"> denominado: </w:t>
      </w:r>
      <w:r w:rsidR="00CB5C3F" w:rsidRPr="00BA386D">
        <w:rPr>
          <w:rFonts w:ascii="Montserrat" w:hAnsi="Montserrat" w:cs="Arial"/>
          <w:b/>
          <w:sz w:val="20"/>
          <w:szCs w:val="20"/>
          <w:lang w:val="es-ES_tradnl"/>
        </w:rPr>
        <w:t xml:space="preserve">Anexo </w:t>
      </w:r>
      <w:r w:rsidR="00CB5C3F" w:rsidRPr="00BA386D">
        <w:rPr>
          <w:rFonts w:ascii="Montserrat" w:hAnsi="Montserrat" w:cs="Arial"/>
          <w:b/>
          <w:color w:val="000000" w:themeColor="text1"/>
          <w:sz w:val="20"/>
          <w:szCs w:val="20"/>
        </w:rPr>
        <w:t>2 Anexo Técnico</w:t>
      </w:r>
      <w:r w:rsidRPr="00BA386D">
        <w:rPr>
          <w:rFonts w:ascii="Montserrat" w:hAnsi="Montserrat" w:cs="Arial"/>
          <w:b/>
          <w:i/>
          <w:color w:val="000000" w:themeColor="text1"/>
          <w:sz w:val="20"/>
          <w:szCs w:val="20"/>
          <w:lang w:val="es-ES"/>
        </w:rPr>
        <w:t>,</w:t>
      </w:r>
      <w:r w:rsidRPr="00BA386D">
        <w:rPr>
          <w:rFonts w:ascii="Montserrat" w:hAnsi="Montserrat" w:cs="Arial"/>
          <w:i/>
          <w:color w:val="000000" w:themeColor="text1"/>
          <w:sz w:val="20"/>
          <w:szCs w:val="20"/>
          <w:lang w:val="es-ES"/>
        </w:rPr>
        <w:t xml:space="preserve"> </w:t>
      </w:r>
      <w:r w:rsidRPr="00BA386D">
        <w:rPr>
          <w:rFonts w:ascii="Montserrat" w:hAnsi="Montserrat" w:cs="Arial"/>
          <w:b/>
          <w:i/>
          <w:color w:val="000000" w:themeColor="text1"/>
          <w:sz w:val="20"/>
          <w:szCs w:val="20"/>
          <w:lang w:val="es-ES"/>
        </w:rPr>
        <w:t>n</w:t>
      </w:r>
      <w:r w:rsidR="00EC1232" w:rsidRPr="00BA386D">
        <w:rPr>
          <w:rFonts w:ascii="Montserrat" w:hAnsi="Montserrat" w:cs="Arial"/>
          <w:b/>
          <w:i/>
          <w:color w:val="000000" w:themeColor="text1"/>
          <w:sz w:val="20"/>
          <w:szCs w:val="20"/>
        </w:rPr>
        <w:t>umeral 3. Licencias y Avisos</w:t>
      </w:r>
      <w:r w:rsidR="005161D2" w:rsidRPr="00BA386D">
        <w:rPr>
          <w:rFonts w:ascii="Montserrat" w:hAnsi="Montserrat" w:cs="Arial"/>
          <w:b/>
          <w:i/>
          <w:color w:val="000000" w:themeColor="text1"/>
          <w:sz w:val="20"/>
          <w:szCs w:val="20"/>
        </w:rPr>
        <w:t>.</w:t>
      </w:r>
    </w:p>
    <w:p w:rsidR="009A3142" w:rsidRPr="00BA386D" w:rsidRDefault="009A3142" w:rsidP="00CC66CE">
      <w:pPr>
        <w:ind w:right="49"/>
        <w:jc w:val="both"/>
        <w:rPr>
          <w:rFonts w:ascii="Montserrat" w:eastAsia="Calibri" w:hAnsi="Montserrat" w:cs="Arial"/>
          <w:sz w:val="20"/>
          <w:szCs w:val="20"/>
        </w:rPr>
      </w:pPr>
    </w:p>
    <w:p w:rsidR="00281DFD" w:rsidRPr="00BA386D" w:rsidRDefault="00281DFD" w:rsidP="00281DFD">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BA386D">
        <w:rPr>
          <w:rFonts w:ascii="Montserrat" w:eastAsia="Calibri" w:hAnsi="Montserrat" w:cs="Arial"/>
          <w:b/>
          <w:i/>
          <w:sz w:val="16"/>
          <w:szCs w:val="16"/>
          <w:u w:val="single"/>
        </w:rPr>
        <w:t xml:space="preserve">La falta de presentación de la documentación  </w:t>
      </w:r>
      <w:r w:rsidRPr="00BA386D">
        <w:rPr>
          <w:rFonts w:ascii="Montserrat" w:hAnsi="Montserrat" w:cs="Arial"/>
          <w:b/>
          <w:i/>
          <w:noProof w:val="0"/>
          <w:sz w:val="16"/>
          <w:szCs w:val="16"/>
          <w:u w:val="single"/>
          <w:lang w:val="es-ES_tradnl" w:eastAsia="ar-SA"/>
        </w:rPr>
        <w:t xml:space="preserve">o el incumplimiento de los requisitos establecidos, </w:t>
      </w:r>
      <w:r w:rsidRPr="00BA386D">
        <w:rPr>
          <w:rFonts w:ascii="Montserrat" w:eastAsia="Calibri" w:hAnsi="Montserrat" w:cs="Arial"/>
          <w:b/>
          <w:i/>
          <w:sz w:val="16"/>
          <w:szCs w:val="16"/>
          <w:u w:val="single"/>
        </w:rPr>
        <w:t xml:space="preserve">afecta la solvencia de la propuesta y </w:t>
      </w:r>
      <w:r w:rsidRPr="00BA386D">
        <w:rPr>
          <w:rFonts w:ascii="Montserrat" w:hAnsi="Montserrat" w:cs="Arial"/>
          <w:b/>
          <w:i/>
          <w:noProof w:val="0"/>
          <w:sz w:val="16"/>
          <w:szCs w:val="16"/>
          <w:u w:val="single"/>
          <w:lang w:val="es-ES_tradnl" w:eastAsia="ar-SA"/>
        </w:rPr>
        <w:t xml:space="preserve">motivará </w:t>
      </w:r>
      <w:r w:rsidRPr="00BA386D">
        <w:rPr>
          <w:rFonts w:ascii="Montserrat" w:eastAsia="Calibri" w:hAnsi="Montserrat" w:cs="Arial"/>
          <w:b/>
          <w:i/>
          <w:sz w:val="16"/>
          <w:szCs w:val="16"/>
          <w:u w:val="single"/>
        </w:rPr>
        <w:t>su desechamiento.</w:t>
      </w:r>
    </w:p>
    <w:p w:rsidR="009A3142" w:rsidRPr="00BA386D" w:rsidRDefault="009A3142" w:rsidP="00CC66CE">
      <w:pPr>
        <w:suppressAutoHyphens/>
        <w:autoSpaceDE w:val="0"/>
        <w:ind w:left="774" w:right="49"/>
        <w:jc w:val="both"/>
        <w:rPr>
          <w:rFonts w:ascii="Montserrat" w:eastAsia="Times New Roman" w:hAnsi="Montserrat" w:cs="Arial"/>
          <w:noProof w:val="0"/>
          <w:sz w:val="20"/>
          <w:szCs w:val="20"/>
          <w:lang w:val="es-ES_tradnl" w:eastAsia="ar-SA"/>
        </w:rPr>
      </w:pPr>
    </w:p>
    <w:p w:rsidR="009A3142" w:rsidRPr="00BA386D" w:rsidRDefault="009A3142" w:rsidP="004D103A">
      <w:pPr>
        <w:pStyle w:val="Ttulo3"/>
        <w:numPr>
          <w:ilvl w:val="0"/>
          <w:numId w:val="30"/>
        </w:numPr>
        <w:spacing w:before="0" w:after="0"/>
        <w:ind w:right="49"/>
        <w:jc w:val="both"/>
        <w:rPr>
          <w:rFonts w:ascii="Montserrat" w:hAnsi="Montserrat" w:cs="Arial"/>
          <w:bCs w:val="0"/>
          <w:sz w:val="20"/>
          <w:szCs w:val="20"/>
        </w:rPr>
      </w:pPr>
      <w:bookmarkStart w:id="136" w:name="_Toc527036180"/>
      <w:bookmarkStart w:id="137" w:name="_Toc92919182"/>
      <w:r w:rsidRPr="00BA386D">
        <w:rPr>
          <w:rFonts w:ascii="Montserrat" w:hAnsi="Montserrat" w:cs="Arial"/>
          <w:bCs w:val="0"/>
          <w:sz w:val="20"/>
          <w:szCs w:val="20"/>
        </w:rPr>
        <w:t>Folletos o catálogos o fotografías o manuales, entre otros para comprobar las especificaciones técnicas requeridas.</w:t>
      </w:r>
      <w:bookmarkEnd w:id="136"/>
      <w:bookmarkEnd w:id="137"/>
    </w:p>
    <w:p w:rsidR="009A3142" w:rsidRPr="00BA386D" w:rsidRDefault="009A3142" w:rsidP="00CC66CE">
      <w:pPr>
        <w:ind w:left="284" w:right="49"/>
        <w:jc w:val="both"/>
        <w:rPr>
          <w:rFonts w:ascii="Montserrat" w:hAnsi="Montserrat" w:cs="Arial"/>
          <w:b/>
          <w:bCs/>
          <w:sz w:val="20"/>
          <w:szCs w:val="20"/>
          <w:lang w:eastAsia="ar-SA"/>
        </w:rPr>
      </w:pPr>
    </w:p>
    <w:p w:rsidR="009A3142" w:rsidRPr="00BA386D" w:rsidRDefault="009A3142" w:rsidP="00CC66CE">
      <w:pPr>
        <w:ind w:left="357" w:right="49"/>
        <w:jc w:val="both"/>
        <w:rPr>
          <w:rFonts w:ascii="Montserrat" w:hAnsi="Montserrat" w:cs="Arial"/>
          <w:bCs/>
          <w:iCs/>
          <w:color w:val="000000"/>
          <w:sz w:val="20"/>
          <w:szCs w:val="20"/>
        </w:rPr>
      </w:pPr>
      <w:r w:rsidRPr="00BA386D">
        <w:rPr>
          <w:rFonts w:ascii="Montserrat" w:hAnsi="Montserrat" w:cs="Arial"/>
          <w:color w:val="000000"/>
          <w:sz w:val="20"/>
          <w:szCs w:val="20"/>
        </w:rPr>
        <w:t>Se deberá presentar c</w:t>
      </w:r>
      <w:r w:rsidRPr="00BA386D">
        <w:rPr>
          <w:rFonts w:ascii="Montserrat" w:hAnsi="Montserrat" w:cs="Arial"/>
          <w:color w:val="000000"/>
          <w:sz w:val="20"/>
          <w:szCs w:val="20"/>
          <w:lang w:val="es-ES"/>
        </w:rPr>
        <w:t xml:space="preserve">onforme se indica en el documento adjunto a la </w:t>
      </w:r>
      <w:r w:rsidR="000612DF" w:rsidRPr="00BA386D">
        <w:rPr>
          <w:rFonts w:ascii="Montserrat" w:hAnsi="Montserrat" w:cs="Arial"/>
          <w:color w:val="000000"/>
          <w:sz w:val="20"/>
          <w:szCs w:val="20"/>
          <w:lang w:val="es-ES"/>
        </w:rPr>
        <w:t>Convocatoria</w:t>
      </w:r>
      <w:r w:rsidRPr="00BA386D">
        <w:rPr>
          <w:rFonts w:ascii="Montserrat" w:hAnsi="Montserrat" w:cs="Arial"/>
          <w:color w:val="000000"/>
          <w:sz w:val="20"/>
          <w:szCs w:val="20"/>
          <w:lang w:val="es-ES"/>
        </w:rPr>
        <w:t xml:space="preserve"> denominado: </w:t>
      </w:r>
      <w:r w:rsidR="00CB5C3F" w:rsidRPr="00BA386D">
        <w:rPr>
          <w:rFonts w:ascii="Montserrat" w:hAnsi="Montserrat" w:cs="Arial"/>
          <w:b/>
          <w:sz w:val="20"/>
          <w:szCs w:val="20"/>
          <w:lang w:val="es-ES_tradnl"/>
        </w:rPr>
        <w:t xml:space="preserve">Anexo </w:t>
      </w:r>
      <w:r w:rsidR="00CB5C3F" w:rsidRPr="00BA386D">
        <w:rPr>
          <w:rFonts w:ascii="Montserrat" w:hAnsi="Montserrat" w:cs="Arial"/>
          <w:b/>
          <w:color w:val="000000" w:themeColor="text1"/>
          <w:sz w:val="20"/>
          <w:szCs w:val="20"/>
        </w:rPr>
        <w:t>2 Anexo Técnico</w:t>
      </w:r>
      <w:r w:rsidRPr="00BA386D">
        <w:rPr>
          <w:rFonts w:ascii="Montserrat" w:hAnsi="Montserrat" w:cs="Arial"/>
          <w:b/>
          <w:bCs/>
          <w:i/>
          <w:iCs/>
          <w:color w:val="000000"/>
          <w:sz w:val="20"/>
          <w:szCs w:val="20"/>
          <w:lang w:val="es-ES"/>
        </w:rPr>
        <w:t>,</w:t>
      </w:r>
      <w:r w:rsidRPr="00BA386D">
        <w:rPr>
          <w:rFonts w:ascii="Montserrat" w:hAnsi="Montserrat" w:cs="Arial"/>
          <w:i/>
          <w:iCs/>
          <w:color w:val="000000"/>
          <w:sz w:val="20"/>
          <w:szCs w:val="20"/>
          <w:lang w:val="es-ES"/>
        </w:rPr>
        <w:t xml:space="preserve"> </w:t>
      </w:r>
      <w:r w:rsidRPr="00BA386D">
        <w:rPr>
          <w:rFonts w:ascii="Montserrat" w:hAnsi="Montserrat" w:cs="Arial"/>
          <w:b/>
          <w:bCs/>
          <w:i/>
          <w:iCs/>
          <w:color w:val="000000"/>
          <w:sz w:val="20"/>
          <w:szCs w:val="20"/>
          <w:lang w:val="es-ES"/>
        </w:rPr>
        <w:t>n</w:t>
      </w:r>
      <w:r w:rsidR="003B0978" w:rsidRPr="00BA386D">
        <w:rPr>
          <w:rFonts w:ascii="Montserrat" w:hAnsi="Montserrat" w:cs="Arial"/>
          <w:b/>
          <w:bCs/>
          <w:i/>
          <w:iCs/>
          <w:color w:val="000000"/>
          <w:sz w:val="20"/>
          <w:szCs w:val="20"/>
        </w:rPr>
        <w:t>umeral 5</w:t>
      </w:r>
      <w:r w:rsidR="00D6452F" w:rsidRPr="00BA386D">
        <w:rPr>
          <w:rFonts w:ascii="Montserrat" w:hAnsi="Montserrat" w:cs="Arial"/>
          <w:b/>
          <w:bCs/>
          <w:i/>
          <w:iCs/>
          <w:color w:val="000000"/>
          <w:sz w:val="20"/>
          <w:szCs w:val="20"/>
        </w:rPr>
        <w:t>¸</w:t>
      </w:r>
      <w:r w:rsidR="00D6452F" w:rsidRPr="00BA386D">
        <w:rPr>
          <w:rFonts w:ascii="Montserrat" w:hAnsi="Montserrat" w:cs="Arial"/>
          <w:bCs/>
          <w:iCs/>
          <w:color w:val="000000"/>
          <w:sz w:val="20"/>
          <w:szCs w:val="20"/>
        </w:rPr>
        <w:t>y su contenido deberá ser coincidente con el producto ofertado y el Registro Sanitario correspondiente</w:t>
      </w:r>
      <w:r w:rsidR="00C5324C" w:rsidRPr="00BA386D">
        <w:rPr>
          <w:rFonts w:ascii="Montserrat" w:hAnsi="Montserrat" w:cs="Arial"/>
          <w:bCs/>
          <w:iCs/>
          <w:color w:val="000000"/>
          <w:sz w:val="20"/>
          <w:szCs w:val="20"/>
        </w:rPr>
        <w:t>, en su caso</w:t>
      </w:r>
      <w:r w:rsidR="00D6452F" w:rsidRPr="00BA386D">
        <w:rPr>
          <w:rFonts w:ascii="Montserrat" w:hAnsi="Montserrat" w:cs="Arial"/>
          <w:bCs/>
          <w:iCs/>
          <w:color w:val="000000"/>
          <w:sz w:val="20"/>
          <w:szCs w:val="20"/>
        </w:rPr>
        <w:t>.</w:t>
      </w:r>
    </w:p>
    <w:p w:rsidR="009A3142" w:rsidRPr="00BA386D" w:rsidRDefault="009A3142" w:rsidP="00CC66CE">
      <w:pPr>
        <w:ind w:left="357" w:right="49"/>
        <w:jc w:val="both"/>
        <w:rPr>
          <w:rFonts w:ascii="Montserrat" w:hAnsi="Montserrat" w:cs="Arial"/>
          <w:sz w:val="20"/>
          <w:szCs w:val="20"/>
        </w:rPr>
      </w:pPr>
    </w:p>
    <w:p w:rsidR="00281DFD" w:rsidRPr="00BA386D" w:rsidRDefault="00281DFD" w:rsidP="00281DFD">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BA386D">
        <w:rPr>
          <w:rFonts w:ascii="Montserrat" w:eastAsia="Calibri" w:hAnsi="Montserrat" w:cs="Arial"/>
          <w:b/>
          <w:i/>
          <w:sz w:val="16"/>
          <w:szCs w:val="16"/>
          <w:u w:val="single"/>
        </w:rPr>
        <w:t>La falta de pr</w:t>
      </w:r>
      <w:r w:rsidR="009E4F4E">
        <w:rPr>
          <w:rFonts w:ascii="Montserrat" w:eastAsia="Calibri" w:hAnsi="Montserrat" w:cs="Arial"/>
          <w:b/>
          <w:i/>
          <w:sz w:val="16"/>
          <w:szCs w:val="16"/>
          <w:u w:val="single"/>
        </w:rPr>
        <w:t xml:space="preserve">esentación de la documentación </w:t>
      </w:r>
      <w:r w:rsidRPr="00BA386D">
        <w:rPr>
          <w:rFonts w:ascii="Montserrat" w:hAnsi="Montserrat" w:cs="Arial"/>
          <w:b/>
          <w:i/>
          <w:noProof w:val="0"/>
          <w:sz w:val="16"/>
          <w:szCs w:val="16"/>
          <w:u w:val="single"/>
          <w:lang w:val="es-ES_tradnl" w:eastAsia="ar-SA"/>
        </w:rPr>
        <w:t xml:space="preserve">o el incumplimiento de los requisitos establecidos, </w:t>
      </w:r>
      <w:r w:rsidRPr="00BA386D">
        <w:rPr>
          <w:rFonts w:ascii="Montserrat" w:eastAsia="Calibri" w:hAnsi="Montserrat" w:cs="Arial"/>
          <w:b/>
          <w:i/>
          <w:sz w:val="16"/>
          <w:szCs w:val="16"/>
          <w:u w:val="single"/>
        </w:rPr>
        <w:t xml:space="preserve">afecta la solvencia de la propuesta y </w:t>
      </w:r>
      <w:r w:rsidRPr="00BA386D">
        <w:rPr>
          <w:rFonts w:ascii="Montserrat" w:hAnsi="Montserrat" w:cs="Arial"/>
          <w:b/>
          <w:i/>
          <w:noProof w:val="0"/>
          <w:sz w:val="16"/>
          <w:szCs w:val="16"/>
          <w:u w:val="single"/>
          <w:lang w:val="es-ES_tradnl" w:eastAsia="ar-SA"/>
        </w:rPr>
        <w:t xml:space="preserve">motivará </w:t>
      </w:r>
      <w:r w:rsidRPr="00BA386D">
        <w:rPr>
          <w:rFonts w:ascii="Montserrat" w:eastAsia="Calibri" w:hAnsi="Montserrat" w:cs="Arial"/>
          <w:b/>
          <w:i/>
          <w:sz w:val="16"/>
          <w:szCs w:val="16"/>
          <w:u w:val="single"/>
        </w:rPr>
        <w:t>su desechamiento.</w:t>
      </w:r>
    </w:p>
    <w:p w:rsidR="00EC1232" w:rsidRPr="00BA386D" w:rsidRDefault="00EC1232" w:rsidP="00EC1232">
      <w:pPr>
        <w:ind w:right="49"/>
        <w:jc w:val="both"/>
        <w:rPr>
          <w:rFonts w:ascii="Montserrat" w:hAnsi="Montserrat" w:cs="Arial"/>
          <w:sz w:val="20"/>
          <w:szCs w:val="20"/>
        </w:rPr>
      </w:pPr>
      <w:bookmarkStart w:id="138" w:name="_Toc527036181"/>
    </w:p>
    <w:p w:rsidR="009A3142" w:rsidRPr="00BA386D" w:rsidRDefault="009A3142" w:rsidP="004D103A">
      <w:pPr>
        <w:pStyle w:val="Ttulo3"/>
        <w:numPr>
          <w:ilvl w:val="0"/>
          <w:numId w:val="30"/>
        </w:numPr>
        <w:spacing w:before="0" w:after="0"/>
        <w:ind w:right="49"/>
        <w:jc w:val="both"/>
        <w:rPr>
          <w:rFonts w:ascii="Montserrat" w:hAnsi="Montserrat" w:cs="Arial"/>
          <w:sz w:val="20"/>
          <w:szCs w:val="20"/>
        </w:rPr>
      </w:pPr>
      <w:bookmarkStart w:id="139" w:name="_Toc92919183"/>
      <w:r w:rsidRPr="00BA386D">
        <w:rPr>
          <w:rFonts w:ascii="Montserrat" w:hAnsi="Montserrat" w:cs="Arial"/>
          <w:sz w:val="20"/>
          <w:szCs w:val="20"/>
        </w:rPr>
        <w:t>Carta de Respaldo</w:t>
      </w:r>
      <w:bookmarkEnd w:id="138"/>
      <w:r w:rsidR="0037738A" w:rsidRPr="00BA386D">
        <w:rPr>
          <w:rFonts w:ascii="Montserrat" w:hAnsi="Montserrat" w:cs="Arial"/>
          <w:sz w:val="20"/>
          <w:szCs w:val="20"/>
        </w:rPr>
        <w:t xml:space="preserve"> </w:t>
      </w:r>
      <w:r w:rsidR="00FA5233" w:rsidRPr="00BA386D">
        <w:rPr>
          <w:rFonts w:ascii="Montserrat" w:hAnsi="Montserrat" w:cs="Arial"/>
          <w:sz w:val="20"/>
          <w:szCs w:val="20"/>
        </w:rPr>
        <w:t>(Aplica s</w:t>
      </w:r>
      <w:r w:rsidR="0037738A" w:rsidRPr="00BA386D">
        <w:rPr>
          <w:rFonts w:ascii="Montserrat" w:hAnsi="Montserrat" w:cs="Arial"/>
          <w:sz w:val="20"/>
          <w:szCs w:val="20"/>
        </w:rPr>
        <w:t>ó</w:t>
      </w:r>
      <w:r w:rsidR="00FA5233" w:rsidRPr="00BA386D">
        <w:rPr>
          <w:rFonts w:ascii="Montserrat" w:hAnsi="Montserrat" w:cs="Arial"/>
          <w:sz w:val="20"/>
          <w:szCs w:val="20"/>
        </w:rPr>
        <w:t xml:space="preserve">lo en caso de que el licitante no sea </w:t>
      </w:r>
      <w:r w:rsidR="002162ED" w:rsidRPr="00BA386D">
        <w:rPr>
          <w:rFonts w:ascii="Montserrat" w:hAnsi="Montserrat" w:cs="Arial"/>
          <w:sz w:val="20"/>
          <w:szCs w:val="20"/>
        </w:rPr>
        <w:t>T</w:t>
      </w:r>
      <w:r w:rsidR="00FA5233" w:rsidRPr="00BA386D">
        <w:rPr>
          <w:rFonts w:ascii="Montserrat" w:hAnsi="Montserrat" w:cs="Arial"/>
          <w:sz w:val="20"/>
          <w:szCs w:val="20"/>
        </w:rPr>
        <w:t>itular del Registro Sanitario)</w:t>
      </w:r>
      <w:bookmarkEnd w:id="139"/>
    </w:p>
    <w:p w:rsidR="009A3142" w:rsidRPr="005F7930" w:rsidRDefault="009A3142" w:rsidP="00CC66CE">
      <w:pPr>
        <w:ind w:left="709" w:right="49"/>
        <w:jc w:val="both"/>
        <w:rPr>
          <w:rFonts w:ascii="Montserrat" w:hAnsi="Montserrat" w:cs="Arial"/>
          <w:sz w:val="20"/>
          <w:szCs w:val="20"/>
          <w:lang w:val="es-ES_tradnl"/>
        </w:rPr>
      </w:pPr>
    </w:p>
    <w:p w:rsidR="009A3142" w:rsidRPr="005F7930" w:rsidRDefault="009A3142" w:rsidP="00CC66CE">
      <w:pPr>
        <w:ind w:left="357" w:right="49"/>
        <w:jc w:val="both"/>
        <w:rPr>
          <w:rFonts w:ascii="Montserrat" w:hAnsi="Montserrat" w:cs="Arial"/>
          <w:sz w:val="20"/>
          <w:szCs w:val="20"/>
        </w:rPr>
      </w:pPr>
      <w:r w:rsidRPr="005F7930">
        <w:rPr>
          <w:rFonts w:ascii="Montserrat" w:hAnsi="Montserrat" w:cs="Arial"/>
          <w:color w:val="000000" w:themeColor="text1"/>
          <w:sz w:val="20"/>
          <w:szCs w:val="20"/>
        </w:rPr>
        <w:t>Se deberá presentar</w:t>
      </w:r>
      <w:r w:rsidRPr="005F7930">
        <w:rPr>
          <w:rFonts w:ascii="Montserrat" w:hAnsi="Montserrat" w:cs="Arial"/>
          <w:color w:val="000000" w:themeColor="text1"/>
          <w:sz w:val="20"/>
          <w:szCs w:val="20"/>
          <w:lang w:val="es-ES"/>
        </w:rPr>
        <w:t xml:space="preserve"> conforme se indica </w:t>
      </w:r>
      <w:ins w:id="140" w:author="Gustavo Martinez" w:date="2022-01-14T16:06:00Z">
        <w:r w:rsidR="0058707C">
          <w:rPr>
            <w:rFonts w:ascii="Montserrat" w:hAnsi="Montserrat" w:cs="Arial"/>
            <w:color w:val="000000" w:themeColor="text1"/>
            <w:sz w:val="20"/>
            <w:szCs w:val="20"/>
            <w:lang w:val="es-ES"/>
          </w:rPr>
          <w:t>|</w:t>
        </w:r>
      </w:ins>
      <w:r w:rsidRPr="005F7930">
        <w:rPr>
          <w:rFonts w:ascii="Montserrat" w:hAnsi="Montserrat" w:cs="Arial"/>
          <w:color w:val="000000" w:themeColor="text1"/>
          <w:sz w:val="20"/>
          <w:szCs w:val="20"/>
          <w:lang w:val="es-ES"/>
        </w:rPr>
        <w:t xml:space="preserve">en el documento adjunto a la </w:t>
      </w:r>
      <w:r w:rsidR="000612DF" w:rsidRPr="005F7930">
        <w:rPr>
          <w:rFonts w:ascii="Montserrat" w:hAnsi="Montserrat" w:cs="Arial"/>
          <w:color w:val="000000" w:themeColor="text1"/>
          <w:sz w:val="20"/>
          <w:szCs w:val="20"/>
          <w:lang w:val="es-ES"/>
        </w:rPr>
        <w:t>Convocatoria</w:t>
      </w:r>
      <w:r w:rsidRPr="005F7930">
        <w:rPr>
          <w:rFonts w:ascii="Montserrat" w:hAnsi="Montserrat" w:cs="Arial"/>
          <w:color w:val="000000" w:themeColor="text1"/>
          <w:sz w:val="20"/>
          <w:szCs w:val="20"/>
          <w:lang w:val="es-ES"/>
        </w:rPr>
        <w:t xml:space="preserve"> denominado: </w:t>
      </w:r>
      <w:r w:rsidR="00CB5C3F" w:rsidRPr="005F7930">
        <w:rPr>
          <w:rFonts w:ascii="Montserrat" w:hAnsi="Montserrat" w:cs="Arial"/>
          <w:b/>
          <w:sz w:val="20"/>
          <w:szCs w:val="20"/>
          <w:lang w:val="es-ES_tradnl"/>
        </w:rPr>
        <w:t xml:space="preserve">Anexo </w:t>
      </w:r>
      <w:r w:rsidR="00CB5C3F" w:rsidRPr="005F7930">
        <w:rPr>
          <w:rFonts w:ascii="Montserrat" w:hAnsi="Montserrat" w:cs="Arial"/>
          <w:b/>
          <w:color w:val="000000" w:themeColor="text1"/>
          <w:sz w:val="20"/>
          <w:szCs w:val="20"/>
        </w:rPr>
        <w:t>2 Anexo Técnico</w:t>
      </w:r>
      <w:r w:rsidR="00D266BC" w:rsidRPr="005F7930">
        <w:rPr>
          <w:rFonts w:ascii="Montserrat" w:hAnsi="Montserrat" w:cs="Arial"/>
          <w:b/>
          <w:color w:val="000000" w:themeColor="text1"/>
          <w:sz w:val="20"/>
          <w:szCs w:val="20"/>
        </w:rPr>
        <w:t xml:space="preserve"> </w:t>
      </w:r>
      <w:r w:rsidR="00805904" w:rsidRPr="005F7930">
        <w:rPr>
          <w:rFonts w:ascii="Montserrat" w:hAnsi="Montserrat" w:cs="Arial"/>
          <w:b/>
          <w:i/>
          <w:color w:val="000000" w:themeColor="text1"/>
          <w:sz w:val="20"/>
          <w:szCs w:val="20"/>
        </w:rPr>
        <w:t>numeral 6</w:t>
      </w:r>
      <w:r w:rsidRPr="005F7930">
        <w:rPr>
          <w:rFonts w:ascii="Montserrat" w:hAnsi="Montserrat" w:cs="Arial"/>
          <w:i/>
          <w:color w:val="000000" w:themeColor="text1"/>
          <w:sz w:val="20"/>
          <w:szCs w:val="20"/>
          <w:lang w:val="es-ES"/>
        </w:rPr>
        <w:t xml:space="preserve"> </w:t>
      </w:r>
      <w:r w:rsidRPr="005F7930">
        <w:rPr>
          <w:rFonts w:ascii="Montserrat" w:hAnsi="Montserrat" w:cs="Arial"/>
          <w:i/>
          <w:color w:val="000000" w:themeColor="text1"/>
          <w:sz w:val="20"/>
          <w:szCs w:val="20"/>
        </w:rPr>
        <w:t xml:space="preserve">y </w:t>
      </w:r>
      <w:r w:rsidR="007D3DFE" w:rsidRPr="005F7930">
        <w:rPr>
          <w:rFonts w:ascii="Montserrat" w:hAnsi="Montserrat" w:cs="Arial"/>
          <w:b/>
          <w:color w:val="000000" w:themeColor="text1"/>
          <w:sz w:val="20"/>
          <w:szCs w:val="20"/>
        </w:rPr>
        <w:t>F</w:t>
      </w:r>
      <w:r w:rsidRPr="005F7930">
        <w:rPr>
          <w:rFonts w:ascii="Montserrat" w:hAnsi="Montserrat" w:cs="Arial"/>
          <w:b/>
          <w:color w:val="000000" w:themeColor="text1"/>
          <w:sz w:val="20"/>
          <w:szCs w:val="20"/>
        </w:rPr>
        <w:t>ormato</w:t>
      </w:r>
      <w:r w:rsidR="007D3DFE" w:rsidRPr="005F7930">
        <w:rPr>
          <w:rFonts w:ascii="Montserrat" w:hAnsi="Montserrat" w:cs="Arial"/>
          <w:b/>
          <w:color w:val="000000" w:themeColor="text1"/>
          <w:sz w:val="20"/>
          <w:szCs w:val="20"/>
        </w:rPr>
        <w:t xml:space="preserve"> de Carta </w:t>
      </w:r>
      <w:r w:rsidR="00D27361" w:rsidRPr="005F7930">
        <w:rPr>
          <w:rFonts w:ascii="Montserrat" w:hAnsi="Montserrat" w:cs="Arial"/>
          <w:b/>
          <w:color w:val="000000" w:themeColor="text1"/>
          <w:sz w:val="20"/>
          <w:szCs w:val="20"/>
        </w:rPr>
        <w:t xml:space="preserve">de </w:t>
      </w:r>
      <w:r w:rsidR="007D3DFE" w:rsidRPr="005F7930">
        <w:rPr>
          <w:rFonts w:ascii="Montserrat" w:hAnsi="Montserrat" w:cs="Arial"/>
          <w:b/>
          <w:color w:val="000000" w:themeColor="text1"/>
          <w:sz w:val="20"/>
          <w:szCs w:val="20"/>
        </w:rPr>
        <w:t>Respaldo</w:t>
      </w:r>
      <w:r w:rsidR="00D27361" w:rsidRPr="005F7930">
        <w:rPr>
          <w:rFonts w:ascii="Montserrat" w:hAnsi="Montserrat" w:cs="Arial"/>
          <w:b/>
          <w:color w:val="000000" w:themeColor="text1"/>
          <w:sz w:val="20"/>
          <w:szCs w:val="20"/>
        </w:rPr>
        <w:t xml:space="preserve"> de ofertar claves que requieren Registro Sanitario</w:t>
      </w:r>
      <w:r w:rsidR="007D3DFE" w:rsidRPr="005F7930">
        <w:rPr>
          <w:rFonts w:ascii="Montserrat" w:hAnsi="Montserrat" w:cs="Arial"/>
          <w:b/>
          <w:i/>
          <w:color w:val="000000" w:themeColor="text1"/>
          <w:sz w:val="20"/>
          <w:szCs w:val="20"/>
        </w:rPr>
        <w:t>.</w:t>
      </w:r>
    </w:p>
    <w:p w:rsidR="009A3142" w:rsidRPr="005F7930" w:rsidRDefault="009A3142" w:rsidP="00CC66CE">
      <w:pPr>
        <w:ind w:left="357" w:right="49"/>
        <w:jc w:val="both"/>
        <w:rPr>
          <w:rFonts w:ascii="Montserrat" w:hAnsi="Montserrat" w:cs="Arial"/>
          <w:b/>
          <w:i/>
          <w:color w:val="000000" w:themeColor="text1"/>
          <w:sz w:val="20"/>
          <w:szCs w:val="20"/>
        </w:rPr>
      </w:pPr>
    </w:p>
    <w:p w:rsidR="00281DFD" w:rsidRPr="009E4F4E" w:rsidRDefault="00281DFD" w:rsidP="00281DFD">
      <w:pPr>
        <w:tabs>
          <w:tab w:val="left" w:pos="1276"/>
          <w:tab w:val="left" w:pos="15889"/>
        </w:tabs>
        <w:suppressAutoHyphens/>
        <w:overflowPunct w:val="0"/>
        <w:autoSpaceDE w:val="0"/>
        <w:ind w:left="357" w:right="49"/>
        <w:jc w:val="both"/>
        <w:textAlignment w:val="baseline"/>
        <w:rPr>
          <w:rFonts w:ascii="Montserrat" w:eastAsia="Calibri" w:hAnsi="Montserrat" w:cs="Arial"/>
          <w:b/>
          <w:i/>
          <w:sz w:val="16"/>
          <w:szCs w:val="16"/>
          <w:u w:val="single"/>
        </w:rPr>
      </w:pPr>
      <w:r w:rsidRPr="009E4F4E">
        <w:rPr>
          <w:rFonts w:ascii="Montserrat" w:eastAsia="Calibri" w:hAnsi="Montserrat" w:cs="Arial"/>
          <w:b/>
          <w:i/>
          <w:sz w:val="16"/>
          <w:szCs w:val="16"/>
          <w:u w:val="single"/>
        </w:rPr>
        <w:t>La falta de pr</w:t>
      </w:r>
      <w:r w:rsidR="009E4F4E" w:rsidRPr="009E4F4E">
        <w:rPr>
          <w:rFonts w:ascii="Montserrat" w:eastAsia="Calibri" w:hAnsi="Montserrat" w:cs="Arial"/>
          <w:b/>
          <w:i/>
          <w:sz w:val="16"/>
          <w:szCs w:val="16"/>
          <w:u w:val="single"/>
        </w:rPr>
        <w:t xml:space="preserve">esentación de la documentación </w:t>
      </w:r>
      <w:r w:rsidRPr="009E4F4E">
        <w:rPr>
          <w:rFonts w:ascii="Montserrat" w:eastAsia="Calibri" w:hAnsi="Montserrat" w:cs="Arial"/>
          <w:b/>
          <w:i/>
          <w:sz w:val="16"/>
          <w:szCs w:val="16"/>
          <w:u w:val="single"/>
        </w:rPr>
        <w:t>o el incumplimiento de los requisitos establecidos, afecta la solvencia de la propuesta y motivará su desechamiento.</w:t>
      </w:r>
    </w:p>
    <w:p w:rsidR="00E4466D" w:rsidRPr="00BB1309" w:rsidRDefault="00E4466D" w:rsidP="00CC66CE">
      <w:pPr>
        <w:suppressAutoHyphens/>
        <w:autoSpaceDE w:val="0"/>
        <w:ind w:left="360" w:right="49"/>
        <w:jc w:val="both"/>
        <w:rPr>
          <w:rFonts w:ascii="Montserrat" w:eastAsia="Times New Roman" w:hAnsi="Montserrat" w:cs="Arial"/>
          <w:b/>
          <w:i/>
          <w:noProof w:val="0"/>
          <w:sz w:val="20"/>
          <w:szCs w:val="20"/>
          <w:u w:val="single"/>
          <w:lang w:val="es-ES_tradnl" w:eastAsia="ar-SA"/>
        </w:rPr>
      </w:pPr>
    </w:p>
    <w:p w:rsidR="00BB1309" w:rsidRPr="00BB1309" w:rsidRDefault="00BB1309" w:rsidP="00BB1309">
      <w:pPr>
        <w:pStyle w:val="Ttulo3"/>
        <w:numPr>
          <w:ilvl w:val="0"/>
          <w:numId w:val="30"/>
        </w:numPr>
        <w:spacing w:before="0" w:after="0"/>
        <w:ind w:right="49"/>
        <w:jc w:val="both"/>
        <w:rPr>
          <w:rFonts w:ascii="Montserrat" w:hAnsi="Montserrat" w:cs="Arial"/>
          <w:sz w:val="20"/>
          <w:szCs w:val="20"/>
        </w:rPr>
      </w:pPr>
      <w:bookmarkStart w:id="141" w:name="_Toc92919184"/>
      <w:r w:rsidRPr="00BB1309">
        <w:rPr>
          <w:rFonts w:ascii="Montserrat" w:hAnsi="Montserrat" w:cs="Arial"/>
          <w:sz w:val="20"/>
          <w:szCs w:val="20"/>
        </w:rPr>
        <w:t>Oficio emitido por el InDRE, respecto a la evaluación del producto</w:t>
      </w:r>
      <w:bookmarkEnd w:id="141"/>
    </w:p>
    <w:p w:rsidR="00BB1309" w:rsidRPr="00BB1309" w:rsidRDefault="00BB1309" w:rsidP="00BB1309">
      <w:pPr>
        <w:pStyle w:val="Ttulo3"/>
        <w:spacing w:before="0" w:after="0"/>
        <w:ind w:left="360" w:right="49"/>
        <w:jc w:val="both"/>
        <w:rPr>
          <w:rFonts w:ascii="Montserrat" w:hAnsi="Montserrat" w:cs="Arial"/>
          <w:b w:val="0"/>
          <w:sz w:val="20"/>
          <w:szCs w:val="20"/>
        </w:rPr>
      </w:pPr>
    </w:p>
    <w:p w:rsidR="00BB1309" w:rsidRPr="006A05DD" w:rsidRDefault="00BB1309" w:rsidP="00BB1309">
      <w:pPr>
        <w:contextualSpacing/>
        <w:jc w:val="both"/>
        <w:rPr>
          <w:rFonts w:ascii="Montserrat" w:eastAsia="Calibri" w:hAnsi="Montserrat" w:cs="Arial"/>
          <w:sz w:val="19"/>
          <w:szCs w:val="19"/>
          <w:lang w:eastAsia="es-ES"/>
        </w:rPr>
      </w:pPr>
      <w:r w:rsidRPr="006A05DD">
        <w:rPr>
          <w:rFonts w:ascii="Montserrat" w:eastAsia="Calibri" w:hAnsi="Montserrat" w:cs="Arial"/>
          <w:sz w:val="19"/>
          <w:szCs w:val="19"/>
          <w:lang w:eastAsia="es-ES"/>
        </w:rPr>
        <w:t xml:space="preserve">Adicionalmente a las especificaciones técnicas del producto descritas en la clave a contratar, y debido a que el producto requerido será utilizado para el diagnóstico de casos probables </w:t>
      </w:r>
      <w:r w:rsidRPr="006A05DD">
        <w:rPr>
          <w:rFonts w:ascii="Montserrat" w:eastAsia="Calibri" w:hAnsi="Montserrat" w:cs="Arial"/>
          <w:sz w:val="19"/>
          <w:szCs w:val="19"/>
          <w:lang w:eastAsia="es-ES"/>
        </w:rPr>
        <w:lastRenderedPageBreak/>
        <w:t>de enfermedad por COVID-19, el producto ofertado deberá de presentar un porcentaje de sensibilidad mayor al 90%, observado por el Instituto de Diagnóstico y Referencia Epidemiológicos (InDRE).</w:t>
      </w:r>
    </w:p>
    <w:p w:rsidR="00BB1309" w:rsidRPr="006A05DD" w:rsidRDefault="00BB1309" w:rsidP="00BB1309">
      <w:pPr>
        <w:contextualSpacing/>
        <w:jc w:val="both"/>
        <w:rPr>
          <w:rFonts w:ascii="Montserrat" w:eastAsia="Calibri" w:hAnsi="Montserrat" w:cs="Arial"/>
          <w:sz w:val="19"/>
          <w:szCs w:val="19"/>
          <w:lang w:eastAsia="es-ES"/>
        </w:rPr>
      </w:pPr>
    </w:p>
    <w:p w:rsidR="00BB1309" w:rsidRPr="00BB1309" w:rsidRDefault="00BB1309" w:rsidP="00BB1309">
      <w:pPr>
        <w:contextualSpacing/>
        <w:jc w:val="both"/>
        <w:rPr>
          <w:rFonts w:ascii="Montserrat" w:eastAsia="Calibri" w:hAnsi="Montserrat" w:cs="Arial"/>
          <w:b/>
          <w:i/>
          <w:sz w:val="19"/>
          <w:szCs w:val="19"/>
          <w:lang w:eastAsia="es-ES"/>
        </w:rPr>
      </w:pPr>
      <w:r w:rsidRPr="006A05DD">
        <w:rPr>
          <w:rFonts w:ascii="Montserrat" w:eastAsia="Calibri" w:hAnsi="Montserrat" w:cs="Arial"/>
          <w:sz w:val="19"/>
          <w:szCs w:val="19"/>
          <w:lang w:eastAsia="es-ES"/>
        </w:rPr>
        <w:t>Para verificar el cumplimiento de este punto</w:t>
      </w:r>
      <w:r w:rsidRPr="00BB1309">
        <w:rPr>
          <w:rFonts w:ascii="Montserrat" w:eastAsia="Calibri" w:hAnsi="Montserrat" w:cs="Arial"/>
          <w:b/>
          <w:i/>
          <w:sz w:val="19"/>
          <w:szCs w:val="19"/>
          <w:lang w:eastAsia="es-ES"/>
        </w:rPr>
        <w:t xml:space="preserve">, se deberá de presentar el oficio emitido por el InDRE, respecto a la evaluación del producto en el cual especifique que presenta una sensibilidad observada mayor al 90%.  </w:t>
      </w:r>
    </w:p>
    <w:p w:rsidR="00BB1309" w:rsidRPr="005F7930" w:rsidRDefault="00BB1309" w:rsidP="00CC66CE">
      <w:pPr>
        <w:suppressAutoHyphens/>
        <w:autoSpaceDE w:val="0"/>
        <w:ind w:left="360" w:right="49"/>
        <w:jc w:val="both"/>
        <w:rPr>
          <w:rFonts w:ascii="Montserrat" w:eastAsia="Times New Roman" w:hAnsi="Montserrat" w:cs="Arial"/>
          <w:b/>
          <w:i/>
          <w:noProof w:val="0"/>
          <w:sz w:val="20"/>
          <w:szCs w:val="20"/>
          <w:u w:val="single"/>
          <w:lang w:val="es-ES_tradnl" w:eastAsia="ar-SA"/>
        </w:rPr>
      </w:pPr>
    </w:p>
    <w:p w:rsidR="008017F5" w:rsidRPr="005F7930" w:rsidRDefault="00822D4D" w:rsidP="004D103A">
      <w:pPr>
        <w:pStyle w:val="Ttulo2"/>
        <w:numPr>
          <w:ilvl w:val="1"/>
          <w:numId w:val="42"/>
        </w:numPr>
        <w:spacing w:before="0" w:after="0"/>
        <w:ind w:left="0" w:right="49" w:firstLine="0"/>
        <w:rPr>
          <w:rFonts w:ascii="Montserrat" w:hAnsi="Montserrat" w:cs="Arial"/>
          <w:i w:val="0"/>
          <w:sz w:val="20"/>
          <w:lang w:val="es-ES_tradnl"/>
        </w:rPr>
      </w:pPr>
      <w:bookmarkStart w:id="142" w:name="_Toc92919185"/>
      <w:r w:rsidRPr="005F7930">
        <w:rPr>
          <w:rFonts w:ascii="Montserrat" w:hAnsi="Montserrat" w:cs="Arial"/>
          <w:i w:val="0"/>
          <w:sz w:val="20"/>
          <w:lang w:val="es-ES_tradnl"/>
        </w:rPr>
        <w:t>Propuesta económica</w:t>
      </w:r>
      <w:bookmarkEnd w:id="142"/>
    </w:p>
    <w:p w:rsidR="00184FF7" w:rsidRPr="005F7930" w:rsidRDefault="00184FF7" w:rsidP="00CC66CE">
      <w:pPr>
        <w:ind w:right="49"/>
        <w:jc w:val="both"/>
        <w:rPr>
          <w:rFonts w:ascii="Montserrat" w:hAnsi="Montserrat" w:cs="Arial"/>
          <w:sz w:val="20"/>
          <w:szCs w:val="20"/>
          <w:lang w:val="es-ES_tradnl"/>
        </w:rPr>
      </w:pPr>
    </w:p>
    <w:p w:rsidR="005F7930" w:rsidRPr="005F7930" w:rsidRDefault="005F7930" w:rsidP="005F7930">
      <w:pPr>
        <w:tabs>
          <w:tab w:val="left" w:pos="3909"/>
        </w:tabs>
        <w:suppressAutoHyphens/>
        <w:ind w:right="49"/>
        <w:jc w:val="both"/>
        <w:rPr>
          <w:rFonts w:ascii="Montserrat" w:hAnsi="Montserrat" w:cs="Arial"/>
          <w:sz w:val="20"/>
          <w:szCs w:val="20"/>
          <w:lang w:val="es-ES_tradnl"/>
        </w:rPr>
      </w:pPr>
      <w:bookmarkStart w:id="143" w:name="_Toc442265829"/>
      <w:r w:rsidRPr="005F7930">
        <w:rPr>
          <w:rFonts w:ascii="Montserrat" w:hAnsi="Montserrat" w:cs="Arial"/>
          <w:sz w:val="20"/>
          <w:szCs w:val="20"/>
          <w:lang w:eastAsia="ar-SA"/>
        </w:rPr>
        <w:t xml:space="preserve">El licitante deberá presentar su propuesta económica </w:t>
      </w:r>
      <w:r w:rsidRPr="005F7930">
        <w:rPr>
          <w:rFonts w:ascii="Montserrat" w:hAnsi="Montserrat" w:cs="Arial"/>
          <w:sz w:val="20"/>
          <w:szCs w:val="20"/>
          <w:lang w:val="es-ES_tradnl"/>
        </w:rPr>
        <w:t xml:space="preserve">debidamente requisitada conforme a la información solicitada en el </w:t>
      </w:r>
      <w:r w:rsidRPr="005F7930">
        <w:rPr>
          <w:rFonts w:ascii="Montserrat" w:hAnsi="Montserrat" w:cs="Arial"/>
          <w:b/>
          <w:sz w:val="20"/>
          <w:szCs w:val="20"/>
          <w:lang w:val="es-ES_tradnl"/>
        </w:rPr>
        <w:t>Anexo X</w:t>
      </w:r>
      <w:r w:rsidRPr="005F7930">
        <w:rPr>
          <w:rFonts w:ascii="Montserrat" w:hAnsi="Montserrat" w:cs="Arial"/>
          <w:sz w:val="20"/>
          <w:szCs w:val="20"/>
          <w:lang w:val="es-ES_tradnl"/>
        </w:rPr>
        <w:t xml:space="preserve">, </w:t>
      </w:r>
      <w:r w:rsidRPr="005F7930">
        <w:rPr>
          <w:rFonts w:ascii="Montserrat" w:hAnsi="Montserrat" w:cs="Arial"/>
          <w:color w:val="000000" w:themeColor="text1"/>
          <w:sz w:val="20"/>
          <w:szCs w:val="20"/>
          <w:lang w:eastAsia="es-ES"/>
        </w:rPr>
        <w:t xml:space="preserve">en caso de no usar el formato señalado, el documento que se remita, deberá contener los mismos datos solicitados en el referido anexo; la cual deberá estar </w:t>
      </w:r>
      <w:r w:rsidRPr="005F7930">
        <w:rPr>
          <w:rFonts w:ascii="Montserrat" w:hAnsi="Montserrat" w:cs="Arial"/>
          <w:sz w:val="20"/>
          <w:szCs w:val="20"/>
          <w:lang w:val="es-ES_tradnl"/>
        </w:rPr>
        <w:t>foliada y suscrita con la firma electrónica avanzada que emite el SAT en favor del licitante, persona física o moral, para el cumplimiento de sus obligaciones fiscales.</w:t>
      </w:r>
    </w:p>
    <w:p w:rsidR="005F7930" w:rsidRPr="005F7930" w:rsidRDefault="005F7930" w:rsidP="005F7930">
      <w:pPr>
        <w:suppressAutoHyphens/>
        <w:ind w:right="49"/>
        <w:contextualSpacing/>
        <w:jc w:val="both"/>
        <w:rPr>
          <w:rFonts w:ascii="Montserrat" w:hAnsi="Montserrat" w:cs="Arial"/>
          <w:color w:val="000000" w:themeColor="text1"/>
          <w:sz w:val="20"/>
          <w:szCs w:val="20"/>
          <w:lang w:eastAsia="es-ES"/>
        </w:rPr>
      </w:pPr>
    </w:p>
    <w:p w:rsidR="005F7930" w:rsidRPr="005F7930" w:rsidRDefault="005F7930" w:rsidP="005F7930">
      <w:pPr>
        <w:ind w:right="49"/>
        <w:jc w:val="both"/>
        <w:rPr>
          <w:rFonts w:ascii="Montserrat" w:hAnsi="Montserrat" w:cs="Arial"/>
          <w:sz w:val="20"/>
          <w:szCs w:val="20"/>
          <w:lang w:val="es-ES_tradnl"/>
        </w:rPr>
      </w:pPr>
      <w:r w:rsidRPr="005F7930">
        <w:rPr>
          <w:rFonts w:ascii="Montserrat" w:hAnsi="Montserrat" w:cs="Arial"/>
          <w:sz w:val="20"/>
          <w:szCs w:val="20"/>
          <w:lang w:val="es-ES_tradnl"/>
        </w:rPr>
        <w:t>El precio unitario ofertado, deberá indicarse a dos decimales,  sin considerar el Impuesto al Valor Agregado, cuando el licitante no lo haya realizado así, la convocante truncará a dos decimales para efectos de la evaluación económica y adjudicación correspondiente.</w:t>
      </w:r>
    </w:p>
    <w:p w:rsidR="005F7930" w:rsidRPr="005F7930" w:rsidRDefault="005F7930" w:rsidP="005F7930">
      <w:pPr>
        <w:ind w:right="49"/>
        <w:jc w:val="both"/>
        <w:rPr>
          <w:rFonts w:ascii="Montserrat" w:hAnsi="Montserrat" w:cs="Arial"/>
          <w:sz w:val="20"/>
          <w:szCs w:val="20"/>
          <w:lang w:val="es-ES_tradnl"/>
        </w:rPr>
      </w:pPr>
    </w:p>
    <w:p w:rsidR="005F7930" w:rsidRPr="005F7930" w:rsidRDefault="005F7930" w:rsidP="005F7930">
      <w:pPr>
        <w:suppressAutoHyphens/>
        <w:autoSpaceDE w:val="0"/>
        <w:ind w:right="49"/>
        <w:jc w:val="both"/>
        <w:rPr>
          <w:rFonts w:ascii="Montserrat" w:eastAsia="Times New Roman" w:hAnsi="Montserrat" w:cs="Arial"/>
          <w:b/>
          <w:i/>
          <w:noProof w:val="0"/>
          <w:sz w:val="20"/>
          <w:szCs w:val="20"/>
          <w:u w:val="single"/>
          <w:lang w:val="es-ES_tradnl" w:eastAsia="ar-SA"/>
        </w:rPr>
      </w:pPr>
      <w:r w:rsidRPr="005F7930">
        <w:rPr>
          <w:rFonts w:ascii="Montserrat" w:eastAsia="Times New Roman" w:hAnsi="Montserrat" w:cs="Arial"/>
          <w:b/>
          <w:i/>
          <w:noProof w:val="0"/>
          <w:sz w:val="20"/>
          <w:szCs w:val="20"/>
          <w:u w:val="single"/>
          <w:lang w:val="es-ES_tradnl" w:eastAsia="ar-SA"/>
        </w:rPr>
        <w:t xml:space="preserve">La falta de presentación de la documentación en cita afecta la solvencia de </w:t>
      </w:r>
      <w:r w:rsidRPr="005F7930">
        <w:rPr>
          <w:rFonts w:ascii="Montserrat" w:eastAsia="Calibri" w:hAnsi="Montserrat" w:cs="Arial"/>
          <w:b/>
          <w:i/>
          <w:sz w:val="20"/>
          <w:szCs w:val="20"/>
          <w:u w:val="single"/>
        </w:rPr>
        <w:t xml:space="preserve">la </w:t>
      </w:r>
      <w:r w:rsidRPr="005F7930">
        <w:rPr>
          <w:rFonts w:ascii="Montserrat" w:eastAsia="Times New Roman" w:hAnsi="Montserrat" w:cs="Arial"/>
          <w:b/>
          <w:i/>
          <w:noProof w:val="0"/>
          <w:sz w:val="20"/>
          <w:szCs w:val="20"/>
          <w:u w:val="single"/>
          <w:lang w:val="es-ES_tradnl" w:eastAsia="ar-SA"/>
        </w:rPr>
        <w:t xml:space="preserve">propuesta y </w:t>
      </w:r>
      <w:r w:rsidRPr="005F7930">
        <w:rPr>
          <w:rFonts w:ascii="Montserrat" w:hAnsi="Montserrat" w:cs="Arial"/>
          <w:b/>
          <w:i/>
          <w:noProof w:val="0"/>
          <w:sz w:val="20"/>
          <w:szCs w:val="20"/>
          <w:u w:val="single"/>
          <w:lang w:val="es-ES_tradnl" w:eastAsia="ar-SA"/>
        </w:rPr>
        <w:t xml:space="preserve">motivará </w:t>
      </w:r>
      <w:r w:rsidRPr="005F7930">
        <w:rPr>
          <w:rFonts w:ascii="Montserrat" w:eastAsia="Times New Roman" w:hAnsi="Montserrat" w:cs="Arial"/>
          <w:b/>
          <w:i/>
          <w:noProof w:val="0"/>
          <w:sz w:val="20"/>
          <w:szCs w:val="20"/>
          <w:u w:val="single"/>
          <w:lang w:val="es-ES_tradnl" w:eastAsia="ar-SA"/>
        </w:rPr>
        <w:t>su desechamiento.</w:t>
      </w:r>
    </w:p>
    <w:p w:rsidR="005F7930" w:rsidRPr="005F7930" w:rsidRDefault="005F7930" w:rsidP="005F7930">
      <w:pPr>
        <w:ind w:right="49"/>
        <w:jc w:val="both"/>
        <w:rPr>
          <w:rFonts w:ascii="Montserrat" w:hAnsi="Montserrat" w:cs="Arial"/>
          <w:sz w:val="20"/>
          <w:szCs w:val="20"/>
          <w:lang w:val="es-ES_tradnl"/>
        </w:rPr>
      </w:pPr>
    </w:p>
    <w:p w:rsidR="00893E8C" w:rsidRPr="00BA386D" w:rsidRDefault="00893E8C" w:rsidP="00893E8C">
      <w:pPr>
        <w:ind w:right="49"/>
        <w:jc w:val="both"/>
        <w:rPr>
          <w:rFonts w:ascii="Montserrat" w:hAnsi="Montserrat" w:cs="Arial"/>
          <w:sz w:val="20"/>
          <w:szCs w:val="20"/>
          <w:lang w:val="es-ES_tradnl"/>
        </w:rPr>
      </w:pPr>
      <w:r w:rsidRPr="00BA386D">
        <w:rPr>
          <w:rFonts w:ascii="Montserrat" w:hAnsi="Montserrat" w:cs="Arial"/>
          <w:sz w:val="20"/>
          <w:szCs w:val="20"/>
        </w:rPr>
        <w:t>La información capturada en el sistema CompraNet deberá guarda</w:t>
      </w:r>
      <w:r w:rsidR="009E4F4E">
        <w:rPr>
          <w:rFonts w:ascii="Montserrat" w:hAnsi="Montserrat" w:cs="Arial"/>
          <w:sz w:val="20"/>
          <w:szCs w:val="20"/>
        </w:rPr>
        <w:t>r</w:t>
      </w:r>
      <w:r w:rsidRPr="00BA386D">
        <w:rPr>
          <w:rFonts w:ascii="Montserrat" w:hAnsi="Montserrat" w:cs="Arial"/>
          <w:sz w:val="20"/>
          <w:szCs w:val="20"/>
        </w:rPr>
        <w:t xml:space="preserve"> congruencia con el contenido de la propuesta económica; para tal efecto, en el Sistema CompraNet deberá registrarse el precio unitario truncado a dos decimales (SIN IVA).</w:t>
      </w:r>
    </w:p>
    <w:p w:rsidR="00733CD4" w:rsidRDefault="00733CD4" w:rsidP="00CF4706">
      <w:pPr>
        <w:pStyle w:val="Prrafodelista"/>
        <w:ind w:left="720" w:right="49"/>
        <w:jc w:val="both"/>
        <w:rPr>
          <w:rFonts w:ascii="Montserrat" w:hAnsi="Montserrat" w:cs="Arial"/>
          <w:sz w:val="20"/>
          <w:szCs w:val="20"/>
          <w:lang w:val="es-ES_tradnl"/>
        </w:rPr>
      </w:pPr>
    </w:p>
    <w:p w:rsidR="005F7930" w:rsidRPr="005F7930" w:rsidRDefault="005F7930" w:rsidP="00CF4706">
      <w:pPr>
        <w:pStyle w:val="Prrafodelista"/>
        <w:ind w:left="720" w:right="49"/>
        <w:jc w:val="both"/>
        <w:rPr>
          <w:rFonts w:ascii="Montserrat" w:hAnsi="Montserrat" w:cs="Arial"/>
          <w:sz w:val="20"/>
          <w:szCs w:val="20"/>
          <w:lang w:val="es-ES_tradnl"/>
        </w:rPr>
      </w:pPr>
    </w:p>
    <w:p w:rsidR="00CF4706" w:rsidRPr="005F7930" w:rsidRDefault="00CF4706" w:rsidP="004D103A">
      <w:pPr>
        <w:pStyle w:val="Ttulo1"/>
        <w:numPr>
          <w:ilvl w:val="0"/>
          <w:numId w:val="42"/>
        </w:numPr>
        <w:spacing w:before="0" w:after="0"/>
        <w:ind w:right="49"/>
        <w:jc w:val="both"/>
        <w:rPr>
          <w:rFonts w:ascii="Montserrat" w:hAnsi="Montserrat" w:cs="Arial"/>
          <w:sz w:val="20"/>
          <w:szCs w:val="20"/>
          <w:lang w:val="es-ES_tradnl"/>
        </w:rPr>
      </w:pPr>
      <w:bookmarkStart w:id="144" w:name="_Toc92919186"/>
      <w:r w:rsidRPr="005F7930">
        <w:rPr>
          <w:rFonts w:ascii="Montserrat" w:hAnsi="Montserrat" w:cs="Arial"/>
          <w:sz w:val="20"/>
          <w:szCs w:val="20"/>
          <w:lang w:val="es-ES_tradnl"/>
        </w:rPr>
        <w:t>CRITERIOS ESPECÍFICOS CONFORME A LOS CUALES SE EVALUARÁN LAS PROPOSICIONES.</w:t>
      </w:r>
      <w:bookmarkEnd w:id="144"/>
    </w:p>
    <w:p w:rsidR="00CF4706" w:rsidRPr="005F7930" w:rsidRDefault="00CF4706" w:rsidP="00CF4706">
      <w:pPr>
        <w:ind w:right="49"/>
        <w:rPr>
          <w:rFonts w:ascii="Montserrat" w:hAnsi="Montserrat"/>
          <w:sz w:val="20"/>
          <w:szCs w:val="20"/>
          <w:lang w:val="es-ES_tradnl" w:eastAsia="ar-SA"/>
        </w:rPr>
      </w:pPr>
    </w:p>
    <w:p w:rsidR="00EE0C3E" w:rsidRDefault="007D350A" w:rsidP="00EE0C3E">
      <w:pPr>
        <w:jc w:val="both"/>
        <w:rPr>
          <w:rFonts w:ascii="Montserrat" w:hAnsi="Montserrat" w:cs="Arial"/>
          <w:sz w:val="20"/>
          <w:szCs w:val="20"/>
        </w:rPr>
      </w:pPr>
      <w:r w:rsidRPr="005F7930">
        <w:rPr>
          <w:rFonts w:ascii="Montserrat" w:hAnsi="Montserrat" w:cs="Arial"/>
          <w:sz w:val="20"/>
          <w:szCs w:val="20"/>
        </w:rPr>
        <w:t xml:space="preserve">El presente procedimiento de contratación se llevará a cabo a través del criterio de evaluación Binario, de conformidad con lo señalado en el </w:t>
      </w:r>
      <w:r w:rsidR="003A6298" w:rsidRPr="005F7930">
        <w:rPr>
          <w:rFonts w:ascii="Montserrat" w:hAnsi="Montserrat" w:cs="Arial"/>
          <w:sz w:val="20"/>
          <w:szCs w:val="20"/>
        </w:rPr>
        <w:t xml:space="preserve">segundo párrafo del </w:t>
      </w:r>
      <w:r w:rsidRPr="005F7930">
        <w:rPr>
          <w:rFonts w:ascii="Montserrat" w:hAnsi="Montserrat" w:cs="Arial"/>
          <w:sz w:val="20"/>
          <w:szCs w:val="20"/>
        </w:rPr>
        <w:t xml:space="preserve">Artículo 36 de la LAASSP y 51 del </w:t>
      </w:r>
      <w:r w:rsidR="00651EA3" w:rsidRPr="005F7930">
        <w:rPr>
          <w:rFonts w:ascii="Montserrat" w:hAnsi="Montserrat" w:cs="Arial"/>
          <w:sz w:val="20"/>
          <w:szCs w:val="20"/>
        </w:rPr>
        <w:t>Reglamento</w:t>
      </w:r>
      <w:r w:rsidRPr="005F7930">
        <w:rPr>
          <w:rFonts w:ascii="Montserrat" w:hAnsi="Montserrat" w:cs="Arial"/>
          <w:sz w:val="20"/>
          <w:szCs w:val="20"/>
        </w:rPr>
        <w:t xml:space="preserve">, </w:t>
      </w:r>
      <w:r w:rsidR="00EE0C3E" w:rsidRPr="007013FA">
        <w:rPr>
          <w:rFonts w:ascii="Montserrat" w:hAnsi="Montserrat" w:cs="Arial"/>
          <w:sz w:val="20"/>
          <w:szCs w:val="20"/>
        </w:rPr>
        <w:t>por lo que se prodrán  evaluar técnicamente  al menos las dos proposiciones cuyo precio resulte ser más bajo, en caso de que esas proposiciones  no cumplan con los aspectos técnicos, se realizará la evaluación de la propuesta que le siga en precio.</w:t>
      </w:r>
    </w:p>
    <w:p w:rsidR="007D350A" w:rsidRPr="005F7930" w:rsidRDefault="007D350A" w:rsidP="00EE0C3E">
      <w:pPr>
        <w:jc w:val="both"/>
        <w:rPr>
          <w:rFonts w:ascii="Montserrat" w:hAnsi="Montserrat"/>
          <w:sz w:val="20"/>
          <w:szCs w:val="20"/>
          <w:lang w:val="es-ES_tradnl" w:eastAsia="ar-SA"/>
        </w:rPr>
      </w:pPr>
    </w:p>
    <w:p w:rsidR="00CF4706" w:rsidRPr="005F7930" w:rsidRDefault="00CF4706" w:rsidP="004D103A">
      <w:pPr>
        <w:pStyle w:val="Ttulo2"/>
        <w:numPr>
          <w:ilvl w:val="1"/>
          <w:numId w:val="42"/>
        </w:numPr>
        <w:spacing w:before="0" w:after="0"/>
        <w:ind w:left="0" w:right="49" w:firstLine="0"/>
        <w:rPr>
          <w:rFonts w:ascii="Montserrat" w:hAnsi="Montserrat" w:cs="Arial"/>
          <w:i w:val="0"/>
          <w:sz w:val="20"/>
          <w:lang w:val="es-ES_tradnl"/>
        </w:rPr>
      </w:pPr>
      <w:bookmarkStart w:id="145" w:name="_Toc525225674"/>
      <w:bookmarkStart w:id="146" w:name="_Toc92919187"/>
      <w:r w:rsidRPr="005F7930">
        <w:rPr>
          <w:rFonts w:ascii="Montserrat" w:hAnsi="Montserrat" w:cs="Arial"/>
          <w:i w:val="0"/>
          <w:sz w:val="20"/>
          <w:lang w:val="es-ES_tradnl"/>
        </w:rPr>
        <w:t>Evaluación legal</w:t>
      </w:r>
      <w:bookmarkEnd w:id="145"/>
      <w:bookmarkEnd w:id="146"/>
      <w:r w:rsidRPr="005F7930">
        <w:rPr>
          <w:rFonts w:ascii="Montserrat" w:hAnsi="Montserrat" w:cs="Arial"/>
          <w:i w:val="0"/>
          <w:sz w:val="20"/>
          <w:lang w:val="es-ES_tradnl"/>
        </w:rPr>
        <w:t xml:space="preserve"> </w:t>
      </w:r>
    </w:p>
    <w:p w:rsidR="00CF4706" w:rsidRPr="005F7930" w:rsidRDefault="00CF4706" w:rsidP="00CF4706">
      <w:pPr>
        <w:suppressAutoHyphens/>
        <w:ind w:right="49"/>
        <w:jc w:val="both"/>
        <w:rPr>
          <w:rFonts w:ascii="Montserrat" w:hAnsi="Montserrat" w:cs="Arial"/>
          <w:i/>
          <w:sz w:val="20"/>
          <w:szCs w:val="20"/>
          <w:lang w:val="es-ES_tradnl"/>
        </w:rPr>
      </w:pPr>
    </w:p>
    <w:p w:rsidR="00CF4706" w:rsidRPr="00BA386D" w:rsidRDefault="00CF4706" w:rsidP="00CF4706">
      <w:pPr>
        <w:tabs>
          <w:tab w:val="left" w:pos="2001"/>
        </w:tabs>
        <w:suppressAutoHyphens/>
        <w:ind w:right="49"/>
        <w:jc w:val="both"/>
        <w:rPr>
          <w:rFonts w:ascii="Montserrat" w:hAnsi="Montserrat" w:cs="Arial"/>
          <w:color w:val="000000" w:themeColor="text1"/>
          <w:sz w:val="20"/>
          <w:szCs w:val="20"/>
          <w:lang w:eastAsia="ar-SA"/>
        </w:rPr>
      </w:pPr>
      <w:r w:rsidRPr="00BA386D">
        <w:rPr>
          <w:rFonts w:ascii="Montserrat" w:hAnsi="Montserrat" w:cs="Arial"/>
          <w:color w:val="000000" w:themeColor="text1"/>
          <w:sz w:val="20"/>
          <w:szCs w:val="20"/>
          <w:lang w:eastAsia="ar-SA"/>
        </w:rPr>
        <w:t xml:space="preserve">La evaluación legal será realizada por el Área Contratante, verificando </w:t>
      </w:r>
      <w:r w:rsidR="00E931F4" w:rsidRPr="00BA386D">
        <w:rPr>
          <w:rFonts w:ascii="Montserrat" w:hAnsi="Montserrat" w:cs="Arial"/>
          <w:color w:val="000000" w:themeColor="text1"/>
          <w:sz w:val="20"/>
          <w:szCs w:val="20"/>
          <w:lang w:eastAsia="ar-SA"/>
        </w:rPr>
        <w:t xml:space="preserve">en primer término, que la proposición esté debidamente firmada en forma electrónica; y luego se verificará </w:t>
      </w:r>
      <w:r w:rsidRPr="00BA386D">
        <w:rPr>
          <w:rFonts w:ascii="Montserrat" w:hAnsi="Montserrat" w:cs="Arial"/>
          <w:color w:val="000000" w:themeColor="text1"/>
          <w:sz w:val="20"/>
          <w:szCs w:val="20"/>
          <w:lang w:eastAsia="ar-SA"/>
        </w:rPr>
        <w:t xml:space="preserve">que la documentación </w:t>
      </w:r>
      <w:r w:rsidR="00E931F4" w:rsidRPr="00BA386D">
        <w:rPr>
          <w:rFonts w:ascii="Montserrat" w:hAnsi="Montserrat" w:cs="Arial"/>
          <w:color w:val="000000" w:themeColor="text1"/>
          <w:sz w:val="20"/>
          <w:szCs w:val="20"/>
          <w:lang w:eastAsia="ar-SA"/>
        </w:rPr>
        <w:t xml:space="preserve">legal </w:t>
      </w:r>
      <w:r w:rsidRPr="00BA386D">
        <w:rPr>
          <w:rFonts w:ascii="Montserrat" w:hAnsi="Montserrat" w:cs="Arial"/>
          <w:color w:val="000000" w:themeColor="text1"/>
          <w:sz w:val="20"/>
          <w:szCs w:val="20"/>
          <w:lang w:eastAsia="ar-SA"/>
        </w:rPr>
        <w:t xml:space="preserve">presentada por el licitante cumpla con los requisitos solicitados en el numeral 4.1 de la </w:t>
      </w:r>
      <w:r w:rsidR="000612DF" w:rsidRPr="00BA386D">
        <w:rPr>
          <w:rFonts w:ascii="Montserrat" w:hAnsi="Montserrat" w:cs="Arial"/>
          <w:color w:val="000000" w:themeColor="text1"/>
          <w:sz w:val="20"/>
          <w:szCs w:val="20"/>
          <w:lang w:eastAsia="ar-SA"/>
        </w:rPr>
        <w:t>Convocatoria</w:t>
      </w:r>
      <w:r w:rsidRPr="00BA386D">
        <w:rPr>
          <w:rFonts w:ascii="Montserrat" w:hAnsi="Montserrat" w:cs="Arial"/>
          <w:color w:val="000000" w:themeColor="text1"/>
          <w:sz w:val="20"/>
          <w:szCs w:val="20"/>
          <w:lang w:eastAsia="ar-SA"/>
        </w:rPr>
        <w:t>, así como los que se deriven del a</w:t>
      </w:r>
      <w:r w:rsidR="00A459A1" w:rsidRPr="00BA386D">
        <w:rPr>
          <w:rFonts w:ascii="Montserrat" w:hAnsi="Montserrat" w:cs="Arial"/>
          <w:color w:val="000000" w:themeColor="text1"/>
          <w:sz w:val="20"/>
          <w:szCs w:val="20"/>
          <w:lang w:eastAsia="ar-SA"/>
        </w:rPr>
        <w:t>cto de la junta de aclaraciones.</w:t>
      </w:r>
    </w:p>
    <w:p w:rsidR="00CF4706" w:rsidRPr="00BA386D" w:rsidRDefault="00CF4706" w:rsidP="00CF4706">
      <w:pPr>
        <w:suppressAutoHyphens/>
        <w:ind w:right="49"/>
        <w:jc w:val="both"/>
        <w:rPr>
          <w:rFonts w:ascii="Montserrat" w:hAnsi="Montserrat" w:cs="Arial"/>
          <w:sz w:val="20"/>
          <w:szCs w:val="20"/>
          <w:lang w:val="es-ES_tradnl" w:eastAsia="ar-SA"/>
        </w:rPr>
      </w:pPr>
    </w:p>
    <w:p w:rsidR="00CF4706" w:rsidRPr="00BA386D" w:rsidRDefault="00CF4706" w:rsidP="00CF4706">
      <w:pPr>
        <w:suppressAutoHyphens/>
        <w:ind w:right="49"/>
        <w:jc w:val="both"/>
        <w:rPr>
          <w:rFonts w:ascii="Montserrat" w:hAnsi="Montserrat" w:cs="Arial"/>
          <w:sz w:val="20"/>
          <w:szCs w:val="20"/>
          <w:lang w:val="es-ES_tradnl" w:eastAsia="ar-SA"/>
        </w:rPr>
      </w:pPr>
      <w:r w:rsidRPr="00BA386D">
        <w:rPr>
          <w:rFonts w:ascii="Montserrat" w:hAnsi="Montserrat" w:cs="Arial"/>
          <w:sz w:val="20"/>
          <w:szCs w:val="20"/>
          <w:lang w:val="es-ES_tradnl" w:eastAsia="ar-SA"/>
        </w:rPr>
        <w:t>En el caso del numeral 4.1</w:t>
      </w:r>
      <w:r w:rsidR="00381029" w:rsidRPr="00BA386D">
        <w:rPr>
          <w:rFonts w:ascii="Montserrat" w:hAnsi="Montserrat" w:cs="Arial"/>
          <w:sz w:val="20"/>
          <w:szCs w:val="20"/>
          <w:lang w:val="es-ES_tradnl" w:eastAsia="ar-SA"/>
        </w:rPr>
        <w:t>.1</w:t>
      </w:r>
      <w:r w:rsidRPr="00BA386D">
        <w:rPr>
          <w:rFonts w:ascii="Montserrat" w:hAnsi="Montserrat" w:cs="Arial"/>
          <w:sz w:val="20"/>
          <w:szCs w:val="20"/>
          <w:lang w:val="es-ES_tradnl" w:eastAsia="ar-SA"/>
        </w:rPr>
        <w:t xml:space="preserve"> </w:t>
      </w:r>
      <w:r w:rsidR="00D34045" w:rsidRPr="00BA386D">
        <w:rPr>
          <w:rFonts w:ascii="Montserrat" w:hAnsi="Montserrat" w:cs="Arial"/>
          <w:sz w:val="20"/>
          <w:szCs w:val="20"/>
          <w:lang w:val="es-ES_tradnl" w:eastAsia="ar-SA"/>
        </w:rPr>
        <w:t>apartado</w:t>
      </w:r>
      <w:r w:rsidRPr="00BA386D">
        <w:rPr>
          <w:rFonts w:ascii="Montserrat" w:hAnsi="Montserrat" w:cs="Arial"/>
          <w:sz w:val="20"/>
          <w:szCs w:val="20"/>
          <w:lang w:val="es-ES_tradnl" w:eastAsia="ar-SA"/>
        </w:rPr>
        <w:t xml:space="preserve"> </w:t>
      </w:r>
      <w:r w:rsidRPr="00BA386D">
        <w:rPr>
          <w:rFonts w:ascii="Montserrat" w:hAnsi="Montserrat" w:cs="Arial"/>
          <w:b/>
          <w:sz w:val="20"/>
          <w:szCs w:val="20"/>
          <w:lang w:val="es-ES_tradnl" w:eastAsia="ar-SA"/>
        </w:rPr>
        <w:t>a</w:t>
      </w:r>
      <w:r w:rsidR="00D34045" w:rsidRPr="00BA386D">
        <w:rPr>
          <w:rFonts w:ascii="Montserrat" w:hAnsi="Montserrat" w:cs="Arial"/>
          <w:sz w:val="20"/>
          <w:szCs w:val="20"/>
          <w:lang w:val="es-ES_tradnl" w:eastAsia="ar-SA"/>
        </w:rPr>
        <w:t>,</w:t>
      </w:r>
      <w:r w:rsidRPr="00BA386D">
        <w:rPr>
          <w:rFonts w:ascii="Montserrat" w:hAnsi="Montserrat" w:cs="Arial"/>
          <w:sz w:val="20"/>
          <w:szCs w:val="20"/>
          <w:lang w:val="es-ES_tradnl" w:eastAsia="ar-SA"/>
        </w:rPr>
        <w:t xml:space="preserve"> los datos asentados en dicho documento, serán los que se utilizarán para la elaboración de los contratos correspondientes.</w:t>
      </w:r>
    </w:p>
    <w:p w:rsidR="00CF4706" w:rsidRPr="00BA386D" w:rsidRDefault="00CF4706" w:rsidP="00CF4706">
      <w:pPr>
        <w:suppressAutoHyphens/>
        <w:ind w:right="49"/>
        <w:jc w:val="both"/>
        <w:rPr>
          <w:rFonts w:ascii="Montserrat" w:hAnsi="Montserrat" w:cs="Arial"/>
          <w:sz w:val="20"/>
          <w:szCs w:val="20"/>
          <w:lang w:val="es-ES_tradnl" w:eastAsia="ar-SA"/>
        </w:rPr>
      </w:pPr>
    </w:p>
    <w:p w:rsidR="00CF4706" w:rsidRPr="00BA386D" w:rsidRDefault="00F52F27" w:rsidP="00CF4706">
      <w:pPr>
        <w:suppressAutoHyphens/>
        <w:ind w:right="49"/>
        <w:jc w:val="both"/>
        <w:rPr>
          <w:rFonts w:ascii="Montserrat" w:hAnsi="Montserrat" w:cs="Arial"/>
          <w:b/>
          <w:sz w:val="20"/>
          <w:szCs w:val="20"/>
          <w:lang w:val="es-ES_tradnl" w:eastAsia="ar-SA"/>
        </w:rPr>
      </w:pPr>
      <w:r w:rsidRPr="00BA386D">
        <w:rPr>
          <w:rFonts w:ascii="Montserrat" w:hAnsi="Montserrat" w:cs="Arial"/>
          <w:sz w:val="20"/>
          <w:szCs w:val="20"/>
          <w:lang w:val="es-ES_tradnl" w:eastAsia="ar-SA"/>
        </w:rPr>
        <w:t>En caso de que el licitante presente lo</w:t>
      </w:r>
      <w:r w:rsidR="00A52753" w:rsidRPr="00BA386D">
        <w:rPr>
          <w:rFonts w:ascii="Montserrat" w:hAnsi="Montserrat" w:cs="Arial"/>
          <w:sz w:val="20"/>
          <w:szCs w:val="20"/>
          <w:lang w:val="es-ES_tradnl" w:eastAsia="ar-SA"/>
        </w:rPr>
        <w:t>s</w:t>
      </w:r>
      <w:r w:rsidR="00CF4706" w:rsidRPr="00BA386D">
        <w:rPr>
          <w:rFonts w:ascii="Montserrat" w:hAnsi="Montserrat" w:cs="Arial"/>
          <w:sz w:val="20"/>
          <w:szCs w:val="20"/>
          <w:lang w:val="es-ES_tradnl" w:eastAsia="ar-SA"/>
        </w:rPr>
        <w:t xml:space="preserve"> escritos solicitado</w:t>
      </w:r>
      <w:r w:rsidR="00200010" w:rsidRPr="00BA386D">
        <w:rPr>
          <w:rFonts w:ascii="Montserrat" w:hAnsi="Montserrat" w:cs="Arial"/>
          <w:sz w:val="20"/>
          <w:szCs w:val="20"/>
          <w:lang w:val="es-ES_tradnl" w:eastAsia="ar-SA"/>
        </w:rPr>
        <w:t>s</w:t>
      </w:r>
      <w:r w:rsidR="00CF4706" w:rsidRPr="00BA386D">
        <w:rPr>
          <w:rFonts w:ascii="Montserrat" w:hAnsi="Montserrat" w:cs="Arial"/>
          <w:sz w:val="20"/>
          <w:szCs w:val="20"/>
          <w:lang w:val="es-ES_tradnl" w:eastAsia="ar-SA"/>
        </w:rPr>
        <w:t xml:space="preserve"> en el numeral 4.1</w:t>
      </w:r>
      <w:r w:rsidR="00992AE8" w:rsidRPr="00BA386D">
        <w:rPr>
          <w:rFonts w:ascii="Montserrat" w:hAnsi="Montserrat" w:cs="Arial"/>
          <w:sz w:val="20"/>
          <w:szCs w:val="20"/>
          <w:lang w:val="es-ES_tradnl" w:eastAsia="ar-SA"/>
        </w:rPr>
        <w:t>.2</w:t>
      </w:r>
      <w:r w:rsidR="00CF4706" w:rsidRPr="00BA386D">
        <w:rPr>
          <w:rFonts w:ascii="Montserrat" w:hAnsi="Montserrat" w:cs="Arial"/>
          <w:sz w:val="20"/>
          <w:szCs w:val="20"/>
          <w:lang w:val="es-ES_tradnl" w:eastAsia="ar-SA"/>
        </w:rPr>
        <w:t xml:space="preserve"> </w:t>
      </w:r>
      <w:r w:rsidR="00D34045" w:rsidRPr="00BA386D">
        <w:rPr>
          <w:rFonts w:ascii="Montserrat" w:hAnsi="Montserrat" w:cs="Arial"/>
          <w:sz w:val="20"/>
          <w:szCs w:val="20"/>
          <w:lang w:val="es-ES_tradnl" w:eastAsia="ar-SA"/>
        </w:rPr>
        <w:t>apartado</w:t>
      </w:r>
      <w:r w:rsidR="00CF4706" w:rsidRPr="00BA386D">
        <w:rPr>
          <w:rFonts w:ascii="Montserrat" w:hAnsi="Montserrat" w:cs="Arial"/>
          <w:sz w:val="20"/>
          <w:szCs w:val="20"/>
          <w:lang w:val="es-ES_tradnl" w:eastAsia="ar-SA"/>
        </w:rPr>
        <w:t xml:space="preserve"> </w:t>
      </w:r>
      <w:r w:rsidR="00992AE8" w:rsidRPr="00BA386D">
        <w:rPr>
          <w:rFonts w:ascii="Montserrat" w:hAnsi="Montserrat" w:cs="Arial"/>
          <w:b/>
          <w:sz w:val="20"/>
          <w:szCs w:val="20"/>
          <w:lang w:val="es-ES_tradnl" w:eastAsia="ar-SA"/>
        </w:rPr>
        <w:t>a</w:t>
      </w:r>
      <w:r w:rsidR="00CF4706" w:rsidRPr="00BA386D">
        <w:rPr>
          <w:rFonts w:ascii="Montserrat" w:hAnsi="Montserrat" w:cs="Arial"/>
          <w:sz w:val="20"/>
          <w:szCs w:val="20"/>
          <w:lang w:val="es-ES_tradnl" w:eastAsia="ar-SA"/>
        </w:rPr>
        <w:t>, se verificará que sea</w:t>
      </w:r>
      <w:r w:rsidR="00A52753" w:rsidRPr="00BA386D">
        <w:rPr>
          <w:rFonts w:ascii="Montserrat" w:hAnsi="Montserrat" w:cs="Arial"/>
          <w:sz w:val="20"/>
          <w:szCs w:val="20"/>
          <w:lang w:val="es-ES_tradnl" w:eastAsia="ar-SA"/>
        </w:rPr>
        <w:t>n</w:t>
      </w:r>
      <w:r w:rsidR="00CF4706" w:rsidRPr="00BA386D">
        <w:rPr>
          <w:rFonts w:ascii="Montserrat" w:hAnsi="Montserrat" w:cs="Arial"/>
          <w:sz w:val="20"/>
          <w:szCs w:val="20"/>
          <w:lang w:val="es-ES_tradnl" w:eastAsia="ar-SA"/>
        </w:rPr>
        <w:t xml:space="preserve"> congruente</w:t>
      </w:r>
      <w:r w:rsidR="00A52753" w:rsidRPr="00BA386D">
        <w:rPr>
          <w:rFonts w:ascii="Montserrat" w:hAnsi="Montserrat" w:cs="Arial"/>
          <w:sz w:val="20"/>
          <w:szCs w:val="20"/>
          <w:lang w:val="es-ES_tradnl" w:eastAsia="ar-SA"/>
        </w:rPr>
        <w:t>s</w:t>
      </w:r>
      <w:r w:rsidR="00CF4706" w:rsidRPr="00BA386D">
        <w:rPr>
          <w:rFonts w:ascii="Montserrat" w:hAnsi="Montserrat" w:cs="Arial"/>
          <w:sz w:val="20"/>
          <w:szCs w:val="20"/>
          <w:lang w:val="es-ES_tradnl" w:eastAsia="ar-SA"/>
        </w:rPr>
        <w:t xml:space="preserve"> con la información proporcionada en el </w:t>
      </w:r>
      <w:r w:rsidR="00CF4706" w:rsidRPr="00BA386D">
        <w:rPr>
          <w:rFonts w:ascii="Montserrat" w:hAnsi="Montserrat" w:cs="Arial"/>
          <w:b/>
          <w:sz w:val="20"/>
          <w:szCs w:val="20"/>
          <w:lang w:val="es-ES_tradnl" w:eastAsia="ar-SA"/>
        </w:rPr>
        <w:t>Anexo X Propuesta Económica.</w:t>
      </w:r>
    </w:p>
    <w:p w:rsidR="00CF4706" w:rsidRPr="00BA386D" w:rsidRDefault="00CF4706" w:rsidP="00CF4706">
      <w:pPr>
        <w:suppressAutoHyphens/>
        <w:ind w:right="49"/>
        <w:jc w:val="both"/>
        <w:rPr>
          <w:rFonts w:ascii="Montserrat" w:hAnsi="Montserrat" w:cs="Arial"/>
          <w:sz w:val="20"/>
          <w:szCs w:val="20"/>
          <w:lang w:val="es-ES_tradnl" w:eastAsia="ar-SA"/>
        </w:rPr>
      </w:pPr>
    </w:p>
    <w:p w:rsidR="00CF4706" w:rsidRPr="00BA386D" w:rsidRDefault="00CF4706" w:rsidP="00CF4706">
      <w:pPr>
        <w:suppressAutoHyphens/>
        <w:ind w:right="49"/>
        <w:jc w:val="both"/>
        <w:rPr>
          <w:rFonts w:ascii="Montserrat" w:hAnsi="Montserrat" w:cs="Arial"/>
          <w:sz w:val="20"/>
          <w:szCs w:val="20"/>
          <w:lang w:val="es-ES_tradnl" w:eastAsia="ar-SA"/>
        </w:rPr>
      </w:pPr>
      <w:r w:rsidRPr="00BA386D">
        <w:rPr>
          <w:rFonts w:ascii="Montserrat" w:hAnsi="Montserrat" w:cs="Arial"/>
          <w:sz w:val="20"/>
          <w:szCs w:val="20"/>
          <w:lang w:val="es-ES_tradnl" w:eastAsia="ar-SA"/>
        </w:rPr>
        <w:t>Se verificar</w:t>
      </w:r>
      <w:r w:rsidR="00066DB4" w:rsidRPr="00BA386D">
        <w:rPr>
          <w:rFonts w:ascii="Montserrat" w:hAnsi="Montserrat" w:cs="Arial"/>
          <w:sz w:val="20"/>
          <w:szCs w:val="20"/>
          <w:lang w:val="es-ES_tradnl" w:eastAsia="ar-SA"/>
        </w:rPr>
        <w:t>á</w:t>
      </w:r>
      <w:r w:rsidRPr="00BA386D">
        <w:rPr>
          <w:rFonts w:ascii="Montserrat" w:hAnsi="Montserrat" w:cs="Arial"/>
          <w:sz w:val="20"/>
          <w:szCs w:val="20"/>
          <w:lang w:val="es-ES_tradnl" w:eastAsia="ar-SA"/>
        </w:rPr>
        <w:t xml:space="preserve"> el Directorio de Proveedores y Contratistas Sancionados de la Secretaría de la Función Pública, </w:t>
      </w:r>
      <w:r w:rsidR="00B04E1E" w:rsidRPr="00BA386D">
        <w:rPr>
          <w:rFonts w:ascii="Montserrat" w:hAnsi="Montserrat" w:cs="Arial"/>
          <w:sz w:val="20"/>
          <w:szCs w:val="20"/>
          <w:lang w:val="es-ES_tradnl" w:eastAsia="ar-SA"/>
        </w:rPr>
        <w:t xml:space="preserve">así como de proveedores impedidos para contratar con el IMSS </w:t>
      </w:r>
      <w:r w:rsidRPr="00BA386D">
        <w:rPr>
          <w:rFonts w:ascii="Montserrat" w:hAnsi="Montserrat" w:cs="Arial"/>
          <w:sz w:val="20"/>
          <w:szCs w:val="20"/>
          <w:lang w:val="es-ES_tradnl" w:eastAsia="ar-SA"/>
        </w:rPr>
        <w:t xml:space="preserve">y que corresponda con la manifestación presentada en cumplimiento al </w:t>
      </w:r>
      <w:r w:rsidR="00D34045" w:rsidRPr="00BA386D">
        <w:rPr>
          <w:rFonts w:ascii="Montserrat" w:hAnsi="Montserrat" w:cs="Arial"/>
          <w:sz w:val="20"/>
          <w:szCs w:val="20"/>
          <w:lang w:val="es-ES_tradnl" w:eastAsia="ar-SA"/>
        </w:rPr>
        <w:t>apartado</w:t>
      </w:r>
      <w:r w:rsidRPr="00BA386D">
        <w:rPr>
          <w:rFonts w:ascii="Montserrat" w:hAnsi="Montserrat" w:cs="Arial"/>
          <w:sz w:val="20"/>
          <w:szCs w:val="20"/>
          <w:lang w:val="es-ES_tradnl" w:eastAsia="ar-SA"/>
        </w:rPr>
        <w:t xml:space="preserve"> </w:t>
      </w:r>
      <w:r w:rsidR="00992AE8" w:rsidRPr="00BA386D">
        <w:rPr>
          <w:rFonts w:ascii="Montserrat" w:hAnsi="Montserrat" w:cs="Arial"/>
          <w:b/>
          <w:sz w:val="20"/>
          <w:szCs w:val="20"/>
          <w:lang w:val="es-ES_tradnl" w:eastAsia="ar-SA"/>
        </w:rPr>
        <w:t>b</w:t>
      </w:r>
      <w:r w:rsidRPr="00BA386D">
        <w:rPr>
          <w:rFonts w:ascii="Montserrat" w:hAnsi="Montserrat" w:cs="Arial"/>
          <w:sz w:val="20"/>
          <w:szCs w:val="20"/>
          <w:lang w:val="es-ES_tradnl" w:eastAsia="ar-SA"/>
        </w:rPr>
        <w:t xml:space="preserve"> del numeral 4.1.</w:t>
      </w:r>
      <w:r w:rsidR="00381029" w:rsidRPr="00BA386D">
        <w:rPr>
          <w:rFonts w:ascii="Montserrat" w:hAnsi="Montserrat" w:cs="Arial"/>
          <w:sz w:val="20"/>
          <w:szCs w:val="20"/>
          <w:lang w:val="es-ES_tradnl" w:eastAsia="ar-SA"/>
        </w:rPr>
        <w:t>1</w:t>
      </w:r>
      <w:r w:rsidR="00066DB4" w:rsidRPr="00BA386D">
        <w:rPr>
          <w:rFonts w:ascii="Montserrat" w:hAnsi="Montserrat" w:cs="Arial"/>
          <w:sz w:val="20"/>
          <w:szCs w:val="20"/>
          <w:lang w:val="es-ES_tradnl" w:eastAsia="ar-SA"/>
        </w:rPr>
        <w:t>, así como el listado de impedidos del IMSS.</w:t>
      </w:r>
    </w:p>
    <w:p w:rsidR="00CF4706" w:rsidRPr="00BA386D" w:rsidRDefault="00CF4706" w:rsidP="00CF4706">
      <w:pPr>
        <w:suppressAutoHyphens/>
        <w:ind w:right="49"/>
        <w:jc w:val="both"/>
        <w:rPr>
          <w:rFonts w:ascii="Montserrat" w:hAnsi="Montserrat" w:cs="Arial"/>
          <w:sz w:val="20"/>
          <w:szCs w:val="20"/>
          <w:lang w:val="es-ES_tradnl" w:eastAsia="ar-SA"/>
        </w:rPr>
      </w:pPr>
    </w:p>
    <w:p w:rsidR="00066DB4" w:rsidRPr="00BA386D" w:rsidRDefault="00CF4706" w:rsidP="00CF4706">
      <w:pPr>
        <w:suppressAutoHyphens/>
        <w:ind w:right="49"/>
        <w:jc w:val="both"/>
        <w:rPr>
          <w:rFonts w:ascii="Montserrat" w:hAnsi="Montserrat" w:cs="Arial"/>
          <w:sz w:val="20"/>
          <w:szCs w:val="20"/>
          <w:lang w:val="es-ES_tradnl" w:eastAsia="ar-SA"/>
        </w:rPr>
      </w:pPr>
      <w:r w:rsidRPr="00BA386D">
        <w:rPr>
          <w:rFonts w:ascii="Montserrat" w:hAnsi="Montserrat" w:cs="Arial"/>
          <w:sz w:val="20"/>
          <w:szCs w:val="20"/>
          <w:lang w:val="es-ES_tradnl" w:eastAsia="ar-SA"/>
        </w:rPr>
        <w:t>Se verificará que la carta de integridad solicitada en el</w:t>
      </w:r>
      <w:r w:rsidR="00066DB4" w:rsidRPr="00BA386D">
        <w:rPr>
          <w:rFonts w:ascii="Montserrat" w:hAnsi="Montserrat" w:cs="Arial"/>
          <w:sz w:val="20"/>
          <w:szCs w:val="20"/>
          <w:lang w:val="es-ES_tradnl" w:eastAsia="ar-SA"/>
        </w:rPr>
        <w:t xml:space="preserve"> </w:t>
      </w:r>
      <w:r w:rsidR="00D34045" w:rsidRPr="00BA386D">
        <w:rPr>
          <w:rFonts w:ascii="Montserrat" w:hAnsi="Montserrat" w:cs="Arial"/>
          <w:sz w:val="20"/>
          <w:szCs w:val="20"/>
          <w:lang w:val="es-ES_tradnl" w:eastAsia="ar-SA"/>
        </w:rPr>
        <w:t>apartado</w:t>
      </w:r>
      <w:r w:rsidR="00066DB4" w:rsidRPr="00BA386D">
        <w:rPr>
          <w:rFonts w:ascii="Montserrat" w:hAnsi="Montserrat" w:cs="Arial"/>
          <w:sz w:val="20"/>
          <w:szCs w:val="20"/>
          <w:lang w:val="es-ES_tradnl" w:eastAsia="ar-SA"/>
        </w:rPr>
        <w:t xml:space="preserve"> </w:t>
      </w:r>
      <w:r w:rsidR="00992AE8" w:rsidRPr="00BA386D">
        <w:rPr>
          <w:rFonts w:ascii="Montserrat" w:hAnsi="Montserrat" w:cs="Arial"/>
          <w:b/>
          <w:sz w:val="20"/>
          <w:szCs w:val="20"/>
          <w:lang w:val="es-ES_tradnl" w:eastAsia="ar-SA"/>
        </w:rPr>
        <w:t>c</w:t>
      </w:r>
      <w:r w:rsidR="00066DB4" w:rsidRPr="00BA386D">
        <w:rPr>
          <w:rFonts w:ascii="Montserrat" w:hAnsi="Montserrat" w:cs="Arial"/>
          <w:sz w:val="20"/>
          <w:szCs w:val="20"/>
          <w:lang w:val="es-ES_tradnl" w:eastAsia="ar-SA"/>
        </w:rPr>
        <w:t xml:space="preserve"> del numeral 4.1</w:t>
      </w:r>
      <w:r w:rsidR="00381029" w:rsidRPr="00BA386D">
        <w:rPr>
          <w:rFonts w:ascii="Montserrat" w:hAnsi="Montserrat" w:cs="Arial"/>
          <w:sz w:val="20"/>
          <w:szCs w:val="20"/>
          <w:lang w:val="es-ES_tradnl" w:eastAsia="ar-SA"/>
        </w:rPr>
        <w:t>.1</w:t>
      </w:r>
      <w:r w:rsidR="00066DB4" w:rsidRPr="00BA386D">
        <w:rPr>
          <w:rFonts w:ascii="Montserrat" w:hAnsi="Montserrat" w:cs="Arial"/>
          <w:sz w:val="20"/>
          <w:szCs w:val="20"/>
          <w:lang w:val="es-ES_tradnl" w:eastAsia="ar-SA"/>
        </w:rPr>
        <w:t xml:space="preserve"> contenga la información </w:t>
      </w:r>
      <w:r w:rsidR="00A52753" w:rsidRPr="00BA386D">
        <w:rPr>
          <w:rFonts w:ascii="Montserrat" w:hAnsi="Montserrat" w:cs="Arial"/>
          <w:sz w:val="20"/>
          <w:szCs w:val="20"/>
          <w:lang w:val="es-ES_tradnl" w:eastAsia="ar-SA"/>
        </w:rPr>
        <w:t>requerida</w:t>
      </w:r>
      <w:r w:rsidR="00066DB4" w:rsidRPr="00BA386D">
        <w:rPr>
          <w:rFonts w:ascii="Montserrat" w:hAnsi="Montserrat" w:cs="Arial"/>
          <w:sz w:val="20"/>
          <w:szCs w:val="20"/>
          <w:lang w:val="es-ES_tradnl" w:eastAsia="ar-SA"/>
        </w:rPr>
        <w:t>.</w:t>
      </w:r>
    </w:p>
    <w:p w:rsidR="00066DB4" w:rsidRPr="00BA386D" w:rsidRDefault="00066DB4" w:rsidP="00CF4706">
      <w:pPr>
        <w:suppressAutoHyphens/>
        <w:ind w:right="49"/>
        <w:jc w:val="both"/>
        <w:rPr>
          <w:rFonts w:ascii="Montserrat" w:hAnsi="Montserrat" w:cs="Arial"/>
          <w:sz w:val="20"/>
          <w:szCs w:val="20"/>
          <w:lang w:val="es-ES_tradnl" w:eastAsia="ar-SA"/>
        </w:rPr>
      </w:pPr>
    </w:p>
    <w:p w:rsidR="009B76AF" w:rsidRPr="00BA386D" w:rsidRDefault="00CF4706" w:rsidP="00B6365B">
      <w:pPr>
        <w:suppressAutoHyphens/>
        <w:ind w:right="49"/>
        <w:jc w:val="both"/>
        <w:rPr>
          <w:rFonts w:ascii="Montserrat" w:hAnsi="Montserrat" w:cs="Arial"/>
          <w:sz w:val="20"/>
          <w:szCs w:val="20"/>
        </w:rPr>
      </w:pPr>
      <w:r w:rsidRPr="00BA386D">
        <w:rPr>
          <w:rFonts w:ascii="Montserrat" w:hAnsi="Montserrat" w:cs="Arial"/>
          <w:sz w:val="20"/>
          <w:szCs w:val="20"/>
        </w:rPr>
        <w:t xml:space="preserve">En caso de que se presente proposición conjunta, se verificará que el convenio presentado cumpla con la información señalada en el </w:t>
      </w:r>
      <w:r w:rsidRPr="00BA386D">
        <w:rPr>
          <w:rFonts w:ascii="Montserrat" w:hAnsi="Montserrat" w:cs="Arial"/>
          <w:b/>
          <w:sz w:val="20"/>
          <w:szCs w:val="20"/>
        </w:rPr>
        <w:t>Anexo IV</w:t>
      </w:r>
      <w:r w:rsidR="00D27361" w:rsidRPr="00BA386D">
        <w:rPr>
          <w:rFonts w:ascii="Montserrat" w:hAnsi="Montserrat" w:cs="Arial"/>
          <w:b/>
          <w:sz w:val="20"/>
          <w:szCs w:val="20"/>
        </w:rPr>
        <w:t xml:space="preserve"> Modelo de Convenio de Participación Conjunta</w:t>
      </w:r>
      <w:r w:rsidRPr="00BA386D">
        <w:rPr>
          <w:rFonts w:ascii="Montserrat" w:hAnsi="Montserrat" w:cs="Arial"/>
          <w:b/>
          <w:sz w:val="20"/>
          <w:szCs w:val="20"/>
        </w:rPr>
        <w:t>.</w:t>
      </w:r>
      <w:r w:rsidR="00A52753" w:rsidRPr="00BA386D">
        <w:rPr>
          <w:rFonts w:ascii="Montserrat" w:hAnsi="Montserrat" w:cs="Arial"/>
          <w:sz w:val="20"/>
          <w:szCs w:val="20"/>
        </w:rPr>
        <w:t xml:space="preserve"> El Á</w:t>
      </w:r>
      <w:r w:rsidR="009B76AF" w:rsidRPr="00BA386D">
        <w:rPr>
          <w:rFonts w:ascii="Montserrat" w:hAnsi="Montserrat" w:cs="Arial"/>
          <w:sz w:val="20"/>
          <w:szCs w:val="20"/>
        </w:rPr>
        <w:t xml:space="preserve">rea </w:t>
      </w:r>
      <w:r w:rsidR="00A52753" w:rsidRPr="00BA386D">
        <w:rPr>
          <w:rFonts w:ascii="Montserrat" w:hAnsi="Montserrat" w:cs="Arial"/>
          <w:sz w:val="20"/>
          <w:szCs w:val="20"/>
        </w:rPr>
        <w:t>C</w:t>
      </w:r>
      <w:r w:rsidR="009B76AF" w:rsidRPr="00BA386D">
        <w:rPr>
          <w:rFonts w:ascii="Montserrat" w:hAnsi="Montserrat" w:cs="Arial"/>
          <w:sz w:val="20"/>
          <w:szCs w:val="20"/>
        </w:rPr>
        <w:t xml:space="preserve">ontratante evaluará los términos legales del convenio, y el </w:t>
      </w:r>
      <w:r w:rsidR="00A52753" w:rsidRPr="00BA386D">
        <w:rPr>
          <w:rFonts w:ascii="Montserrat" w:hAnsi="Montserrat" w:cs="Arial"/>
          <w:sz w:val="20"/>
          <w:szCs w:val="20"/>
        </w:rPr>
        <w:t>Área T</w:t>
      </w:r>
      <w:r w:rsidR="009B76AF" w:rsidRPr="00BA386D">
        <w:rPr>
          <w:rFonts w:ascii="Montserrat" w:hAnsi="Montserrat" w:cs="Arial"/>
          <w:sz w:val="20"/>
          <w:szCs w:val="20"/>
        </w:rPr>
        <w:t>écnica, la descripción de las partes objeto del contrato que corresponderá cumplir a cada integrante, en términos del numeral 4.2.2.1.15 del Manual Administrativo de Aplicación General en Materia de Adq</w:t>
      </w:r>
      <w:r w:rsidR="00C5324C" w:rsidRPr="00BA386D">
        <w:rPr>
          <w:rFonts w:ascii="Montserrat" w:hAnsi="Montserrat" w:cs="Arial"/>
          <w:sz w:val="20"/>
          <w:szCs w:val="20"/>
        </w:rPr>
        <w:t>uisiciones</w:t>
      </w:r>
      <w:r w:rsidR="009B76AF" w:rsidRPr="00BA386D">
        <w:rPr>
          <w:rFonts w:ascii="Montserrat" w:hAnsi="Montserrat" w:cs="Arial"/>
          <w:sz w:val="20"/>
          <w:szCs w:val="20"/>
        </w:rPr>
        <w:t>, Arrend</w:t>
      </w:r>
      <w:r w:rsidR="00C5324C" w:rsidRPr="00BA386D">
        <w:rPr>
          <w:rFonts w:ascii="Montserrat" w:hAnsi="Montserrat" w:cs="Arial"/>
          <w:sz w:val="20"/>
          <w:szCs w:val="20"/>
        </w:rPr>
        <w:t xml:space="preserve">amientos </w:t>
      </w:r>
      <w:r w:rsidR="009B76AF" w:rsidRPr="00BA386D">
        <w:rPr>
          <w:rFonts w:ascii="Montserrat" w:hAnsi="Montserrat" w:cs="Arial"/>
          <w:sz w:val="20"/>
          <w:szCs w:val="20"/>
        </w:rPr>
        <w:t>y Serv</w:t>
      </w:r>
      <w:r w:rsidR="00C5324C" w:rsidRPr="00BA386D">
        <w:rPr>
          <w:rFonts w:ascii="Montserrat" w:hAnsi="Montserrat" w:cs="Arial"/>
          <w:sz w:val="20"/>
          <w:szCs w:val="20"/>
        </w:rPr>
        <w:t>icios</w:t>
      </w:r>
      <w:r w:rsidR="00A52753" w:rsidRPr="00BA386D">
        <w:rPr>
          <w:rFonts w:ascii="Montserrat" w:hAnsi="Montserrat" w:cs="Arial"/>
          <w:sz w:val="20"/>
          <w:szCs w:val="20"/>
        </w:rPr>
        <w:t xml:space="preserve"> del Sector Público.</w:t>
      </w:r>
      <w:r w:rsidR="009B76AF" w:rsidRPr="00BA386D">
        <w:rPr>
          <w:rFonts w:ascii="Montserrat" w:hAnsi="Montserrat" w:cs="Arial"/>
          <w:sz w:val="20"/>
          <w:szCs w:val="20"/>
        </w:rPr>
        <w:t xml:space="preserve"> </w:t>
      </w:r>
    </w:p>
    <w:p w:rsidR="00AA2095" w:rsidRPr="00BA386D" w:rsidRDefault="00AA2095" w:rsidP="00B6365B">
      <w:pPr>
        <w:suppressAutoHyphens/>
        <w:ind w:right="49"/>
        <w:jc w:val="both"/>
        <w:rPr>
          <w:rFonts w:ascii="Montserrat" w:hAnsi="Montserrat" w:cs="Arial"/>
          <w:sz w:val="20"/>
          <w:szCs w:val="20"/>
        </w:rPr>
      </w:pPr>
    </w:p>
    <w:p w:rsidR="00AA2095" w:rsidRPr="00BA386D" w:rsidRDefault="00AA2095" w:rsidP="00AA2095">
      <w:pPr>
        <w:suppressAutoHyphens/>
        <w:ind w:right="49"/>
        <w:jc w:val="both"/>
        <w:rPr>
          <w:rFonts w:ascii="Montserrat" w:hAnsi="Montserrat" w:cs="Arial"/>
          <w:sz w:val="20"/>
          <w:szCs w:val="20"/>
        </w:rPr>
      </w:pPr>
      <w:r w:rsidRPr="00BA386D">
        <w:rPr>
          <w:rFonts w:ascii="Montserrat" w:hAnsi="Montserrat" w:cs="Arial"/>
          <w:sz w:val="20"/>
          <w:szCs w:val="20"/>
        </w:rPr>
        <w:t xml:space="preserve">En su caso, se verificará la presentación y contenido del documento solicitado en el apartado </w:t>
      </w:r>
      <w:r w:rsidR="00992AE8" w:rsidRPr="00BA386D">
        <w:rPr>
          <w:rFonts w:ascii="Montserrat" w:hAnsi="Montserrat" w:cs="Arial"/>
          <w:b/>
          <w:sz w:val="20"/>
          <w:szCs w:val="20"/>
        </w:rPr>
        <w:t>b</w:t>
      </w:r>
      <w:r w:rsidRPr="00BA386D">
        <w:rPr>
          <w:rFonts w:ascii="Montserrat" w:hAnsi="Montserrat" w:cs="Arial"/>
          <w:b/>
          <w:sz w:val="20"/>
          <w:szCs w:val="20"/>
        </w:rPr>
        <w:t>.</w:t>
      </w:r>
      <w:r w:rsidRPr="00BA386D">
        <w:rPr>
          <w:rFonts w:ascii="Montserrat" w:hAnsi="Montserrat" w:cs="Arial"/>
          <w:sz w:val="20"/>
          <w:szCs w:val="20"/>
        </w:rPr>
        <w:t xml:space="preserve"> del numeral 4.1.2</w:t>
      </w:r>
    </w:p>
    <w:p w:rsidR="00AA2095" w:rsidRPr="00BA386D" w:rsidRDefault="00AA2095" w:rsidP="00B6365B">
      <w:pPr>
        <w:suppressAutoHyphens/>
        <w:ind w:right="49"/>
        <w:jc w:val="both"/>
        <w:rPr>
          <w:rFonts w:ascii="Montserrat" w:hAnsi="Montserrat" w:cs="Arial"/>
          <w:sz w:val="20"/>
          <w:szCs w:val="20"/>
        </w:rPr>
      </w:pPr>
    </w:p>
    <w:p w:rsidR="00CF4706" w:rsidRPr="00BA386D" w:rsidRDefault="00CF4706" w:rsidP="00CF4706">
      <w:pPr>
        <w:ind w:right="49"/>
        <w:rPr>
          <w:rFonts w:ascii="Montserrat" w:hAnsi="Montserrat"/>
          <w:sz w:val="20"/>
          <w:szCs w:val="20"/>
          <w:lang w:val="es-ES_tradnl" w:eastAsia="ar-SA"/>
        </w:rPr>
      </w:pPr>
    </w:p>
    <w:p w:rsidR="00CF4706" w:rsidRPr="00BA386D" w:rsidRDefault="00CF4706" w:rsidP="004D103A">
      <w:pPr>
        <w:pStyle w:val="Ttulo2"/>
        <w:numPr>
          <w:ilvl w:val="1"/>
          <w:numId w:val="42"/>
        </w:numPr>
        <w:spacing w:before="0" w:after="0"/>
        <w:ind w:left="0" w:right="49" w:firstLine="0"/>
        <w:rPr>
          <w:rFonts w:ascii="Montserrat" w:hAnsi="Montserrat" w:cs="Arial"/>
          <w:i w:val="0"/>
          <w:sz w:val="20"/>
          <w:lang w:val="es-ES_tradnl"/>
        </w:rPr>
      </w:pPr>
      <w:bookmarkStart w:id="147" w:name="_Toc92919188"/>
      <w:r w:rsidRPr="00BA386D">
        <w:rPr>
          <w:rFonts w:ascii="Montserrat" w:hAnsi="Montserrat" w:cs="Arial"/>
          <w:i w:val="0"/>
          <w:sz w:val="20"/>
          <w:lang w:val="es-ES_tradnl"/>
        </w:rPr>
        <w:t>Evaluación de la propuesta técnica.</w:t>
      </w:r>
      <w:bookmarkEnd w:id="147"/>
      <w:r w:rsidRPr="00BA386D">
        <w:rPr>
          <w:rFonts w:ascii="Montserrat" w:hAnsi="Montserrat" w:cs="Arial"/>
          <w:i w:val="0"/>
          <w:sz w:val="20"/>
          <w:lang w:val="es-ES_tradnl"/>
        </w:rPr>
        <w:t xml:space="preserve"> </w:t>
      </w:r>
    </w:p>
    <w:p w:rsidR="00CF4706" w:rsidRPr="00BA386D" w:rsidRDefault="00CF4706" w:rsidP="00CF4706">
      <w:pPr>
        <w:suppressAutoHyphens/>
        <w:ind w:right="49"/>
        <w:jc w:val="both"/>
        <w:rPr>
          <w:rFonts w:ascii="Montserrat" w:eastAsia="Times New Roman" w:hAnsi="Montserrat" w:cs="Arial"/>
          <w:sz w:val="20"/>
          <w:szCs w:val="20"/>
          <w:lang w:val="es-ES_tradnl" w:eastAsia="ar-SA"/>
        </w:rPr>
      </w:pPr>
    </w:p>
    <w:p w:rsidR="00CF4706" w:rsidRPr="00BA386D" w:rsidRDefault="00CF4706" w:rsidP="00CF4706">
      <w:pPr>
        <w:suppressAutoHyphens/>
        <w:ind w:right="49"/>
        <w:jc w:val="both"/>
        <w:rPr>
          <w:rFonts w:ascii="Montserrat" w:eastAsia="Times New Roman" w:hAnsi="Montserrat" w:cs="Arial"/>
          <w:sz w:val="20"/>
          <w:szCs w:val="20"/>
          <w:lang w:val="es-ES_tradnl" w:eastAsia="ar-SA"/>
        </w:rPr>
      </w:pPr>
      <w:r w:rsidRPr="00BA386D">
        <w:rPr>
          <w:rFonts w:ascii="Montserrat" w:hAnsi="Montserrat" w:cs="Arial"/>
          <w:sz w:val="20"/>
          <w:szCs w:val="20"/>
        </w:rPr>
        <w:t xml:space="preserve">La evaluación técnica de las proposiciones será a cargo de los servidores públicos indicados en el rubro Evaluación Técnica del documento adjunto a la </w:t>
      </w:r>
      <w:r w:rsidR="000612DF" w:rsidRPr="00BA386D">
        <w:rPr>
          <w:rFonts w:ascii="Montserrat" w:hAnsi="Montserrat" w:cs="Arial"/>
          <w:sz w:val="20"/>
          <w:szCs w:val="20"/>
        </w:rPr>
        <w:t>Convocatoria</w:t>
      </w:r>
      <w:r w:rsidRPr="00BA386D">
        <w:rPr>
          <w:rFonts w:ascii="Montserrat" w:hAnsi="Montserrat" w:cs="Arial"/>
          <w:sz w:val="20"/>
          <w:szCs w:val="20"/>
        </w:rPr>
        <w:t xml:space="preserve"> denominado </w:t>
      </w:r>
      <w:r w:rsidRPr="00BA386D">
        <w:rPr>
          <w:rFonts w:ascii="Montserrat" w:hAnsi="Montserrat" w:cs="Arial"/>
          <w:b/>
          <w:sz w:val="20"/>
          <w:szCs w:val="20"/>
        </w:rPr>
        <w:t>Anexo 2 Anexo Técnico</w:t>
      </w:r>
      <w:r w:rsidR="00FA3075" w:rsidRPr="00BA386D">
        <w:rPr>
          <w:rFonts w:ascii="Montserrat" w:hAnsi="Montserrat" w:cs="Arial"/>
          <w:b/>
          <w:sz w:val="20"/>
          <w:szCs w:val="20"/>
        </w:rPr>
        <w:t xml:space="preserve"> </w:t>
      </w:r>
      <w:r w:rsidR="00FA3075" w:rsidRPr="00BA386D">
        <w:rPr>
          <w:rFonts w:ascii="Montserrat" w:hAnsi="Montserrat" w:cs="Arial"/>
          <w:sz w:val="20"/>
          <w:szCs w:val="20"/>
        </w:rPr>
        <w:t>apartado</w:t>
      </w:r>
      <w:r w:rsidR="00FA3075" w:rsidRPr="00BA386D">
        <w:rPr>
          <w:rFonts w:ascii="Montserrat" w:hAnsi="Montserrat" w:cs="Arial"/>
          <w:b/>
          <w:sz w:val="20"/>
          <w:szCs w:val="20"/>
        </w:rPr>
        <w:t xml:space="preserve"> Evaluación Técnica</w:t>
      </w:r>
      <w:r w:rsidRPr="00BA386D">
        <w:rPr>
          <w:rFonts w:ascii="Montserrat" w:hAnsi="Montserrat" w:cs="Arial"/>
          <w:b/>
          <w:sz w:val="20"/>
          <w:szCs w:val="20"/>
        </w:rPr>
        <w:t>.</w:t>
      </w:r>
    </w:p>
    <w:p w:rsidR="00CF4706" w:rsidRPr="00BA386D" w:rsidRDefault="00CF4706" w:rsidP="00CF4706">
      <w:pPr>
        <w:suppressAutoHyphens/>
        <w:ind w:right="49"/>
        <w:jc w:val="both"/>
        <w:rPr>
          <w:rFonts w:ascii="Montserrat" w:eastAsia="Times New Roman" w:hAnsi="Montserrat" w:cs="Arial"/>
          <w:sz w:val="20"/>
          <w:szCs w:val="20"/>
          <w:lang w:val="es-ES_tradnl" w:eastAsia="ar-SA"/>
        </w:rPr>
      </w:pPr>
    </w:p>
    <w:p w:rsidR="000A3AF9" w:rsidRDefault="000A3AF9" w:rsidP="000A3AF9">
      <w:pPr>
        <w:jc w:val="both"/>
        <w:rPr>
          <w:rFonts w:ascii="Montserrat" w:hAnsi="Montserrat" w:cs="Arial"/>
          <w:b/>
          <w:color w:val="000000" w:themeColor="text1"/>
          <w:sz w:val="20"/>
          <w:szCs w:val="20"/>
          <w:lang w:val="es-ES"/>
        </w:rPr>
      </w:pPr>
      <w:r w:rsidRPr="00E3630B">
        <w:rPr>
          <w:rFonts w:ascii="Montserrat" w:hAnsi="Montserrat" w:cs="Arial"/>
          <w:sz w:val="20"/>
          <w:szCs w:val="20"/>
        </w:rPr>
        <w:t>Con fundamento en lo dispuesto por el artículo 36 de la LAASSP, se evaluará de manera binaria, por lo que se</w:t>
      </w:r>
      <w:r w:rsidR="009E4F4E">
        <w:rPr>
          <w:rFonts w:ascii="Montserrat" w:hAnsi="Montserrat" w:cs="Arial"/>
          <w:sz w:val="20"/>
          <w:szCs w:val="20"/>
        </w:rPr>
        <w:t xml:space="preserve"> prodrán  evaluar técnicamente </w:t>
      </w:r>
      <w:r w:rsidRPr="00E3630B">
        <w:rPr>
          <w:rFonts w:ascii="Montserrat" w:hAnsi="Montserrat" w:cs="Arial"/>
          <w:sz w:val="20"/>
          <w:szCs w:val="20"/>
        </w:rPr>
        <w:t xml:space="preserve">al menos las dos proposiciones cuyo precio resulte ser más bajo, en caso de que esas proposiciones  no cumplan con los aspectos técnicos, se realizará la evaluación de la propuesta que le siga en precio, de conformidad a lo señalado en el documento adjunto a la </w:t>
      </w:r>
      <w:r>
        <w:rPr>
          <w:rFonts w:ascii="Montserrat" w:hAnsi="Montserrat" w:cs="Arial"/>
          <w:sz w:val="20"/>
          <w:szCs w:val="20"/>
        </w:rPr>
        <w:t>Convocatoria</w:t>
      </w:r>
      <w:r w:rsidRPr="00E3630B">
        <w:rPr>
          <w:rFonts w:ascii="Montserrat" w:hAnsi="Montserrat" w:cs="Arial"/>
          <w:sz w:val="20"/>
          <w:szCs w:val="20"/>
        </w:rPr>
        <w:t xml:space="preserve"> denominado: </w:t>
      </w:r>
      <w:r w:rsidRPr="00E3630B">
        <w:rPr>
          <w:rFonts w:ascii="Montserrat" w:hAnsi="Montserrat" w:cs="Arial"/>
          <w:b/>
          <w:sz w:val="20"/>
          <w:szCs w:val="20"/>
          <w:lang w:val="es-ES_tradnl"/>
        </w:rPr>
        <w:t xml:space="preserve">Anexo 2 Anexo Técnico </w:t>
      </w:r>
      <w:r w:rsidRPr="00E3630B">
        <w:rPr>
          <w:rFonts w:ascii="Montserrat" w:hAnsi="Montserrat" w:cs="Arial"/>
          <w:b/>
          <w:sz w:val="20"/>
          <w:szCs w:val="20"/>
        </w:rPr>
        <w:t>y C</w:t>
      </w:r>
      <w:r w:rsidRPr="00E3630B">
        <w:rPr>
          <w:rFonts w:ascii="Montserrat" w:hAnsi="Montserrat" w:cs="Arial"/>
          <w:b/>
          <w:color w:val="000000" w:themeColor="text1"/>
          <w:sz w:val="20"/>
          <w:szCs w:val="20"/>
          <w:lang w:val="es-ES"/>
        </w:rPr>
        <w:t>riterios de Evaluación Técnica.</w:t>
      </w:r>
    </w:p>
    <w:p w:rsidR="00CF4706" w:rsidRPr="00BA386D" w:rsidRDefault="00CF4706" w:rsidP="00CF4706">
      <w:pPr>
        <w:jc w:val="both"/>
        <w:rPr>
          <w:rFonts w:ascii="Montserrat" w:hAnsi="Montserrat" w:cs="Arial"/>
          <w:sz w:val="20"/>
          <w:szCs w:val="20"/>
        </w:rPr>
      </w:pPr>
    </w:p>
    <w:p w:rsidR="00CF4706" w:rsidRPr="00BA386D" w:rsidRDefault="00CF4706" w:rsidP="004D103A">
      <w:pPr>
        <w:pStyle w:val="Ttulo2"/>
        <w:numPr>
          <w:ilvl w:val="1"/>
          <w:numId w:val="42"/>
        </w:numPr>
        <w:spacing w:before="0" w:after="0"/>
        <w:ind w:left="0" w:right="49" w:firstLine="0"/>
        <w:rPr>
          <w:rFonts w:ascii="Montserrat" w:hAnsi="Montserrat" w:cs="Arial"/>
          <w:i w:val="0"/>
          <w:sz w:val="20"/>
          <w:lang w:val="es-ES_tradnl"/>
        </w:rPr>
      </w:pPr>
      <w:bookmarkStart w:id="148" w:name="_Toc92919189"/>
      <w:r w:rsidRPr="00BA386D">
        <w:rPr>
          <w:rFonts w:ascii="Montserrat" w:hAnsi="Montserrat" w:cs="Arial"/>
          <w:i w:val="0"/>
          <w:sz w:val="20"/>
          <w:lang w:val="es-ES_tradnl"/>
        </w:rPr>
        <w:t>Evaluación de la propuesta económica.</w:t>
      </w:r>
      <w:bookmarkEnd w:id="148"/>
    </w:p>
    <w:p w:rsidR="00CF4706" w:rsidRPr="00BA386D" w:rsidRDefault="00CF4706" w:rsidP="00CF4706">
      <w:pPr>
        <w:ind w:right="49"/>
        <w:jc w:val="both"/>
        <w:rPr>
          <w:rFonts w:ascii="Montserrat" w:hAnsi="Montserrat" w:cs="Arial"/>
          <w:sz w:val="20"/>
          <w:szCs w:val="20"/>
        </w:rPr>
      </w:pPr>
    </w:p>
    <w:p w:rsidR="008B0360" w:rsidRPr="00E85D0B" w:rsidRDefault="008B0360" w:rsidP="008B0360">
      <w:pPr>
        <w:ind w:right="49"/>
        <w:jc w:val="both"/>
        <w:rPr>
          <w:rFonts w:ascii="Montserrat" w:hAnsi="Montserrat" w:cs="Arial"/>
          <w:sz w:val="20"/>
          <w:szCs w:val="20"/>
        </w:rPr>
      </w:pPr>
      <w:r w:rsidRPr="00E85D0B">
        <w:rPr>
          <w:rFonts w:ascii="Montserrat" w:hAnsi="Montserrat" w:cs="Arial"/>
          <w:sz w:val="20"/>
          <w:szCs w:val="20"/>
        </w:rPr>
        <w:t>La evaluación de las proposiciones económicas será realizada por el Área Contratante, verificando que la documentación presentada por el licitante, cumpla con los requisitos solicitados, así como los que se deriven del acto de la junta de aclaraciones y que con motivo de dicho incumplimiento se afecte la solvencia de la propuesta.</w:t>
      </w:r>
    </w:p>
    <w:p w:rsidR="008B0360" w:rsidRPr="00E85D0B" w:rsidRDefault="008B0360" w:rsidP="008B0360">
      <w:pPr>
        <w:ind w:right="49"/>
        <w:jc w:val="both"/>
        <w:rPr>
          <w:rFonts w:ascii="Montserrat" w:hAnsi="Montserrat" w:cs="Arial"/>
          <w:sz w:val="20"/>
          <w:szCs w:val="20"/>
        </w:rPr>
      </w:pPr>
    </w:p>
    <w:p w:rsidR="008B0360" w:rsidRPr="00E85D0B" w:rsidRDefault="008B0360" w:rsidP="008B0360">
      <w:pPr>
        <w:pStyle w:val="Prrafodelista"/>
        <w:numPr>
          <w:ilvl w:val="0"/>
          <w:numId w:val="20"/>
        </w:numPr>
        <w:ind w:left="426" w:right="49" w:hanging="426"/>
        <w:jc w:val="both"/>
        <w:rPr>
          <w:rFonts w:ascii="Montserrat" w:hAnsi="Montserrat" w:cs="Arial"/>
          <w:sz w:val="20"/>
          <w:szCs w:val="20"/>
        </w:rPr>
      </w:pPr>
      <w:r w:rsidRPr="00E85D0B">
        <w:rPr>
          <w:rFonts w:ascii="Montserrat" w:hAnsi="Montserrat" w:cs="Arial"/>
          <w:sz w:val="20"/>
          <w:szCs w:val="20"/>
        </w:rPr>
        <w:t xml:space="preserve">Se verificará que la propuesta económica y datos contenidos en el </w:t>
      </w:r>
      <w:r w:rsidRPr="00E85D0B">
        <w:rPr>
          <w:rFonts w:ascii="Montserrat" w:hAnsi="Montserrat" w:cs="Arial"/>
          <w:b/>
          <w:sz w:val="20"/>
          <w:szCs w:val="20"/>
        </w:rPr>
        <w:t>Anexo X</w:t>
      </w:r>
      <w:r w:rsidRPr="00E85D0B">
        <w:rPr>
          <w:rFonts w:ascii="Montserrat" w:hAnsi="Montserrat" w:cs="Arial"/>
          <w:sz w:val="20"/>
          <w:szCs w:val="20"/>
        </w:rPr>
        <w:t>,  cumplan con los requisitos establecidos en la actual Convocatoria; analizando las operaciones aritméticas.</w:t>
      </w:r>
    </w:p>
    <w:p w:rsidR="008B0360" w:rsidRPr="00E85D0B" w:rsidRDefault="008B0360" w:rsidP="008B0360">
      <w:pPr>
        <w:ind w:left="426" w:right="49" w:hanging="426"/>
        <w:jc w:val="both"/>
        <w:rPr>
          <w:rFonts w:ascii="Montserrat" w:hAnsi="Montserrat" w:cs="Arial"/>
          <w:sz w:val="20"/>
          <w:szCs w:val="20"/>
          <w:lang w:val="es-ES"/>
        </w:rPr>
      </w:pPr>
    </w:p>
    <w:p w:rsidR="008B0360" w:rsidRPr="009851CA" w:rsidRDefault="008B0360" w:rsidP="008B0360">
      <w:pPr>
        <w:pStyle w:val="Prrafodelista"/>
        <w:numPr>
          <w:ilvl w:val="0"/>
          <w:numId w:val="20"/>
        </w:numPr>
        <w:ind w:left="426" w:right="49" w:hanging="426"/>
        <w:jc w:val="both"/>
        <w:rPr>
          <w:rFonts w:ascii="Montserrat" w:hAnsi="Montserrat" w:cs="Arial"/>
          <w:sz w:val="20"/>
          <w:szCs w:val="20"/>
          <w:lang w:val="es-ES_tradnl"/>
        </w:rPr>
      </w:pPr>
      <w:r w:rsidRPr="00110CF9">
        <w:rPr>
          <w:rFonts w:ascii="Montserrat" w:hAnsi="Montserrat" w:cs="Arial"/>
          <w:sz w:val="20"/>
          <w:szCs w:val="20"/>
          <w:lang w:eastAsia="ar-SA"/>
        </w:rPr>
        <w:lastRenderedPageBreak/>
        <w:t xml:space="preserve">La evaluación económica se realizará conforme lo establece el artículo 51 del Reglamento de la LAASSP, segundo párrafo. </w:t>
      </w:r>
    </w:p>
    <w:p w:rsidR="008B0360" w:rsidRPr="009851CA" w:rsidRDefault="008B0360" w:rsidP="008B0360">
      <w:pPr>
        <w:pStyle w:val="Prrafodelista"/>
        <w:ind w:left="426" w:right="49" w:hanging="426"/>
        <w:jc w:val="both"/>
        <w:rPr>
          <w:rFonts w:ascii="Montserrat" w:hAnsi="Montserrat" w:cs="Arial"/>
          <w:sz w:val="20"/>
          <w:szCs w:val="20"/>
          <w:lang w:val="es-ES_tradnl"/>
        </w:rPr>
      </w:pPr>
    </w:p>
    <w:p w:rsidR="008B0360" w:rsidRPr="00E85D0B" w:rsidRDefault="008B0360" w:rsidP="008B0360">
      <w:pPr>
        <w:pStyle w:val="Prrafodelista"/>
        <w:numPr>
          <w:ilvl w:val="0"/>
          <w:numId w:val="20"/>
        </w:numPr>
        <w:ind w:left="426" w:right="49" w:hanging="426"/>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 xml:space="preserve">Se analizarán </w:t>
      </w:r>
      <w:r>
        <w:rPr>
          <w:rFonts w:ascii="Montserrat" w:hAnsi="Montserrat" w:cs="Arial"/>
          <w:color w:val="000000" w:themeColor="text1"/>
          <w:sz w:val="20"/>
          <w:szCs w:val="20"/>
        </w:rPr>
        <w:t xml:space="preserve">los </w:t>
      </w:r>
      <w:r w:rsidRPr="00E85D0B">
        <w:rPr>
          <w:rFonts w:ascii="Montserrat" w:hAnsi="Montserrat" w:cs="Arial"/>
          <w:color w:val="000000" w:themeColor="text1"/>
          <w:sz w:val="20"/>
          <w:szCs w:val="20"/>
        </w:rPr>
        <w:t>precio</w:t>
      </w:r>
      <w:r>
        <w:rPr>
          <w:rFonts w:ascii="Montserrat" w:hAnsi="Montserrat" w:cs="Arial"/>
          <w:color w:val="000000" w:themeColor="text1"/>
          <w:sz w:val="20"/>
          <w:szCs w:val="20"/>
        </w:rPr>
        <w:t>s</w:t>
      </w:r>
      <w:r w:rsidRPr="00E85D0B">
        <w:rPr>
          <w:rFonts w:ascii="Montserrat" w:hAnsi="Montserrat" w:cs="Arial"/>
          <w:color w:val="000000" w:themeColor="text1"/>
          <w:sz w:val="20"/>
          <w:szCs w:val="20"/>
        </w:rPr>
        <w:t xml:space="preserve"> unitario</w:t>
      </w:r>
      <w:r>
        <w:rPr>
          <w:rFonts w:ascii="Montserrat" w:hAnsi="Montserrat" w:cs="Arial"/>
          <w:color w:val="000000" w:themeColor="text1"/>
          <w:sz w:val="20"/>
          <w:szCs w:val="20"/>
        </w:rPr>
        <w:t>s e importes ofertados</w:t>
      </w:r>
      <w:r w:rsidRPr="00E85D0B">
        <w:rPr>
          <w:rFonts w:ascii="Montserrat" w:hAnsi="Montserrat" w:cs="Arial"/>
          <w:color w:val="000000" w:themeColor="text1"/>
          <w:sz w:val="20"/>
          <w:szCs w:val="20"/>
        </w:rPr>
        <w:t xml:space="preserve"> conforme a los datos contenidos en su propuesta económica </w:t>
      </w:r>
      <w:r>
        <w:rPr>
          <w:rFonts w:ascii="Montserrat" w:hAnsi="Montserrat" w:cs="Arial"/>
          <w:b/>
          <w:color w:val="000000" w:themeColor="text1"/>
          <w:sz w:val="20"/>
          <w:szCs w:val="20"/>
        </w:rPr>
        <w:t>Anexo X.</w:t>
      </w:r>
    </w:p>
    <w:p w:rsidR="008B0360" w:rsidRPr="00E85D0B" w:rsidRDefault="008B0360" w:rsidP="008B0360">
      <w:pPr>
        <w:pStyle w:val="Prrafodelista"/>
        <w:ind w:left="426" w:hanging="426"/>
        <w:rPr>
          <w:rFonts w:ascii="Montserrat" w:hAnsi="Montserrat" w:cs="Arial"/>
          <w:color w:val="000000" w:themeColor="text1"/>
          <w:sz w:val="20"/>
          <w:szCs w:val="20"/>
        </w:rPr>
      </w:pPr>
    </w:p>
    <w:p w:rsidR="008B0360" w:rsidRPr="00E85D0B" w:rsidRDefault="008B0360" w:rsidP="008B0360">
      <w:pPr>
        <w:pStyle w:val="Prrafodelista"/>
        <w:numPr>
          <w:ilvl w:val="0"/>
          <w:numId w:val="20"/>
        </w:numPr>
        <w:ind w:left="426" w:right="49" w:hanging="426"/>
        <w:jc w:val="both"/>
        <w:rPr>
          <w:rFonts w:ascii="Montserrat" w:hAnsi="Montserrat" w:cs="Arial"/>
          <w:sz w:val="20"/>
          <w:szCs w:val="20"/>
        </w:rPr>
      </w:pPr>
      <w:r w:rsidRPr="00E85D0B">
        <w:rPr>
          <w:rFonts w:ascii="Montserrat" w:hAnsi="Montserrat" w:cs="Arial"/>
          <w:sz w:val="20"/>
          <w:szCs w:val="20"/>
        </w:rPr>
        <w:t xml:space="preserve">En caso de que se detecte un error de cálculo en alguna proposición, se podrá llevar a cabo su rectificación cuando la corrección no implique la modificación del </w:t>
      </w:r>
      <w:r>
        <w:rPr>
          <w:rFonts w:ascii="Montserrat" w:hAnsi="Montserrat" w:cs="Arial"/>
          <w:sz w:val="20"/>
          <w:szCs w:val="20"/>
        </w:rPr>
        <w:t>precio unitario ofertado</w:t>
      </w:r>
      <w:r w:rsidRPr="00E85D0B">
        <w:rPr>
          <w:rFonts w:ascii="Montserrat" w:hAnsi="Montserrat" w:cs="Arial"/>
          <w:sz w:val="20"/>
          <w:szCs w:val="20"/>
        </w:rPr>
        <w:t>.</w:t>
      </w:r>
    </w:p>
    <w:p w:rsidR="008B0360" w:rsidRPr="00E85D0B" w:rsidRDefault="008B0360" w:rsidP="008B0360">
      <w:pPr>
        <w:pStyle w:val="Prrafodelista"/>
        <w:ind w:left="426" w:hanging="426"/>
        <w:rPr>
          <w:rFonts w:ascii="Montserrat" w:hAnsi="Montserrat" w:cs="Arial"/>
          <w:sz w:val="20"/>
          <w:szCs w:val="20"/>
        </w:rPr>
      </w:pPr>
    </w:p>
    <w:p w:rsidR="00F519DF" w:rsidRPr="00BA386D" w:rsidRDefault="00F519DF" w:rsidP="00F519DF">
      <w:pPr>
        <w:pStyle w:val="Prrafodelista"/>
        <w:numPr>
          <w:ilvl w:val="0"/>
          <w:numId w:val="20"/>
        </w:numPr>
        <w:ind w:left="426" w:right="49" w:hanging="426"/>
        <w:jc w:val="both"/>
        <w:rPr>
          <w:rFonts w:ascii="Montserrat" w:hAnsi="Montserrat" w:cs="Arial"/>
          <w:sz w:val="20"/>
          <w:szCs w:val="20"/>
        </w:rPr>
      </w:pPr>
      <w:r w:rsidRPr="00BA386D">
        <w:rPr>
          <w:rFonts w:ascii="Montserrat" w:hAnsi="Montserrat" w:cs="Arial"/>
          <w:sz w:val="20"/>
          <w:szCs w:val="20"/>
        </w:rPr>
        <w:t xml:space="preserve">La evaluación de las proposiciones se realizará por </w:t>
      </w:r>
      <w:r>
        <w:rPr>
          <w:rFonts w:ascii="Montserrat" w:hAnsi="Montserrat" w:cs="Arial"/>
          <w:sz w:val="20"/>
          <w:szCs w:val="20"/>
        </w:rPr>
        <w:t xml:space="preserve">la </w:t>
      </w:r>
      <w:r w:rsidRPr="00BA386D">
        <w:rPr>
          <w:rFonts w:ascii="Montserrat" w:hAnsi="Montserrat" w:cs="Arial"/>
          <w:sz w:val="20"/>
          <w:szCs w:val="20"/>
        </w:rPr>
        <w:t>partida</w:t>
      </w:r>
      <w:r>
        <w:rPr>
          <w:rFonts w:ascii="Montserrat" w:hAnsi="Montserrat" w:cs="Arial"/>
          <w:sz w:val="20"/>
          <w:szCs w:val="20"/>
        </w:rPr>
        <w:t xml:space="preserve"> única</w:t>
      </w:r>
      <w:r w:rsidRPr="00BA386D">
        <w:rPr>
          <w:rFonts w:ascii="Montserrat" w:hAnsi="Montserrat" w:cs="Arial"/>
          <w:sz w:val="20"/>
          <w:szCs w:val="20"/>
        </w:rPr>
        <w:t xml:space="preserve"> y la adjudicacion se realizará a quien resulte con el precio </w:t>
      </w:r>
      <w:r>
        <w:rPr>
          <w:rFonts w:ascii="Montserrat" w:hAnsi="Montserrat" w:cs="Arial"/>
          <w:sz w:val="20"/>
          <w:szCs w:val="20"/>
        </w:rPr>
        <w:t xml:space="preserve">unitario </w:t>
      </w:r>
      <w:r w:rsidRPr="00BA386D">
        <w:rPr>
          <w:rFonts w:ascii="Montserrat" w:hAnsi="Montserrat" w:cs="Arial"/>
          <w:sz w:val="20"/>
          <w:szCs w:val="20"/>
        </w:rPr>
        <w:t xml:space="preserve">más bajo </w:t>
      </w:r>
      <w:r w:rsidRPr="00BA386D">
        <w:rPr>
          <w:rFonts w:ascii="Montserrat" w:hAnsi="Montserrat" w:cs="Arial"/>
          <w:color w:val="000000" w:themeColor="text1"/>
          <w:sz w:val="20"/>
          <w:szCs w:val="20"/>
        </w:rPr>
        <w:t>ofertad</w:t>
      </w:r>
      <w:r>
        <w:rPr>
          <w:rFonts w:ascii="Montserrat" w:hAnsi="Montserrat" w:cs="Arial"/>
          <w:color w:val="000000" w:themeColor="text1"/>
          <w:sz w:val="20"/>
          <w:szCs w:val="20"/>
        </w:rPr>
        <w:t>o</w:t>
      </w:r>
      <w:r w:rsidRPr="00BA386D">
        <w:rPr>
          <w:rFonts w:ascii="Montserrat" w:hAnsi="Montserrat" w:cs="Arial"/>
          <w:sz w:val="20"/>
          <w:szCs w:val="20"/>
        </w:rPr>
        <w:t xml:space="preserve"> en la Propuesta Económica presentada en el </w:t>
      </w:r>
      <w:r w:rsidRPr="00BA386D">
        <w:rPr>
          <w:rFonts w:ascii="Montserrat" w:hAnsi="Montserrat" w:cs="Arial"/>
          <w:b/>
          <w:sz w:val="20"/>
          <w:szCs w:val="20"/>
        </w:rPr>
        <w:t xml:space="preserve">Anexo X, </w:t>
      </w:r>
      <w:r w:rsidRPr="00BA386D">
        <w:rPr>
          <w:rFonts w:ascii="Montserrat" w:hAnsi="Montserrat" w:cs="Arial"/>
          <w:sz w:val="20"/>
          <w:szCs w:val="20"/>
        </w:rPr>
        <w:t xml:space="preserve"> y en su caso</w:t>
      </w:r>
      <w:r>
        <w:rPr>
          <w:rFonts w:ascii="Montserrat" w:hAnsi="Montserrat" w:cs="Arial"/>
          <w:sz w:val="20"/>
          <w:szCs w:val="20"/>
        </w:rPr>
        <w:t>,</w:t>
      </w:r>
      <w:r w:rsidRPr="00BA386D">
        <w:rPr>
          <w:rFonts w:ascii="Montserrat" w:hAnsi="Montserrat" w:cs="Arial"/>
          <w:sz w:val="20"/>
          <w:szCs w:val="20"/>
        </w:rPr>
        <w:t xml:space="preserve"> con </w:t>
      </w:r>
      <w:r>
        <w:rPr>
          <w:rFonts w:ascii="Montserrat" w:hAnsi="Montserrat" w:cs="Arial"/>
          <w:sz w:val="20"/>
          <w:szCs w:val="20"/>
        </w:rPr>
        <w:t xml:space="preserve">lo </w:t>
      </w:r>
      <w:r w:rsidRPr="00BA386D">
        <w:rPr>
          <w:rFonts w:ascii="Montserrat" w:hAnsi="Montserrat" w:cs="Arial"/>
          <w:sz w:val="20"/>
          <w:szCs w:val="20"/>
        </w:rPr>
        <w:t xml:space="preserve">establecido en en el Capítulo II de las </w:t>
      </w:r>
      <w:r w:rsidRPr="00BA386D">
        <w:rPr>
          <w:rFonts w:ascii="Montserrat" w:hAnsi="Montserrat" w:cs="Arial"/>
          <w:i/>
          <w:iCs/>
          <w:color w:val="000000"/>
          <w:sz w:val="20"/>
          <w:szCs w:val="20"/>
          <w:lang w:eastAsia="es-MX"/>
        </w:rPr>
        <w:t>“Reglas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w:t>
      </w:r>
    </w:p>
    <w:p w:rsidR="008B0360" w:rsidRPr="00E85D0B" w:rsidRDefault="008B0360" w:rsidP="008B0360">
      <w:pPr>
        <w:pStyle w:val="Prrafodelista"/>
        <w:ind w:left="426" w:hanging="426"/>
        <w:rPr>
          <w:rFonts w:ascii="Montserrat" w:hAnsi="Montserrat" w:cs="Arial"/>
          <w:sz w:val="20"/>
          <w:szCs w:val="20"/>
        </w:rPr>
      </w:pPr>
    </w:p>
    <w:p w:rsidR="008B0360" w:rsidRPr="00E85D0B" w:rsidRDefault="008B0360" w:rsidP="00F519DF">
      <w:pPr>
        <w:pStyle w:val="Prrafodelista"/>
        <w:numPr>
          <w:ilvl w:val="0"/>
          <w:numId w:val="20"/>
        </w:numPr>
        <w:ind w:left="426" w:right="49" w:hanging="426"/>
        <w:jc w:val="both"/>
        <w:rPr>
          <w:rFonts w:ascii="Montserrat" w:hAnsi="Montserrat" w:cs="Arial"/>
          <w:sz w:val="20"/>
          <w:szCs w:val="20"/>
        </w:rPr>
      </w:pPr>
      <w:r w:rsidRPr="00E85D0B">
        <w:rPr>
          <w:rFonts w:ascii="Montserrat" w:hAnsi="Montserrat" w:cs="Arial"/>
          <w:sz w:val="20"/>
          <w:szCs w:val="20"/>
        </w:rPr>
        <w:t xml:space="preserve">Para el caso de que el licitante quiera acreditarse con calidad de MIPYME, deberá indicarlo en su Propuesta Económica </w:t>
      </w:r>
      <w:r w:rsidRPr="00E85D0B">
        <w:rPr>
          <w:rFonts w:ascii="Montserrat" w:hAnsi="Montserrat" w:cs="Arial"/>
          <w:b/>
          <w:sz w:val="20"/>
          <w:szCs w:val="20"/>
        </w:rPr>
        <w:t>Anexo X</w:t>
      </w:r>
      <w:r w:rsidRPr="00E85D0B">
        <w:rPr>
          <w:rFonts w:ascii="Montserrat" w:hAnsi="Montserrat" w:cs="Arial"/>
          <w:sz w:val="20"/>
          <w:szCs w:val="20"/>
        </w:rPr>
        <w:t xml:space="preserve">, en el campo previsto en dicho anexo, además de acompañar la documentación requerida (presentación del </w:t>
      </w:r>
      <w:r w:rsidRPr="00E85D0B">
        <w:rPr>
          <w:rFonts w:ascii="Montserrat" w:hAnsi="Montserrat" w:cs="Arial"/>
          <w:b/>
          <w:sz w:val="20"/>
          <w:szCs w:val="20"/>
        </w:rPr>
        <w:t>Anexo XI</w:t>
      </w:r>
      <w:r w:rsidRPr="00E85D0B">
        <w:rPr>
          <w:rFonts w:ascii="Montserrat" w:hAnsi="Montserrat" w:cs="Arial"/>
          <w:sz w:val="20"/>
          <w:szCs w:val="20"/>
        </w:rPr>
        <w:t>).</w:t>
      </w:r>
    </w:p>
    <w:p w:rsidR="008B0360" w:rsidRPr="00E85D0B" w:rsidRDefault="008B0360" w:rsidP="008B0360">
      <w:pPr>
        <w:pStyle w:val="Prrafodelista"/>
        <w:ind w:left="426" w:right="49" w:hanging="426"/>
        <w:jc w:val="both"/>
        <w:rPr>
          <w:rFonts w:ascii="Montserrat" w:hAnsi="Montserrat" w:cs="Arial"/>
          <w:sz w:val="20"/>
          <w:szCs w:val="20"/>
        </w:rPr>
      </w:pPr>
    </w:p>
    <w:p w:rsidR="008B0360" w:rsidRPr="00E85D0B" w:rsidRDefault="008B0360" w:rsidP="00F519DF">
      <w:pPr>
        <w:pStyle w:val="Prrafodelista"/>
        <w:numPr>
          <w:ilvl w:val="0"/>
          <w:numId w:val="20"/>
        </w:numPr>
        <w:ind w:left="426" w:right="49" w:hanging="426"/>
        <w:jc w:val="both"/>
        <w:rPr>
          <w:rFonts w:ascii="Montserrat" w:hAnsi="Montserrat" w:cs="Arial"/>
          <w:sz w:val="20"/>
          <w:szCs w:val="20"/>
        </w:rPr>
      </w:pPr>
      <w:r w:rsidRPr="00E85D0B">
        <w:rPr>
          <w:rFonts w:ascii="Montserrat" w:hAnsi="Montserrat" w:cs="Arial"/>
          <w:sz w:val="20"/>
          <w:szCs w:val="20"/>
        </w:rPr>
        <w:t>Los precios ofertados, deberán ser fijos durante la vigencia del contrato y no se encontrarán sujetos a ajustes.</w:t>
      </w:r>
    </w:p>
    <w:p w:rsidR="008B0360" w:rsidRPr="00E85D0B" w:rsidRDefault="008B0360" w:rsidP="008B0360">
      <w:pPr>
        <w:pStyle w:val="Prrafodelista"/>
        <w:ind w:left="426" w:right="49" w:hanging="426"/>
        <w:jc w:val="both"/>
        <w:rPr>
          <w:rFonts w:ascii="Montserrat" w:hAnsi="Montserrat" w:cs="Arial"/>
          <w:sz w:val="20"/>
          <w:szCs w:val="20"/>
        </w:rPr>
      </w:pPr>
    </w:p>
    <w:p w:rsidR="008B0360" w:rsidRDefault="008B0360" w:rsidP="00F519DF">
      <w:pPr>
        <w:pStyle w:val="Prrafodelista"/>
        <w:numPr>
          <w:ilvl w:val="0"/>
          <w:numId w:val="20"/>
        </w:numPr>
        <w:ind w:left="426" w:right="49" w:hanging="426"/>
        <w:jc w:val="both"/>
        <w:rPr>
          <w:rFonts w:ascii="Montserrat" w:hAnsi="Montserrat" w:cs="Arial"/>
          <w:sz w:val="20"/>
          <w:szCs w:val="20"/>
        </w:rPr>
      </w:pPr>
      <w:r w:rsidRPr="00E85D0B">
        <w:rPr>
          <w:rFonts w:ascii="Montserrat" w:hAnsi="Montserrat" w:cs="Arial"/>
          <w:sz w:val="20"/>
          <w:szCs w:val="20"/>
        </w:rPr>
        <w:t xml:space="preserve">Los bienes objeto de esta licitación </w:t>
      </w:r>
      <w:r>
        <w:rPr>
          <w:rFonts w:ascii="Montserrat" w:hAnsi="Montserrat" w:cs="Arial"/>
          <w:sz w:val="20"/>
          <w:szCs w:val="20"/>
        </w:rPr>
        <w:t xml:space="preserve">pública </w:t>
      </w:r>
      <w:r w:rsidRPr="00E85D0B">
        <w:rPr>
          <w:rFonts w:ascii="Montserrat" w:hAnsi="Montserrat" w:cs="Arial"/>
          <w:sz w:val="20"/>
          <w:szCs w:val="20"/>
        </w:rPr>
        <w:t xml:space="preserve">deberán cotizarse en pesos mexicanos, sin incluir el IVA. </w:t>
      </w:r>
    </w:p>
    <w:p w:rsidR="008B0360" w:rsidRPr="003E4F07" w:rsidRDefault="008B0360" w:rsidP="008B0360">
      <w:pPr>
        <w:pStyle w:val="Prrafodelista"/>
        <w:ind w:left="426" w:hanging="426"/>
        <w:rPr>
          <w:rFonts w:ascii="Montserrat" w:hAnsi="Montserrat" w:cs="Arial"/>
          <w:sz w:val="20"/>
          <w:szCs w:val="20"/>
        </w:rPr>
      </w:pPr>
    </w:p>
    <w:p w:rsidR="008B0360" w:rsidRPr="00E85D0B" w:rsidRDefault="008B0360" w:rsidP="00F519DF">
      <w:pPr>
        <w:pStyle w:val="Prrafodelista"/>
        <w:numPr>
          <w:ilvl w:val="0"/>
          <w:numId w:val="20"/>
        </w:numPr>
        <w:ind w:left="426" w:right="49" w:hanging="426"/>
        <w:jc w:val="both"/>
        <w:rPr>
          <w:rFonts w:ascii="Montserrat" w:hAnsi="Montserrat" w:cs="Arial"/>
          <w:sz w:val="20"/>
          <w:szCs w:val="20"/>
        </w:rPr>
      </w:pPr>
      <w:r w:rsidRPr="00E85D0B">
        <w:rPr>
          <w:rFonts w:ascii="Montserrat" w:hAnsi="Montserrat" w:cs="Arial"/>
          <w:sz w:val="20"/>
          <w:szCs w:val="20"/>
        </w:rPr>
        <w:t xml:space="preserve">En caso de que el licitante indique un </w:t>
      </w:r>
      <w:r>
        <w:rPr>
          <w:rFonts w:ascii="Montserrat" w:hAnsi="Montserrat" w:cs="Arial"/>
          <w:sz w:val="20"/>
          <w:szCs w:val="20"/>
        </w:rPr>
        <w:t>precio unitario</w:t>
      </w:r>
      <w:r w:rsidRPr="00E85D0B">
        <w:rPr>
          <w:rFonts w:ascii="Montserrat" w:hAnsi="Montserrat" w:cs="Arial"/>
          <w:sz w:val="20"/>
          <w:szCs w:val="20"/>
        </w:rPr>
        <w:t xml:space="preserve"> con más de dos decimales, dicho precio se truncará a dos decimales, lo cual se asentará en el acta correspondiente.</w:t>
      </w:r>
    </w:p>
    <w:p w:rsidR="008B0360" w:rsidRPr="00E85D0B" w:rsidRDefault="008B0360" w:rsidP="008B0360">
      <w:pPr>
        <w:pStyle w:val="Prrafodelista"/>
        <w:ind w:left="426" w:hanging="426"/>
        <w:rPr>
          <w:rFonts w:ascii="Montserrat" w:hAnsi="Montserrat" w:cs="Arial"/>
          <w:sz w:val="20"/>
          <w:szCs w:val="20"/>
        </w:rPr>
      </w:pPr>
    </w:p>
    <w:p w:rsidR="00733CD4" w:rsidRPr="00BA386D" w:rsidRDefault="00733CD4" w:rsidP="00CF4706">
      <w:pPr>
        <w:pStyle w:val="Prrafodelista"/>
        <w:ind w:right="49"/>
        <w:rPr>
          <w:rFonts w:ascii="Montserrat" w:hAnsi="Montserrat" w:cs="Arial"/>
          <w:sz w:val="20"/>
          <w:szCs w:val="20"/>
        </w:rPr>
      </w:pPr>
    </w:p>
    <w:p w:rsidR="004B3A70" w:rsidRPr="00BA386D" w:rsidRDefault="00CF4706" w:rsidP="004D103A">
      <w:pPr>
        <w:pStyle w:val="Ttulo1"/>
        <w:numPr>
          <w:ilvl w:val="0"/>
          <w:numId w:val="42"/>
        </w:numPr>
        <w:spacing w:before="0" w:after="0"/>
        <w:ind w:right="49"/>
        <w:jc w:val="both"/>
        <w:rPr>
          <w:rFonts w:ascii="Montserrat" w:hAnsi="Montserrat" w:cs="Arial"/>
          <w:sz w:val="20"/>
          <w:szCs w:val="20"/>
          <w:lang w:val="es-ES_tradnl"/>
        </w:rPr>
      </w:pPr>
      <w:bookmarkStart w:id="149" w:name="_Toc92919190"/>
      <w:r w:rsidRPr="00BA386D">
        <w:rPr>
          <w:rFonts w:ascii="Montserrat" w:hAnsi="Montserrat" w:cs="Arial"/>
          <w:sz w:val="20"/>
          <w:szCs w:val="20"/>
          <w:lang w:val="es-ES_tradnl"/>
        </w:rPr>
        <w:t>CAUSALES EXPRESAS DE DESECHAMIENTO.</w:t>
      </w:r>
      <w:bookmarkEnd w:id="143"/>
      <w:bookmarkEnd w:id="149"/>
    </w:p>
    <w:p w:rsidR="00BB56EC" w:rsidRPr="00BA386D" w:rsidRDefault="00BB56EC" w:rsidP="00CC66CE">
      <w:pPr>
        <w:ind w:left="-284" w:right="49"/>
        <w:jc w:val="both"/>
        <w:rPr>
          <w:rFonts w:ascii="Montserrat" w:hAnsi="Montserrat" w:cs="Arial"/>
          <w:b/>
          <w:sz w:val="20"/>
          <w:szCs w:val="20"/>
          <w:lang w:val="es-ES_tradnl"/>
        </w:rPr>
      </w:pPr>
    </w:p>
    <w:p w:rsidR="009E1D2C" w:rsidRPr="00BA386D" w:rsidRDefault="001F14EB" w:rsidP="00CC66CE">
      <w:pPr>
        <w:ind w:right="49"/>
        <w:jc w:val="both"/>
        <w:rPr>
          <w:rFonts w:ascii="Montserrat" w:hAnsi="Montserrat" w:cs="Arial"/>
          <w:sz w:val="20"/>
          <w:szCs w:val="20"/>
          <w:lang w:val="es-ES_tradnl"/>
        </w:rPr>
      </w:pPr>
      <w:r w:rsidRPr="00BA386D">
        <w:rPr>
          <w:rFonts w:ascii="Montserrat" w:hAnsi="Montserrat" w:cs="Arial"/>
          <w:sz w:val="20"/>
          <w:szCs w:val="20"/>
          <w:lang w:val="es-ES_tradnl"/>
        </w:rPr>
        <w:t>S</w:t>
      </w:r>
      <w:r w:rsidR="009E1D2C" w:rsidRPr="00BA386D">
        <w:rPr>
          <w:rFonts w:ascii="Montserrat" w:hAnsi="Montserrat" w:cs="Arial"/>
          <w:sz w:val="20"/>
          <w:szCs w:val="20"/>
          <w:lang w:val="es-ES_tradnl"/>
        </w:rPr>
        <w:t xml:space="preserve">erá causal de desechamiento: </w:t>
      </w:r>
    </w:p>
    <w:p w:rsidR="00106C60" w:rsidRPr="00BA386D" w:rsidRDefault="00106C60" w:rsidP="00CC66CE">
      <w:pPr>
        <w:pStyle w:val="Prrafodelista"/>
        <w:ind w:left="720" w:right="49"/>
        <w:jc w:val="both"/>
        <w:rPr>
          <w:rFonts w:ascii="Montserrat" w:hAnsi="Montserrat" w:cs="Arial"/>
          <w:sz w:val="20"/>
          <w:szCs w:val="20"/>
          <w:lang w:val="es-ES_tradnl"/>
        </w:rPr>
      </w:pPr>
    </w:p>
    <w:p w:rsidR="009E1D2C" w:rsidRPr="00BA386D" w:rsidRDefault="009E1D2C" w:rsidP="00516FBA">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 xml:space="preserve">Cuando no presente escrito </w:t>
      </w:r>
      <w:r w:rsidR="00106C60" w:rsidRPr="00BA386D">
        <w:rPr>
          <w:rFonts w:ascii="Montserrat" w:hAnsi="Montserrat" w:cs="Arial"/>
          <w:b/>
          <w:sz w:val="20"/>
          <w:szCs w:val="20"/>
          <w:lang w:val="es-ES_tradnl"/>
        </w:rPr>
        <w:t>B</w:t>
      </w:r>
      <w:r w:rsidRPr="00BA386D">
        <w:rPr>
          <w:rFonts w:ascii="Montserrat" w:hAnsi="Montserrat" w:cs="Arial"/>
          <w:b/>
          <w:sz w:val="20"/>
          <w:szCs w:val="20"/>
          <w:lang w:val="es-ES_tradnl"/>
        </w:rPr>
        <w:t>ajo protesta de decir verdad</w:t>
      </w:r>
      <w:r w:rsidRPr="00BA386D">
        <w:rPr>
          <w:rFonts w:ascii="Montserrat" w:hAnsi="Montserrat" w:cs="Arial"/>
          <w:sz w:val="20"/>
          <w:szCs w:val="20"/>
          <w:lang w:val="es-ES_tradnl"/>
        </w:rPr>
        <w:t xml:space="preserve">, de que el licitante no se ubica en los supuestos establecidos en los artículos 50 y 60 de la LAASSP, de acuerdo con el </w:t>
      </w:r>
      <w:r w:rsidR="000E204D" w:rsidRPr="00BA386D">
        <w:rPr>
          <w:rFonts w:ascii="Montserrat" w:hAnsi="Montserrat" w:cs="Arial"/>
          <w:b/>
          <w:sz w:val="20"/>
          <w:szCs w:val="20"/>
          <w:lang w:val="es-ES_tradnl"/>
        </w:rPr>
        <w:t xml:space="preserve">Anexo </w:t>
      </w:r>
      <w:r w:rsidR="00590754" w:rsidRPr="00BA386D">
        <w:rPr>
          <w:rFonts w:ascii="Montserrat" w:hAnsi="Montserrat" w:cs="Arial"/>
          <w:b/>
          <w:sz w:val="20"/>
          <w:szCs w:val="20"/>
          <w:lang w:val="es-ES_tradnl"/>
        </w:rPr>
        <w:t>VIII</w:t>
      </w:r>
      <w:r w:rsidRPr="00BA386D">
        <w:rPr>
          <w:rFonts w:ascii="Montserrat" w:hAnsi="Montserrat" w:cs="Arial"/>
          <w:b/>
          <w:sz w:val="20"/>
          <w:szCs w:val="20"/>
          <w:lang w:val="es-ES_tradnl"/>
        </w:rPr>
        <w:t xml:space="preserve"> </w:t>
      </w:r>
      <w:r w:rsidRPr="00BA386D">
        <w:rPr>
          <w:rFonts w:ascii="Montserrat" w:hAnsi="Montserrat" w:cs="Arial"/>
          <w:sz w:val="20"/>
          <w:szCs w:val="20"/>
          <w:lang w:val="es-ES_tradnl"/>
        </w:rPr>
        <w:t xml:space="preserve">de la </w:t>
      </w:r>
      <w:r w:rsidR="000612DF" w:rsidRPr="00BA386D">
        <w:rPr>
          <w:rFonts w:ascii="Montserrat" w:hAnsi="Montserrat" w:cs="Arial"/>
          <w:sz w:val="20"/>
          <w:szCs w:val="20"/>
          <w:lang w:val="es-ES_tradnl"/>
        </w:rPr>
        <w:t>Convocatoria</w:t>
      </w:r>
      <w:r w:rsidR="002037C2" w:rsidRPr="00BA386D">
        <w:rPr>
          <w:rFonts w:ascii="Montserrat" w:hAnsi="Montserrat" w:cs="Arial"/>
          <w:b/>
          <w:sz w:val="20"/>
          <w:szCs w:val="20"/>
          <w:lang w:val="es-ES_tradnl"/>
        </w:rPr>
        <w:t>, o bien se compruebe f</w:t>
      </w:r>
      <w:r w:rsidR="00094901" w:rsidRPr="00BA386D">
        <w:rPr>
          <w:rFonts w:ascii="Montserrat" w:hAnsi="Montserrat" w:cs="Arial"/>
          <w:b/>
          <w:sz w:val="20"/>
          <w:szCs w:val="20"/>
          <w:lang w:val="es-ES_tradnl"/>
        </w:rPr>
        <w:t>e</w:t>
      </w:r>
      <w:r w:rsidR="002037C2" w:rsidRPr="00BA386D">
        <w:rPr>
          <w:rFonts w:ascii="Montserrat" w:hAnsi="Montserrat" w:cs="Arial"/>
          <w:b/>
          <w:sz w:val="20"/>
          <w:szCs w:val="20"/>
          <w:lang w:val="es-ES_tradnl"/>
        </w:rPr>
        <w:t>hacientemente que la manifestación es falsa.</w:t>
      </w:r>
    </w:p>
    <w:p w:rsidR="00066F6F" w:rsidRPr="00BA386D" w:rsidRDefault="00066F6F" w:rsidP="00516FBA">
      <w:pPr>
        <w:pStyle w:val="Prrafodelista"/>
        <w:ind w:left="426" w:right="49" w:hanging="426"/>
        <w:jc w:val="both"/>
        <w:rPr>
          <w:rFonts w:ascii="Montserrat" w:hAnsi="Montserrat" w:cs="Arial"/>
          <w:sz w:val="20"/>
          <w:szCs w:val="20"/>
          <w:lang w:val="es-ES_tradnl"/>
        </w:rPr>
      </w:pPr>
    </w:p>
    <w:p w:rsidR="00683062" w:rsidRPr="00BA386D" w:rsidRDefault="009E1D2C" w:rsidP="00516FBA">
      <w:pPr>
        <w:pStyle w:val="Prrafodelista"/>
        <w:numPr>
          <w:ilvl w:val="0"/>
          <w:numId w:val="19"/>
        </w:numPr>
        <w:ind w:left="426" w:right="49" w:hanging="426"/>
        <w:jc w:val="both"/>
        <w:rPr>
          <w:rFonts w:ascii="Montserrat" w:hAnsi="Montserrat" w:cs="Arial"/>
          <w:bCs/>
          <w:sz w:val="20"/>
          <w:szCs w:val="20"/>
          <w:lang w:val="es-ES_tradnl"/>
        </w:rPr>
      </w:pPr>
      <w:r w:rsidRPr="00BA386D">
        <w:rPr>
          <w:rFonts w:ascii="Montserrat" w:hAnsi="Montserrat" w:cs="Arial"/>
          <w:sz w:val="20"/>
          <w:szCs w:val="20"/>
          <w:lang w:val="es-ES_tradnl"/>
        </w:rPr>
        <w:t xml:space="preserve">Cuando no presente escrito </w:t>
      </w:r>
      <w:r w:rsidR="00106C60" w:rsidRPr="00BA386D">
        <w:rPr>
          <w:rFonts w:ascii="Montserrat" w:hAnsi="Montserrat" w:cs="Arial"/>
          <w:b/>
          <w:sz w:val="20"/>
          <w:szCs w:val="20"/>
          <w:lang w:val="es-ES_tradnl"/>
        </w:rPr>
        <w:t>Bajo protesta de decir verdad</w:t>
      </w:r>
      <w:r w:rsidR="00106C60" w:rsidRPr="00BA386D">
        <w:rPr>
          <w:rFonts w:ascii="Montserrat" w:hAnsi="Montserrat" w:cs="Arial"/>
          <w:sz w:val="20"/>
          <w:szCs w:val="20"/>
          <w:lang w:val="es-ES_tradnl"/>
        </w:rPr>
        <w:t xml:space="preserve"> </w:t>
      </w:r>
      <w:r w:rsidR="00683062" w:rsidRPr="00BA386D">
        <w:rPr>
          <w:rFonts w:ascii="Montserrat" w:hAnsi="Montserrat" w:cs="Arial"/>
          <w:sz w:val="20"/>
          <w:szCs w:val="20"/>
          <w:lang w:val="es-ES_tradnl"/>
        </w:rPr>
        <w:t xml:space="preserve">que la empresa que representa se abstendrá por si misma o a través de interpósita persona, de adoptar conductas para que los servidores públicos, induzcan o alteren las evaluaciones de las proposiciones, el resultado del procedimiento u otros aspectos que le otorguen condiciones más ventajosas con relación a los demás participantes, </w:t>
      </w:r>
      <w:r w:rsidR="00683062" w:rsidRPr="00BA386D">
        <w:rPr>
          <w:rFonts w:ascii="Montserrat" w:hAnsi="Montserrat" w:cs="Arial"/>
          <w:sz w:val="20"/>
          <w:szCs w:val="20"/>
        </w:rPr>
        <w:t xml:space="preserve">asimismo que dicha empresa por sí misma o por interpósita persona, se abstendrá de llevar a </w:t>
      </w:r>
      <w:r w:rsidR="00683062" w:rsidRPr="00BA386D">
        <w:rPr>
          <w:rFonts w:ascii="Montserrat" w:hAnsi="Montserrat" w:cs="Arial"/>
          <w:sz w:val="20"/>
          <w:szCs w:val="20"/>
        </w:rPr>
        <w:lastRenderedPageBreak/>
        <w:t>cabo cualquier acto que implique trasgresión a las disposiciones de la LAASSP y su Reglamento; así como a lo dispuesto en general por la Ley Federal de Competencia Económica</w:t>
      </w:r>
      <w:r w:rsidR="00683062" w:rsidRPr="00BA386D">
        <w:rPr>
          <w:rFonts w:ascii="Montserrat" w:hAnsi="Montserrat" w:cs="Arial"/>
          <w:sz w:val="20"/>
          <w:szCs w:val="20"/>
          <w:lang w:val="es-ES_tradnl"/>
        </w:rPr>
        <w:t>. Que la empresa y el(los) producto(s) no se encuentran sancionados por la SSA y COFEPRIS</w:t>
      </w:r>
      <w:r w:rsidR="00683062" w:rsidRPr="00BA386D">
        <w:rPr>
          <w:rFonts w:ascii="Montserrat" w:hAnsi="Montserrat" w:cs="Arial"/>
          <w:bCs/>
          <w:sz w:val="20"/>
          <w:szCs w:val="20"/>
          <w:lang w:val="es-ES_tradnl"/>
        </w:rPr>
        <w:t xml:space="preserve">. Que en caso de resultar adjudicado se obliga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00683062" w:rsidRPr="00BA386D">
        <w:rPr>
          <w:rFonts w:ascii="Montserrat" w:hAnsi="Montserrat" w:cs="Arial"/>
          <w:b/>
          <w:bCs/>
          <w:sz w:val="20"/>
          <w:szCs w:val="20"/>
          <w:lang w:val="es-ES_tradnl"/>
        </w:rPr>
        <w:t xml:space="preserve">Anexo IX </w:t>
      </w:r>
      <w:r w:rsidR="00683062" w:rsidRPr="00BA386D">
        <w:rPr>
          <w:rFonts w:ascii="Montserrat" w:hAnsi="Montserrat" w:cs="Arial"/>
          <w:bCs/>
          <w:sz w:val="20"/>
          <w:szCs w:val="20"/>
          <w:lang w:val="es-ES_tradnl"/>
        </w:rPr>
        <w:t xml:space="preserve">de la </w:t>
      </w:r>
      <w:r w:rsidR="000612DF" w:rsidRPr="00BA386D">
        <w:rPr>
          <w:rFonts w:ascii="Montserrat" w:hAnsi="Montserrat" w:cs="Arial"/>
          <w:bCs/>
          <w:sz w:val="20"/>
          <w:szCs w:val="20"/>
          <w:lang w:val="es-ES_tradnl"/>
        </w:rPr>
        <w:t>Convocatoria</w:t>
      </w:r>
      <w:r w:rsidR="00683062" w:rsidRPr="00BA386D">
        <w:rPr>
          <w:rFonts w:ascii="Montserrat" w:hAnsi="Montserrat" w:cs="Arial"/>
          <w:bCs/>
          <w:sz w:val="20"/>
          <w:szCs w:val="20"/>
          <w:lang w:val="es-ES_tradnl"/>
        </w:rPr>
        <w:t>.</w:t>
      </w:r>
    </w:p>
    <w:p w:rsidR="009E1D2C" w:rsidRPr="00BA386D" w:rsidRDefault="009E1D2C" w:rsidP="00516FBA">
      <w:pPr>
        <w:pStyle w:val="Prrafodelista"/>
        <w:ind w:left="426" w:right="49" w:hanging="426"/>
        <w:jc w:val="both"/>
        <w:rPr>
          <w:rFonts w:ascii="Montserrat" w:hAnsi="Montserrat" w:cs="Arial"/>
          <w:sz w:val="20"/>
          <w:szCs w:val="20"/>
        </w:rPr>
      </w:pPr>
    </w:p>
    <w:p w:rsidR="009E1D2C" w:rsidRPr="00BA386D" w:rsidRDefault="009E1D2C" w:rsidP="00516FBA">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 xml:space="preserve">Si se comprueba que algún licitante ha acordado con otro u otros elevar el costo de los bienes objeto de la </w:t>
      </w:r>
      <w:r w:rsidR="000612DF" w:rsidRPr="00BA386D">
        <w:rPr>
          <w:rFonts w:ascii="Montserrat" w:hAnsi="Montserrat" w:cs="Arial"/>
          <w:sz w:val="20"/>
          <w:szCs w:val="20"/>
          <w:lang w:val="es-ES_tradnl"/>
        </w:rPr>
        <w:t>Convocatoria</w:t>
      </w:r>
      <w:r w:rsidRPr="00BA386D">
        <w:rPr>
          <w:rFonts w:ascii="Montserrat" w:hAnsi="Montserrat" w:cs="Arial"/>
          <w:sz w:val="20"/>
          <w:szCs w:val="20"/>
          <w:lang w:val="es-ES_tradnl"/>
        </w:rPr>
        <w:t>, o cualquier otro acuerdo que tenga como fin obtener una ventaja sobre los d</w:t>
      </w:r>
      <w:r w:rsidR="009B44C1" w:rsidRPr="00BA386D">
        <w:rPr>
          <w:rFonts w:ascii="Montserrat" w:hAnsi="Montserrat" w:cs="Arial"/>
          <w:sz w:val="20"/>
          <w:szCs w:val="20"/>
          <w:lang w:val="es-ES_tradnl"/>
        </w:rPr>
        <w:t>emás licitantes.</w:t>
      </w:r>
    </w:p>
    <w:p w:rsidR="00D42C16" w:rsidRPr="00BA386D" w:rsidRDefault="00D42C16" w:rsidP="00516FBA">
      <w:pPr>
        <w:pStyle w:val="Prrafodelista"/>
        <w:ind w:left="426" w:right="49" w:hanging="426"/>
        <w:rPr>
          <w:rFonts w:ascii="Montserrat" w:hAnsi="Montserrat" w:cs="Arial"/>
          <w:sz w:val="20"/>
          <w:szCs w:val="20"/>
          <w:lang w:val="es-ES_tradnl"/>
        </w:rPr>
      </w:pPr>
    </w:p>
    <w:p w:rsidR="00F519DF" w:rsidRPr="00BA386D" w:rsidRDefault="00F519DF"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 xml:space="preserve">La falta de presentación de los escritos o manifestaciones </w:t>
      </w:r>
      <w:r w:rsidRPr="00BA386D">
        <w:rPr>
          <w:rFonts w:ascii="Montserrat" w:hAnsi="Montserrat" w:cs="Arial"/>
          <w:b/>
          <w:sz w:val="20"/>
          <w:szCs w:val="20"/>
          <w:lang w:val="es-ES_tradnl"/>
        </w:rPr>
        <w:t>Bajo protesta de decir verdad</w:t>
      </w:r>
      <w:r w:rsidRPr="00BA386D">
        <w:rPr>
          <w:rFonts w:ascii="Montserrat" w:hAnsi="Montserrat" w:cs="Arial"/>
          <w:sz w:val="20"/>
          <w:szCs w:val="20"/>
          <w:lang w:val="es-ES_tradnl"/>
        </w:rPr>
        <w:t xml:space="preserve">, </w:t>
      </w:r>
      <w:r>
        <w:rPr>
          <w:rFonts w:ascii="Montserrat" w:hAnsi="Montserrat" w:cs="Arial"/>
          <w:sz w:val="20"/>
          <w:szCs w:val="20"/>
          <w:lang w:val="es-ES_tradnl"/>
        </w:rPr>
        <w:t>o de presentarse, éstos no cuenten con la leyenda “</w:t>
      </w:r>
      <w:r w:rsidRPr="00BA386D">
        <w:rPr>
          <w:rFonts w:ascii="Montserrat" w:hAnsi="Montserrat" w:cs="Arial"/>
          <w:b/>
          <w:sz w:val="20"/>
          <w:szCs w:val="20"/>
          <w:lang w:val="es-ES_tradnl"/>
        </w:rPr>
        <w:t>Bajo protesta de decir verdad</w:t>
      </w:r>
      <w:r>
        <w:rPr>
          <w:rFonts w:ascii="Montserrat" w:hAnsi="Montserrat" w:cs="Arial"/>
          <w:b/>
          <w:sz w:val="20"/>
          <w:szCs w:val="20"/>
          <w:lang w:val="es-ES_tradnl"/>
        </w:rPr>
        <w:t>”</w:t>
      </w:r>
      <w:r w:rsidRPr="00BA386D">
        <w:rPr>
          <w:rFonts w:ascii="Montserrat" w:hAnsi="Montserrat" w:cs="Arial"/>
          <w:sz w:val="20"/>
          <w:szCs w:val="20"/>
          <w:lang w:val="es-ES_tradnl"/>
        </w:rPr>
        <w:t xml:space="preserve"> que se soliciten como requisito de participación en la Convocatoria será motivo de desechamiento, por incumplir las disposiciones jurídicas que los establecen, conforme al artículo 39 penúltimo párrafo del Reglamento de la LAASSP.</w:t>
      </w:r>
    </w:p>
    <w:p w:rsidR="0016650A" w:rsidRPr="00BA386D" w:rsidRDefault="0016650A" w:rsidP="00516FBA">
      <w:pPr>
        <w:pStyle w:val="Prrafodelista"/>
        <w:ind w:left="426" w:right="49" w:hanging="426"/>
        <w:jc w:val="both"/>
        <w:rPr>
          <w:rFonts w:ascii="Montserrat" w:hAnsi="Montserrat" w:cs="Arial"/>
          <w:sz w:val="20"/>
          <w:szCs w:val="20"/>
          <w:lang w:val="es-ES_tradnl"/>
        </w:rPr>
      </w:pPr>
    </w:p>
    <w:p w:rsidR="0016650A" w:rsidRPr="00BA386D" w:rsidRDefault="0016650A"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Cuando la información proporcionada en cumplimiento del numeral 4.1</w:t>
      </w:r>
      <w:r w:rsidR="00200010" w:rsidRPr="00BA386D">
        <w:rPr>
          <w:rFonts w:ascii="Montserrat" w:hAnsi="Montserrat" w:cs="Arial"/>
          <w:sz w:val="20"/>
          <w:szCs w:val="20"/>
          <w:lang w:val="es-ES_tradnl"/>
        </w:rPr>
        <w:t>.</w:t>
      </w:r>
      <w:r w:rsidR="00992AE8" w:rsidRPr="00BA386D">
        <w:rPr>
          <w:rFonts w:ascii="Montserrat" w:hAnsi="Montserrat" w:cs="Arial"/>
          <w:sz w:val="20"/>
          <w:szCs w:val="20"/>
          <w:lang w:val="es-ES_tradnl"/>
        </w:rPr>
        <w:t xml:space="preserve">2 </w:t>
      </w:r>
      <w:r w:rsidR="00D34045" w:rsidRPr="00BA386D">
        <w:rPr>
          <w:rFonts w:ascii="Montserrat" w:hAnsi="Montserrat" w:cs="Arial"/>
          <w:sz w:val="20"/>
          <w:szCs w:val="20"/>
          <w:lang w:val="es-ES_tradnl"/>
        </w:rPr>
        <w:t>apartado</w:t>
      </w:r>
      <w:r w:rsidRPr="00BA386D">
        <w:rPr>
          <w:rFonts w:ascii="Montserrat" w:hAnsi="Montserrat" w:cs="Arial"/>
          <w:sz w:val="20"/>
          <w:szCs w:val="20"/>
          <w:lang w:val="es-ES_tradnl"/>
        </w:rPr>
        <w:t xml:space="preserve"> </w:t>
      </w:r>
      <w:r w:rsidR="00992AE8" w:rsidRPr="00BA386D">
        <w:rPr>
          <w:rFonts w:ascii="Montserrat" w:hAnsi="Montserrat" w:cs="Arial"/>
          <w:b/>
          <w:sz w:val="20"/>
          <w:szCs w:val="20"/>
          <w:lang w:val="es-ES_tradnl"/>
        </w:rPr>
        <w:t>a</w:t>
      </w:r>
      <w:r w:rsidRPr="00BA386D">
        <w:rPr>
          <w:rFonts w:ascii="Montserrat" w:hAnsi="Montserrat" w:cs="Arial"/>
          <w:sz w:val="20"/>
          <w:szCs w:val="20"/>
          <w:lang w:val="es-ES_tradnl"/>
        </w:rPr>
        <w:t xml:space="preserve">, discrepe o no corresponda, </w:t>
      </w:r>
      <w:r w:rsidR="00E16EAC" w:rsidRPr="00BA386D">
        <w:rPr>
          <w:rFonts w:ascii="Montserrat" w:hAnsi="Montserrat" w:cs="Arial"/>
          <w:sz w:val="20"/>
          <w:szCs w:val="20"/>
          <w:lang w:val="es-ES_tradnl"/>
        </w:rPr>
        <w:t xml:space="preserve">resulte incompleta o incongruente a la propocionada en el </w:t>
      </w:r>
      <w:r w:rsidR="005E1E9B" w:rsidRPr="00BA386D">
        <w:rPr>
          <w:rFonts w:ascii="Montserrat" w:hAnsi="Montserrat" w:cs="Arial"/>
          <w:b/>
          <w:sz w:val="20"/>
          <w:szCs w:val="20"/>
          <w:lang w:val="es-ES_tradnl"/>
        </w:rPr>
        <w:t>Anexo X</w:t>
      </w:r>
      <w:r w:rsidR="00E16EAC" w:rsidRPr="00BA386D">
        <w:rPr>
          <w:rFonts w:ascii="Montserrat" w:hAnsi="Montserrat" w:cs="Arial"/>
          <w:b/>
          <w:sz w:val="20"/>
          <w:szCs w:val="20"/>
          <w:lang w:val="es-ES_tradnl"/>
        </w:rPr>
        <w:t>.</w:t>
      </w:r>
    </w:p>
    <w:p w:rsidR="0084400A" w:rsidRPr="00BA386D" w:rsidRDefault="0084400A" w:rsidP="00516FBA">
      <w:pPr>
        <w:pStyle w:val="Prrafodelista"/>
        <w:ind w:left="426" w:right="49" w:hanging="426"/>
        <w:jc w:val="both"/>
        <w:rPr>
          <w:rFonts w:ascii="Montserrat" w:hAnsi="Montserrat" w:cs="Arial"/>
          <w:sz w:val="20"/>
          <w:szCs w:val="20"/>
        </w:rPr>
      </w:pPr>
    </w:p>
    <w:p w:rsidR="00D05643" w:rsidRPr="00BA386D" w:rsidRDefault="00D05643"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 xml:space="preserve">La falta absoluta de folio en los documentos que integran la propuesta, cuando se constate que no mantienen continuidad en las hojas que integran la proposición y ello implique no contar con la información suficiente que le permita a la </w:t>
      </w:r>
      <w:r w:rsidR="004F5107" w:rsidRPr="00BA386D">
        <w:rPr>
          <w:rFonts w:ascii="Montserrat" w:hAnsi="Montserrat" w:cs="Arial"/>
          <w:sz w:val="20"/>
          <w:szCs w:val="20"/>
          <w:lang w:val="es-ES_tradnl"/>
        </w:rPr>
        <w:t>C</w:t>
      </w:r>
      <w:r w:rsidRPr="00BA386D">
        <w:rPr>
          <w:rFonts w:ascii="Montserrat" w:hAnsi="Montserrat" w:cs="Arial"/>
          <w:sz w:val="20"/>
          <w:szCs w:val="20"/>
          <w:lang w:val="es-ES_tradnl"/>
        </w:rPr>
        <w:t>onvocante evaluarla y determinar la solvencia de la proposición.</w:t>
      </w:r>
    </w:p>
    <w:p w:rsidR="00D05643" w:rsidRPr="00BA386D" w:rsidRDefault="00D05643" w:rsidP="00516FBA">
      <w:pPr>
        <w:pStyle w:val="Prrafodelista"/>
        <w:ind w:left="426" w:right="49" w:hanging="426"/>
        <w:jc w:val="both"/>
        <w:rPr>
          <w:rFonts w:ascii="Montserrat" w:hAnsi="Montserrat" w:cs="Arial"/>
          <w:sz w:val="20"/>
          <w:szCs w:val="20"/>
        </w:rPr>
      </w:pPr>
    </w:p>
    <w:p w:rsidR="009E1D2C" w:rsidRPr="00BA386D" w:rsidRDefault="009E1D2C"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 xml:space="preserve">Que no cumplan con alguno de los requisitos establecidos en esta </w:t>
      </w:r>
      <w:r w:rsidR="000612DF" w:rsidRPr="00BA386D">
        <w:rPr>
          <w:rFonts w:ascii="Montserrat" w:hAnsi="Montserrat" w:cs="Arial"/>
          <w:sz w:val="20"/>
          <w:szCs w:val="20"/>
          <w:lang w:val="es-ES_tradnl"/>
        </w:rPr>
        <w:t>Convocatoria</w:t>
      </w:r>
      <w:r w:rsidRPr="00BA386D">
        <w:rPr>
          <w:rFonts w:ascii="Montserrat" w:hAnsi="Montserrat" w:cs="Arial"/>
          <w:sz w:val="20"/>
          <w:szCs w:val="20"/>
          <w:lang w:val="es-ES_tradnl"/>
        </w:rPr>
        <w:t xml:space="preserve"> contenidos en los numerales </w:t>
      </w:r>
      <w:r w:rsidR="000665C3" w:rsidRPr="00BA386D">
        <w:rPr>
          <w:rFonts w:ascii="Montserrat" w:hAnsi="Montserrat" w:cs="Arial"/>
          <w:b/>
          <w:sz w:val="20"/>
          <w:szCs w:val="20"/>
          <w:lang w:val="es-ES_tradnl"/>
        </w:rPr>
        <w:t>2.2, 2.3,</w:t>
      </w:r>
      <w:r w:rsidR="00516FBA">
        <w:rPr>
          <w:rFonts w:ascii="Montserrat" w:hAnsi="Montserrat" w:cs="Arial"/>
          <w:b/>
          <w:sz w:val="20"/>
          <w:szCs w:val="20"/>
          <w:lang w:val="es-ES_tradnl"/>
        </w:rPr>
        <w:t xml:space="preserve"> 2.4</w:t>
      </w:r>
      <w:r w:rsidR="004B3E60" w:rsidRPr="00BA386D">
        <w:rPr>
          <w:rFonts w:ascii="Montserrat" w:hAnsi="Montserrat" w:cs="Arial"/>
          <w:b/>
          <w:sz w:val="20"/>
          <w:szCs w:val="20"/>
          <w:lang w:val="es-ES_tradnl"/>
        </w:rPr>
        <w:t xml:space="preserve">, </w:t>
      </w:r>
      <w:r w:rsidR="00AD3D41">
        <w:rPr>
          <w:rFonts w:ascii="Montserrat" w:hAnsi="Montserrat" w:cs="Arial"/>
          <w:b/>
          <w:sz w:val="20"/>
          <w:szCs w:val="20"/>
          <w:lang w:val="es-ES_tradnl"/>
        </w:rPr>
        <w:t>4.1, 4.2, 4.3, Anexo 1</w:t>
      </w:r>
      <w:r w:rsidR="009E4F4E">
        <w:rPr>
          <w:rFonts w:ascii="Montserrat" w:hAnsi="Montserrat" w:cs="Arial"/>
          <w:b/>
          <w:sz w:val="20"/>
          <w:szCs w:val="20"/>
          <w:lang w:val="es-ES_tradnl"/>
        </w:rPr>
        <w:t xml:space="preserve"> Requerim</w:t>
      </w:r>
      <w:r w:rsidR="000A3AF9">
        <w:rPr>
          <w:rFonts w:ascii="Montserrat" w:hAnsi="Montserrat" w:cs="Arial"/>
          <w:b/>
          <w:sz w:val="20"/>
          <w:szCs w:val="20"/>
          <w:lang w:val="es-ES_tradnl"/>
        </w:rPr>
        <w:t>i</w:t>
      </w:r>
      <w:r w:rsidR="009E4F4E">
        <w:rPr>
          <w:rFonts w:ascii="Montserrat" w:hAnsi="Montserrat" w:cs="Arial"/>
          <w:b/>
          <w:sz w:val="20"/>
          <w:szCs w:val="20"/>
          <w:lang w:val="es-ES_tradnl"/>
        </w:rPr>
        <w:t>e</w:t>
      </w:r>
      <w:r w:rsidR="000A3AF9">
        <w:rPr>
          <w:rFonts w:ascii="Montserrat" w:hAnsi="Montserrat" w:cs="Arial"/>
          <w:b/>
          <w:sz w:val="20"/>
          <w:szCs w:val="20"/>
          <w:lang w:val="es-ES_tradnl"/>
        </w:rPr>
        <w:t>nto</w:t>
      </w:r>
      <w:r w:rsidR="000532BA" w:rsidRPr="00BA386D">
        <w:rPr>
          <w:rFonts w:ascii="Montserrat" w:hAnsi="Montserrat" w:cs="Arial"/>
          <w:b/>
          <w:sz w:val="20"/>
          <w:szCs w:val="20"/>
          <w:lang w:val="es-ES_tradnl"/>
        </w:rPr>
        <w:t xml:space="preserve">, Anexo </w:t>
      </w:r>
      <w:r w:rsidR="00341801" w:rsidRPr="00BA386D">
        <w:rPr>
          <w:rFonts w:ascii="Montserrat" w:hAnsi="Montserrat" w:cs="Arial"/>
          <w:b/>
          <w:sz w:val="20"/>
          <w:szCs w:val="20"/>
          <w:lang w:val="es-ES_tradnl"/>
        </w:rPr>
        <w:t xml:space="preserve">Formato de </w:t>
      </w:r>
      <w:r w:rsidR="00A94934" w:rsidRPr="00BA386D">
        <w:rPr>
          <w:rFonts w:ascii="Montserrat" w:hAnsi="Montserrat" w:cs="Arial"/>
          <w:b/>
          <w:sz w:val="20"/>
          <w:szCs w:val="20"/>
          <w:lang w:val="es-ES_tradnl"/>
        </w:rPr>
        <w:t>Propuesta Técnica</w:t>
      </w:r>
      <w:r w:rsidR="00341801" w:rsidRPr="00BA386D">
        <w:rPr>
          <w:rFonts w:ascii="Montserrat" w:hAnsi="Montserrat" w:cs="Arial"/>
          <w:b/>
          <w:sz w:val="20"/>
          <w:szCs w:val="20"/>
          <w:lang w:val="es-ES_tradnl"/>
        </w:rPr>
        <w:t>, Anexo X Propuesta Económica</w:t>
      </w:r>
      <w:r w:rsidR="000532BA" w:rsidRPr="00BA386D">
        <w:rPr>
          <w:rFonts w:ascii="Montserrat" w:hAnsi="Montserrat" w:cs="Arial"/>
          <w:b/>
          <w:sz w:val="20"/>
          <w:szCs w:val="20"/>
          <w:lang w:val="es-ES_tradnl"/>
        </w:rPr>
        <w:t>,</w:t>
      </w:r>
      <w:r w:rsidR="000532BA" w:rsidRPr="00BA386D">
        <w:rPr>
          <w:rFonts w:ascii="Montserrat" w:hAnsi="Montserrat" w:cs="Arial"/>
          <w:sz w:val="20"/>
          <w:szCs w:val="20"/>
          <w:lang w:val="es-ES_tradnl"/>
        </w:rPr>
        <w:t xml:space="preserve"> </w:t>
      </w:r>
      <w:r w:rsidR="008958E6" w:rsidRPr="00BA386D">
        <w:rPr>
          <w:rFonts w:ascii="Montserrat" w:hAnsi="Montserrat" w:cs="Arial"/>
          <w:b/>
          <w:sz w:val="20"/>
          <w:szCs w:val="20"/>
          <w:lang w:val="es-ES_tradnl"/>
        </w:rPr>
        <w:t>Anexo 1 Requerimiento</w:t>
      </w:r>
      <w:r w:rsidR="00817CA3" w:rsidRPr="00BA386D">
        <w:rPr>
          <w:rFonts w:ascii="Montserrat" w:hAnsi="Montserrat" w:cs="Arial"/>
          <w:b/>
          <w:sz w:val="20"/>
          <w:szCs w:val="20"/>
          <w:lang w:val="es-ES_tradnl"/>
        </w:rPr>
        <w:t>,</w:t>
      </w:r>
      <w:r w:rsidR="00817CA3" w:rsidRPr="00BA386D">
        <w:rPr>
          <w:rFonts w:ascii="Montserrat" w:hAnsi="Montserrat" w:cs="Arial"/>
          <w:sz w:val="20"/>
          <w:szCs w:val="20"/>
          <w:lang w:val="es-ES_tradnl"/>
        </w:rPr>
        <w:t xml:space="preserve"> </w:t>
      </w:r>
      <w:r w:rsidR="003B0978" w:rsidRPr="00BA386D">
        <w:rPr>
          <w:rFonts w:ascii="Montserrat" w:hAnsi="Montserrat" w:cs="Arial"/>
          <w:b/>
          <w:sz w:val="20"/>
          <w:szCs w:val="20"/>
          <w:lang w:val="es-ES_tradnl"/>
        </w:rPr>
        <w:t>Anexo 2 Anexo Técnico</w:t>
      </w:r>
      <w:r w:rsidR="00341801" w:rsidRPr="00BA386D">
        <w:rPr>
          <w:rFonts w:ascii="Montserrat" w:hAnsi="Montserrat" w:cs="Arial"/>
          <w:b/>
          <w:sz w:val="20"/>
          <w:szCs w:val="20"/>
          <w:lang w:val="es-ES_tradnl"/>
        </w:rPr>
        <w:t xml:space="preserve">, </w:t>
      </w:r>
      <w:r w:rsidR="000665C3" w:rsidRPr="00BA386D">
        <w:rPr>
          <w:rFonts w:ascii="Montserrat" w:hAnsi="Montserrat" w:cs="Arial"/>
          <w:b/>
          <w:sz w:val="20"/>
          <w:szCs w:val="20"/>
          <w:lang w:val="es-ES_tradnl"/>
        </w:rPr>
        <w:t xml:space="preserve">Anexo </w:t>
      </w:r>
      <w:r w:rsidR="007D3DFE" w:rsidRPr="00BA386D">
        <w:rPr>
          <w:rFonts w:ascii="Montserrat" w:hAnsi="Montserrat" w:cs="Arial"/>
          <w:b/>
          <w:sz w:val="20"/>
          <w:szCs w:val="20"/>
          <w:lang w:val="es-ES_tradnl"/>
        </w:rPr>
        <w:t xml:space="preserve">3 </w:t>
      </w:r>
      <w:r w:rsidR="003B0978" w:rsidRPr="00BA386D">
        <w:rPr>
          <w:rFonts w:ascii="Montserrat" w:hAnsi="Montserrat" w:cs="Arial"/>
          <w:b/>
          <w:sz w:val="20"/>
          <w:szCs w:val="20"/>
          <w:lang w:val="es-ES_tradnl"/>
        </w:rPr>
        <w:t>Términos y Condiciones</w:t>
      </w:r>
      <w:r w:rsidR="008958E6" w:rsidRPr="00BA386D">
        <w:rPr>
          <w:rFonts w:ascii="Montserrat" w:hAnsi="Montserrat" w:cs="Arial"/>
          <w:b/>
          <w:sz w:val="20"/>
          <w:szCs w:val="20"/>
          <w:lang w:val="es-ES_tradnl"/>
        </w:rPr>
        <w:t xml:space="preserve"> </w:t>
      </w:r>
      <w:r w:rsidR="00341801" w:rsidRPr="00BA386D">
        <w:rPr>
          <w:rFonts w:ascii="Montserrat" w:hAnsi="Montserrat" w:cs="Arial"/>
          <w:b/>
          <w:sz w:val="20"/>
          <w:szCs w:val="20"/>
          <w:lang w:val="es-ES_tradnl"/>
        </w:rPr>
        <w:t xml:space="preserve">y Criterios de Evaluación Técnica, </w:t>
      </w:r>
      <w:r w:rsidRPr="00BA386D">
        <w:rPr>
          <w:rFonts w:ascii="Montserrat" w:hAnsi="Montserrat" w:cs="Arial"/>
          <w:sz w:val="20"/>
          <w:szCs w:val="20"/>
          <w:lang w:val="es-ES_tradnl"/>
        </w:rPr>
        <w:t>así como los que se deriven del Acto de la Junta de Aclaraciones y, que con motivo de dicho incumplimiento se afecte la solvencia de la proposición, conforme a lo previsto en el último párrafo del artículo 36 de la LAASSP.</w:t>
      </w:r>
    </w:p>
    <w:p w:rsidR="00B20E50" w:rsidRPr="00BA386D" w:rsidRDefault="00B20E50" w:rsidP="00516FBA">
      <w:pPr>
        <w:pStyle w:val="Prrafodelista"/>
        <w:ind w:left="426" w:right="49" w:hanging="426"/>
        <w:rPr>
          <w:rFonts w:ascii="Montserrat" w:hAnsi="Montserrat" w:cs="Arial"/>
          <w:sz w:val="20"/>
          <w:szCs w:val="20"/>
          <w:lang w:val="es-ES_tradnl"/>
        </w:rPr>
      </w:pPr>
    </w:p>
    <w:p w:rsidR="008E2856" w:rsidRPr="00BA386D" w:rsidRDefault="008E2856"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Cuando el licitante presente más de una proposic</w:t>
      </w:r>
      <w:r w:rsidR="00F519DF">
        <w:rPr>
          <w:rFonts w:ascii="Montserrat" w:hAnsi="Montserrat" w:cs="Arial"/>
          <w:sz w:val="20"/>
          <w:szCs w:val="20"/>
          <w:lang w:val="es-ES_tradnl"/>
        </w:rPr>
        <w:t xml:space="preserve">ión para la </w:t>
      </w:r>
      <w:r w:rsidR="005302A3" w:rsidRPr="00BA386D">
        <w:rPr>
          <w:rFonts w:ascii="Montserrat" w:hAnsi="Montserrat" w:cs="Arial"/>
          <w:sz w:val="20"/>
          <w:szCs w:val="20"/>
          <w:lang w:val="es-ES_tradnl"/>
        </w:rPr>
        <w:t>partida</w:t>
      </w:r>
      <w:r w:rsidR="00F519DF">
        <w:rPr>
          <w:rFonts w:ascii="Montserrat" w:hAnsi="Montserrat" w:cs="Arial"/>
          <w:sz w:val="20"/>
          <w:szCs w:val="20"/>
          <w:lang w:val="es-ES_tradnl"/>
        </w:rPr>
        <w:t xml:space="preserve"> única</w:t>
      </w:r>
      <w:r w:rsidR="00F23A1E" w:rsidRPr="00BA386D">
        <w:rPr>
          <w:rFonts w:ascii="Montserrat" w:hAnsi="Montserrat" w:cs="Arial"/>
          <w:sz w:val="20"/>
          <w:szCs w:val="20"/>
          <w:lang w:val="es-ES_tradnl"/>
        </w:rPr>
        <w:t>.</w:t>
      </w:r>
    </w:p>
    <w:p w:rsidR="00F07265" w:rsidRPr="00BA386D" w:rsidRDefault="00F07265" w:rsidP="00516FBA">
      <w:pPr>
        <w:pStyle w:val="Prrafodelista"/>
        <w:ind w:left="426" w:hanging="426"/>
        <w:rPr>
          <w:rFonts w:ascii="Montserrat" w:hAnsi="Montserrat" w:cs="Arial"/>
          <w:sz w:val="20"/>
          <w:szCs w:val="20"/>
          <w:lang w:val="es-ES_tradnl"/>
        </w:rPr>
      </w:pPr>
    </w:p>
    <w:p w:rsidR="00F07265" w:rsidRPr="00BA386D" w:rsidRDefault="00F07265"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Cuando el licitante no integre la información solicitada en el instructivo de llenado del Anexo Propuesta Técnica.</w:t>
      </w:r>
    </w:p>
    <w:p w:rsidR="000E73D4" w:rsidRPr="00BA386D" w:rsidRDefault="000E73D4" w:rsidP="00516FBA">
      <w:pPr>
        <w:pStyle w:val="Prrafodelista"/>
        <w:ind w:left="426" w:hanging="426"/>
        <w:rPr>
          <w:rFonts w:ascii="Montserrat" w:hAnsi="Montserrat" w:cs="Arial"/>
          <w:sz w:val="20"/>
          <w:szCs w:val="20"/>
          <w:lang w:val="es-ES_tradnl"/>
        </w:rPr>
      </w:pPr>
    </w:p>
    <w:p w:rsidR="00190F6B" w:rsidRPr="00BA386D" w:rsidRDefault="00E16EAC"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 xml:space="preserve">Cuando no cotice el 100% de los bienes </w:t>
      </w:r>
      <w:r w:rsidR="009E4F4E">
        <w:rPr>
          <w:rFonts w:ascii="Montserrat" w:hAnsi="Montserrat" w:cs="Arial"/>
          <w:sz w:val="20"/>
          <w:szCs w:val="20"/>
          <w:lang w:val="es-ES_tradnl"/>
        </w:rPr>
        <w:t xml:space="preserve">en la </w:t>
      </w:r>
      <w:r w:rsidRPr="00BA386D">
        <w:rPr>
          <w:rFonts w:ascii="Montserrat" w:hAnsi="Montserrat" w:cs="Arial"/>
          <w:sz w:val="20"/>
          <w:szCs w:val="20"/>
          <w:lang w:val="es-ES_tradnl"/>
        </w:rPr>
        <w:t>cantidad</w:t>
      </w:r>
      <w:r w:rsidR="00FD0B6D" w:rsidRPr="00BA386D">
        <w:rPr>
          <w:rFonts w:ascii="Montserrat" w:hAnsi="Montserrat" w:cs="Arial"/>
          <w:sz w:val="20"/>
          <w:szCs w:val="20"/>
          <w:lang w:val="es-ES_tradnl"/>
        </w:rPr>
        <w:t xml:space="preserve"> requerida</w:t>
      </w:r>
      <w:r w:rsidR="00190F6B" w:rsidRPr="00BA386D">
        <w:rPr>
          <w:rFonts w:ascii="Montserrat" w:hAnsi="Montserrat" w:cs="Arial"/>
          <w:sz w:val="20"/>
          <w:szCs w:val="20"/>
          <w:lang w:val="es-ES_tradnl"/>
        </w:rPr>
        <w:t xml:space="preserve"> </w:t>
      </w:r>
      <w:r w:rsidR="002F252F" w:rsidRPr="00BA386D">
        <w:rPr>
          <w:rFonts w:ascii="Montserrat" w:hAnsi="Montserrat" w:cs="Arial"/>
          <w:sz w:val="20"/>
          <w:szCs w:val="20"/>
          <w:lang w:val="es-ES_tradnl"/>
        </w:rPr>
        <w:t xml:space="preserve">en la partida, </w:t>
      </w:r>
      <w:r w:rsidR="00190F6B" w:rsidRPr="00BA386D">
        <w:rPr>
          <w:rFonts w:ascii="Montserrat" w:hAnsi="Montserrat" w:cs="Arial"/>
          <w:sz w:val="20"/>
          <w:szCs w:val="20"/>
          <w:lang w:val="es-ES_tradnl"/>
        </w:rPr>
        <w:t xml:space="preserve">de acuerdo con el documento adjunto a la </w:t>
      </w:r>
      <w:r w:rsidR="000612DF" w:rsidRPr="00BA386D">
        <w:rPr>
          <w:rFonts w:ascii="Montserrat" w:hAnsi="Montserrat" w:cs="Arial"/>
          <w:sz w:val="20"/>
          <w:szCs w:val="20"/>
          <w:lang w:val="es-ES_tradnl"/>
        </w:rPr>
        <w:t>Convocatoria</w:t>
      </w:r>
      <w:r w:rsidR="00190F6B" w:rsidRPr="00BA386D">
        <w:rPr>
          <w:rFonts w:ascii="Montserrat" w:hAnsi="Montserrat" w:cs="Arial"/>
          <w:sz w:val="20"/>
          <w:szCs w:val="20"/>
          <w:lang w:val="es-ES_tradnl"/>
        </w:rPr>
        <w:t xml:space="preserve"> denominado </w:t>
      </w:r>
      <w:r w:rsidR="002C7EBA">
        <w:rPr>
          <w:rFonts w:ascii="Montserrat" w:hAnsi="Montserrat" w:cs="Arial"/>
          <w:b/>
          <w:sz w:val="20"/>
          <w:szCs w:val="20"/>
          <w:lang w:val="es-ES_tradnl"/>
        </w:rPr>
        <w:t>Anexo I (Anexo 1)</w:t>
      </w:r>
      <w:r w:rsidR="00190F6B" w:rsidRPr="00AD3D41">
        <w:rPr>
          <w:rFonts w:ascii="Montserrat" w:hAnsi="Montserrat" w:cs="Arial"/>
          <w:b/>
          <w:sz w:val="20"/>
          <w:szCs w:val="20"/>
          <w:lang w:val="es-ES_tradnl"/>
        </w:rPr>
        <w:t xml:space="preserve"> Requerimiento</w:t>
      </w:r>
      <w:r w:rsidR="005C26C1" w:rsidRPr="00AD3D41">
        <w:rPr>
          <w:rFonts w:ascii="Montserrat" w:hAnsi="Montserrat" w:cs="Arial"/>
          <w:b/>
          <w:sz w:val="20"/>
          <w:szCs w:val="20"/>
          <w:lang w:val="es-ES_tradnl"/>
        </w:rPr>
        <w:t>.</w:t>
      </w:r>
    </w:p>
    <w:p w:rsidR="00190F6B" w:rsidRPr="00BA386D" w:rsidRDefault="00190F6B" w:rsidP="00F519DF">
      <w:pPr>
        <w:pStyle w:val="Prrafodelista"/>
        <w:ind w:left="426" w:right="49"/>
        <w:jc w:val="both"/>
        <w:rPr>
          <w:rFonts w:ascii="Montserrat" w:hAnsi="Montserrat" w:cs="Arial"/>
          <w:sz w:val="20"/>
          <w:szCs w:val="20"/>
          <w:lang w:val="es-ES_tradnl"/>
        </w:rPr>
      </w:pPr>
    </w:p>
    <w:p w:rsidR="00F07265" w:rsidRPr="00BA386D" w:rsidRDefault="00F07265"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Cuando el licitante, no exhiba el Registro Sanitario</w:t>
      </w:r>
      <w:r w:rsidR="00F519DF">
        <w:rPr>
          <w:rFonts w:ascii="Montserrat" w:hAnsi="Montserrat" w:cs="Arial"/>
          <w:sz w:val="20"/>
          <w:szCs w:val="20"/>
          <w:lang w:val="es-ES_tradnl"/>
        </w:rPr>
        <w:t>.</w:t>
      </w:r>
      <w:r w:rsidRPr="00BA386D">
        <w:rPr>
          <w:rFonts w:ascii="Montserrat" w:hAnsi="Montserrat" w:cs="Arial"/>
          <w:sz w:val="20"/>
          <w:szCs w:val="20"/>
          <w:lang w:val="es-ES_tradnl"/>
        </w:rPr>
        <w:t xml:space="preserve"> </w:t>
      </w:r>
    </w:p>
    <w:p w:rsidR="00F07265" w:rsidRPr="00BA386D" w:rsidRDefault="00F07265" w:rsidP="00F519DF">
      <w:pPr>
        <w:pStyle w:val="Prrafodelista"/>
        <w:ind w:left="426" w:right="49"/>
        <w:jc w:val="both"/>
        <w:rPr>
          <w:rFonts w:ascii="Montserrat" w:hAnsi="Montserrat" w:cs="Arial"/>
          <w:sz w:val="20"/>
          <w:szCs w:val="20"/>
          <w:lang w:val="es-ES_tradnl"/>
        </w:rPr>
      </w:pPr>
    </w:p>
    <w:p w:rsidR="00F07265" w:rsidRPr="00BA386D" w:rsidRDefault="009E4F4E" w:rsidP="00F519DF">
      <w:pPr>
        <w:pStyle w:val="Prrafodelista"/>
        <w:numPr>
          <w:ilvl w:val="0"/>
          <w:numId w:val="19"/>
        </w:numPr>
        <w:ind w:left="426" w:right="49" w:hanging="426"/>
        <w:jc w:val="both"/>
        <w:rPr>
          <w:rFonts w:ascii="Montserrat" w:hAnsi="Montserrat" w:cs="Arial"/>
          <w:sz w:val="20"/>
          <w:szCs w:val="20"/>
          <w:lang w:val="es-ES_tradnl"/>
        </w:rPr>
      </w:pPr>
      <w:r>
        <w:rPr>
          <w:rFonts w:ascii="Montserrat" w:hAnsi="Montserrat" w:cs="Arial"/>
          <w:sz w:val="20"/>
          <w:szCs w:val="20"/>
          <w:lang w:val="es-ES_tradnl"/>
        </w:rPr>
        <w:lastRenderedPageBreak/>
        <w:t xml:space="preserve">Cuando </w:t>
      </w:r>
      <w:r w:rsidR="00F07265" w:rsidRPr="00BA386D">
        <w:rPr>
          <w:rFonts w:ascii="Montserrat" w:hAnsi="Montserrat" w:cs="Arial"/>
          <w:sz w:val="20"/>
          <w:szCs w:val="20"/>
          <w:lang w:val="es-ES_tradnl"/>
        </w:rPr>
        <w:t>la descripción y presentación ofertada en el Anexo Propuesta Técnica, no sea igual a la descripción y presentación solicitada en la presente Convocatoria conforme al Compendio Nacional de Insumos para la Salud o el registro sanitario.</w:t>
      </w:r>
    </w:p>
    <w:p w:rsidR="00F07265" w:rsidRPr="00BA386D" w:rsidRDefault="00F07265" w:rsidP="00F519DF">
      <w:pPr>
        <w:pStyle w:val="Prrafodelista"/>
        <w:ind w:left="426" w:right="49"/>
        <w:jc w:val="both"/>
        <w:rPr>
          <w:rFonts w:ascii="Montserrat" w:hAnsi="Montserrat" w:cs="Arial"/>
          <w:sz w:val="20"/>
          <w:szCs w:val="20"/>
          <w:lang w:val="es-ES_tradnl"/>
        </w:rPr>
      </w:pPr>
    </w:p>
    <w:p w:rsidR="00F07265" w:rsidRPr="00BA386D" w:rsidRDefault="00F07265"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 xml:space="preserve">Cuando los documentos que exhiban los licitantes no sean legibles imposibilitando el análisis integral de la propuesta, y esto conlleve a un faltante o carencia de información que afecte su solvencia; o se anexen documentos en su proposición en otro idioma con la que pretendan dar cumplimiento a los requisitos de la misma, sin adjuntar la traducción simple al español. </w:t>
      </w:r>
    </w:p>
    <w:p w:rsidR="00F07265" w:rsidRPr="00BA386D" w:rsidRDefault="00F07265" w:rsidP="00F519DF">
      <w:pPr>
        <w:pStyle w:val="Prrafodelista"/>
        <w:ind w:left="426" w:right="49"/>
        <w:jc w:val="both"/>
        <w:rPr>
          <w:rFonts w:ascii="Montserrat" w:hAnsi="Montserrat" w:cs="Arial"/>
          <w:sz w:val="20"/>
          <w:szCs w:val="20"/>
          <w:lang w:val="es-ES_tradnl"/>
        </w:rPr>
      </w:pPr>
    </w:p>
    <w:p w:rsidR="00F07265" w:rsidRPr="00BA386D" w:rsidRDefault="00F07265"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Cuando no exista correspondencia, resulten incompletos o incongruentes los datos asentados en su propuesta técnica con los documentos presentados por el licitante y/o el soporte documental requerido.</w:t>
      </w:r>
    </w:p>
    <w:p w:rsidR="00F07265" w:rsidRPr="00BA386D" w:rsidRDefault="00F07265" w:rsidP="00F519DF">
      <w:pPr>
        <w:pStyle w:val="Prrafodelista"/>
        <w:ind w:left="426" w:right="49"/>
        <w:jc w:val="both"/>
        <w:rPr>
          <w:rFonts w:ascii="Montserrat" w:hAnsi="Montserrat" w:cs="Arial"/>
          <w:sz w:val="20"/>
          <w:szCs w:val="20"/>
          <w:lang w:val="es-ES_tradnl"/>
        </w:rPr>
      </w:pPr>
    </w:p>
    <w:p w:rsidR="00E16EAC" w:rsidRPr="00BA386D" w:rsidRDefault="00E16EAC"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Cuando la información contenida en los Registros Sanitarios y, en su caso, en los anexos resulte incompleta o incongruente respecto a las especificaciones ofertadas en la propuesta técnica.</w:t>
      </w:r>
    </w:p>
    <w:p w:rsidR="00E16EAC" w:rsidRPr="00BA386D" w:rsidRDefault="00E16EAC" w:rsidP="00F519DF">
      <w:pPr>
        <w:pStyle w:val="Prrafodelista"/>
        <w:ind w:left="426" w:right="49"/>
        <w:jc w:val="both"/>
        <w:rPr>
          <w:rFonts w:ascii="Montserrat" w:hAnsi="Montserrat" w:cs="Arial"/>
          <w:sz w:val="20"/>
          <w:szCs w:val="20"/>
          <w:lang w:val="es-ES_tradnl"/>
        </w:rPr>
      </w:pPr>
    </w:p>
    <w:p w:rsidR="00E16EAC" w:rsidRPr="00BA386D" w:rsidRDefault="00E16EAC"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 xml:space="preserve">Cuando la descripción de </w:t>
      </w:r>
      <w:r w:rsidR="00F519DF">
        <w:rPr>
          <w:rFonts w:ascii="Montserrat" w:hAnsi="Montserrat" w:cs="Arial"/>
          <w:sz w:val="20"/>
          <w:szCs w:val="20"/>
          <w:lang w:val="es-ES_tradnl"/>
        </w:rPr>
        <w:t>la partida ofertada</w:t>
      </w:r>
      <w:r w:rsidRPr="00BA386D">
        <w:rPr>
          <w:rFonts w:ascii="Montserrat" w:hAnsi="Montserrat" w:cs="Arial"/>
          <w:sz w:val="20"/>
          <w:szCs w:val="20"/>
          <w:lang w:val="es-ES_tradnl"/>
        </w:rPr>
        <w:t xml:space="preserve">, no corresponda </w:t>
      </w:r>
      <w:r w:rsidR="00066DB4" w:rsidRPr="00BA386D">
        <w:rPr>
          <w:rFonts w:ascii="Montserrat" w:hAnsi="Montserrat" w:cs="Arial"/>
          <w:sz w:val="20"/>
          <w:szCs w:val="20"/>
          <w:lang w:val="es-ES_tradnl"/>
        </w:rPr>
        <w:t xml:space="preserve">al </w:t>
      </w:r>
      <w:r w:rsidR="00EC5B4E">
        <w:rPr>
          <w:rFonts w:ascii="Montserrat" w:hAnsi="Montserrat" w:cs="Arial"/>
          <w:sz w:val="20"/>
          <w:szCs w:val="20"/>
          <w:lang w:val="es-ES_tradnl"/>
        </w:rPr>
        <w:t>la descripci</w:t>
      </w:r>
      <w:r w:rsidR="00DC1848">
        <w:rPr>
          <w:rFonts w:ascii="Montserrat" w:hAnsi="Montserrat" w:cs="Arial"/>
          <w:sz w:val="20"/>
          <w:szCs w:val="20"/>
          <w:lang w:val="es-ES_tradnl"/>
        </w:rPr>
        <w:t>ón solicitada</w:t>
      </w:r>
      <w:r w:rsidR="00EC5B4E">
        <w:rPr>
          <w:rFonts w:ascii="Montserrat" w:hAnsi="Montserrat" w:cs="Arial"/>
          <w:sz w:val="20"/>
          <w:szCs w:val="20"/>
          <w:lang w:val="es-ES_tradnl"/>
        </w:rPr>
        <w:t xml:space="preserve"> conforme al </w:t>
      </w:r>
      <w:r w:rsidR="00EC5B4E">
        <w:rPr>
          <w:rFonts w:ascii="Montserrat" w:hAnsi="Montserrat" w:cs="Arial"/>
          <w:b/>
          <w:sz w:val="20"/>
          <w:szCs w:val="20"/>
          <w:lang w:val="es-ES_tradnl"/>
        </w:rPr>
        <w:t>A</w:t>
      </w:r>
      <w:r w:rsidR="002C7EBA">
        <w:rPr>
          <w:rFonts w:ascii="Montserrat" w:hAnsi="Montserrat" w:cs="Arial"/>
          <w:b/>
          <w:sz w:val="20"/>
          <w:szCs w:val="20"/>
          <w:lang w:val="es-ES_tradnl"/>
        </w:rPr>
        <w:t>nexo I</w:t>
      </w:r>
      <w:r w:rsidR="00EC5B4E" w:rsidRPr="00EC5B4E">
        <w:rPr>
          <w:rFonts w:ascii="Montserrat" w:hAnsi="Montserrat" w:cs="Arial"/>
          <w:b/>
          <w:sz w:val="20"/>
          <w:szCs w:val="20"/>
          <w:lang w:val="es-ES_tradnl"/>
        </w:rPr>
        <w:t xml:space="preserve"> </w:t>
      </w:r>
      <w:r w:rsidR="002C7EBA">
        <w:rPr>
          <w:rFonts w:ascii="Montserrat" w:hAnsi="Montserrat" w:cs="Arial"/>
          <w:b/>
          <w:sz w:val="20"/>
          <w:szCs w:val="20"/>
          <w:lang w:val="es-ES_tradnl"/>
        </w:rPr>
        <w:t xml:space="preserve">(Anexo 1) </w:t>
      </w:r>
      <w:r w:rsidR="00EC5B4E" w:rsidRPr="00EC5B4E">
        <w:rPr>
          <w:rFonts w:ascii="Montserrat" w:hAnsi="Montserrat" w:cs="Arial"/>
          <w:b/>
          <w:sz w:val="20"/>
          <w:szCs w:val="20"/>
          <w:lang w:val="es-ES_tradnl"/>
        </w:rPr>
        <w:t>Requerimiento</w:t>
      </w:r>
      <w:r w:rsidR="00EC5B4E">
        <w:rPr>
          <w:rFonts w:ascii="Montserrat" w:hAnsi="Montserrat" w:cs="Arial"/>
          <w:b/>
          <w:sz w:val="20"/>
          <w:szCs w:val="20"/>
          <w:lang w:val="es-ES_tradnl"/>
        </w:rPr>
        <w:t>.</w:t>
      </w:r>
    </w:p>
    <w:p w:rsidR="00F07265" w:rsidRPr="00BA386D" w:rsidRDefault="00F07265" w:rsidP="00F519DF">
      <w:pPr>
        <w:pStyle w:val="Prrafodelista"/>
        <w:ind w:left="426" w:right="49"/>
        <w:jc w:val="both"/>
        <w:rPr>
          <w:rFonts w:ascii="Montserrat" w:hAnsi="Montserrat" w:cs="Arial"/>
          <w:sz w:val="20"/>
          <w:szCs w:val="20"/>
          <w:lang w:val="es-ES_tradnl"/>
        </w:rPr>
      </w:pPr>
    </w:p>
    <w:p w:rsidR="00F07265" w:rsidRPr="00BA386D" w:rsidRDefault="00F07265"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Cuando en su propuesta técnica se verifique que los bienes ofertados no indiquen el número de la clave a 1</w:t>
      </w:r>
      <w:r w:rsidR="004B3E60" w:rsidRPr="00BA386D">
        <w:rPr>
          <w:rFonts w:ascii="Montserrat" w:hAnsi="Montserrat" w:cs="Arial"/>
          <w:sz w:val="20"/>
          <w:szCs w:val="20"/>
          <w:lang w:val="es-ES_tradnl"/>
        </w:rPr>
        <w:t>4</w:t>
      </w:r>
      <w:r w:rsidRPr="00BA386D">
        <w:rPr>
          <w:rFonts w:ascii="Montserrat" w:hAnsi="Montserrat" w:cs="Arial"/>
          <w:sz w:val="20"/>
          <w:szCs w:val="20"/>
          <w:lang w:val="es-ES_tradnl"/>
        </w:rPr>
        <w:t xml:space="preserve"> dígitos, establecida en el documento adjunto a la Convocatoria denominado </w:t>
      </w:r>
      <w:r w:rsidR="002C7EBA">
        <w:rPr>
          <w:rFonts w:ascii="Montserrat" w:hAnsi="Montserrat" w:cs="Arial"/>
          <w:b/>
          <w:sz w:val="20"/>
          <w:szCs w:val="20"/>
          <w:lang w:val="es-ES_tradnl"/>
        </w:rPr>
        <w:t>Anexo I</w:t>
      </w:r>
      <w:r w:rsidRPr="00AD3D41">
        <w:rPr>
          <w:rFonts w:ascii="Montserrat" w:hAnsi="Montserrat" w:cs="Arial"/>
          <w:b/>
          <w:sz w:val="20"/>
          <w:szCs w:val="20"/>
          <w:lang w:val="es-ES_tradnl"/>
        </w:rPr>
        <w:t xml:space="preserve"> </w:t>
      </w:r>
      <w:r w:rsidR="002C7EBA">
        <w:rPr>
          <w:rFonts w:ascii="Montserrat" w:hAnsi="Montserrat" w:cs="Arial"/>
          <w:b/>
          <w:sz w:val="20"/>
          <w:szCs w:val="20"/>
          <w:lang w:val="es-ES_tradnl"/>
        </w:rPr>
        <w:t xml:space="preserve">(Anexo 1) </w:t>
      </w:r>
      <w:r w:rsidRPr="00AD3D41">
        <w:rPr>
          <w:rFonts w:ascii="Montserrat" w:hAnsi="Montserrat" w:cs="Arial"/>
          <w:b/>
          <w:sz w:val="20"/>
          <w:szCs w:val="20"/>
          <w:lang w:val="es-ES_tradnl"/>
        </w:rPr>
        <w:t>Requerimiento.</w:t>
      </w:r>
    </w:p>
    <w:p w:rsidR="00F07265" w:rsidRPr="00BA386D" w:rsidRDefault="00F07265" w:rsidP="00F519DF">
      <w:pPr>
        <w:pStyle w:val="Prrafodelista"/>
        <w:ind w:left="426" w:right="49"/>
        <w:jc w:val="both"/>
        <w:rPr>
          <w:rFonts w:ascii="Montserrat" w:hAnsi="Montserrat" w:cs="Arial"/>
          <w:sz w:val="20"/>
          <w:szCs w:val="20"/>
          <w:lang w:val="es-ES_tradnl"/>
        </w:rPr>
      </w:pPr>
    </w:p>
    <w:p w:rsidR="00F07265" w:rsidRPr="00BA386D" w:rsidRDefault="00F07265"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Cuando se exhiba un Registro Sanitario no vigente y  el comprobante de prorroga (acuse de recibo) no indique la fecha en que se realizó el trámite o ésta no corresponda a cuando menos 150 días naturales antes de que concluya la vigencia del Registro correspondiente, ello de conformidad con lo previsto en el artículo 190-bis 6 adicionado al Reglamento de Insumos para la Salud, publicado en el DOF el 2 de enero de 2008.</w:t>
      </w:r>
    </w:p>
    <w:p w:rsidR="00E16EAC" w:rsidRPr="00BA386D" w:rsidRDefault="00E16EAC" w:rsidP="00F519DF">
      <w:pPr>
        <w:pStyle w:val="Prrafodelista"/>
        <w:ind w:left="426" w:right="49"/>
        <w:jc w:val="both"/>
        <w:rPr>
          <w:rFonts w:ascii="Montserrat" w:hAnsi="Montserrat" w:cs="Arial"/>
          <w:sz w:val="20"/>
          <w:szCs w:val="20"/>
          <w:lang w:val="es-ES_tradnl"/>
        </w:rPr>
      </w:pPr>
    </w:p>
    <w:p w:rsidR="00E16EAC" w:rsidRPr="00BA386D" w:rsidRDefault="00E16EAC"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Cuando sólo se presente la propuesta técnica y no se presente la propuesta económica de la partida, que oferte, o viceversa</w:t>
      </w:r>
    </w:p>
    <w:p w:rsidR="00E16EAC" w:rsidRPr="00BA386D" w:rsidRDefault="00E16EAC" w:rsidP="00F519DF">
      <w:pPr>
        <w:pStyle w:val="Prrafodelista"/>
        <w:ind w:left="426" w:right="49"/>
        <w:jc w:val="both"/>
        <w:rPr>
          <w:rFonts w:ascii="Montserrat" w:hAnsi="Montserrat" w:cs="Arial"/>
          <w:sz w:val="20"/>
          <w:szCs w:val="20"/>
          <w:lang w:val="es-ES_tradnl"/>
        </w:rPr>
      </w:pPr>
    </w:p>
    <w:p w:rsidR="00E16EAC" w:rsidRPr="00BA386D" w:rsidRDefault="00E16EAC"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 xml:space="preserve">Cuando, resulten incompletos o incongruentes los datos asentados en su propuesta económica </w:t>
      </w:r>
      <w:r w:rsidRPr="00F519DF">
        <w:rPr>
          <w:rFonts w:ascii="Montserrat" w:hAnsi="Montserrat" w:cs="Arial"/>
          <w:sz w:val="20"/>
          <w:szCs w:val="20"/>
          <w:lang w:val="es-ES_tradnl"/>
        </w:rPr>
        <w:t>Anexo X</w:t>
      </w:r>
      <w:r w:rsidR="003B0978" w:rsidRPr="00BA386D">
        <w:rPr>
          <w:rFonts w:ascii="Montserrat" w:hAnsi="Montserrat" w:cs="Arial"/>
          <w:sz w:val="20"/>
          <w:szCs w:val="20"/>
          <w:lang w:val="es-ES_tradnl"/>
        </w:rPr>
        <w:t>.</w:t>
      </w:r>
    </w:p>
    <w:p w:rsidR="00E16EAC" w:rsidRPr="00BA386D" w:rsidRDefault="00E16EAC" w:rsidP="00F519DF">
      <w:pPr>
        <w:pStyle w:val="Prrafodelista"/>
        <w:ind w:left="426" w:right="49"/>
        <w:jc w:val="both"/>
        <w:rPr>
          <w:rFonts w:ascii="Montserrat" w:hAnsi="Montserrat" w:cs="Arial"/>
          <w:sz w:val="20"/>
          <w:szCs w:val="20"/>
          <w:lang w:val="es-ES_tradnl"/>
        </w:rPr>
      </w:pPr>
    </w:p>
    <w:p w:rsidR="00E8314D" w:rsidRPr="00BA386D" w:rsidRDefault="00E8314D"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Cuando las proposiciones no estén firmadas electrónicamente co</w:t>
      </w:r>
      <w:r w:rsidR="00E931F4" w:rsidRPr="00BA386D">
        <w:rPr>
          <w:rFonts w:ascii="Montserrat" w:hAnsi="Montserrat" w:cs="Arial"/>
          <w:sz w:val="20"/>
          <w:szCs w:val="20"/>
          <w:lang w:val="es-ES_tradnl"/>
        </w:rPr>
        <w:t>n la firma electrónica que emitó</w:t>
      </w:r>
      <w:r w:rsidRPr="00BA386D">
        <w:rPr>
          <w:rFonts w:ascii="Montserrat" w:hAnsi="Montserrat" w:cs="Arial"/>
          <w:sz w:val="20"/>
          <w:szCs w:val="20"/>
          <w:lang w:val="es-ES_tradnl"/>
        </w:rPr>
        <w:t xml:space="preserve"> el SAT</w:t>
      </w:r>
      <w:r w:rsidR="005F6222" w:rsidRPr="00BA386D">
        <w:rPr>
          <w:rFonts w:ascii="Montserrat" w:hAnsi="Montserrat" w:cs="Arial"/>
          <w:sz w:val="20"/>
          <w:szCs w:val="20"/>
          <w:lang w:val="es-ES_tradnl"/>
        </w:rPr>
        <w:t xml:space="preserve"> </w:t>
      </w:r>
      <w:r w:rsidR="00E931F4" w:rsidRPr="00BA386D">
        <w:rPr>
          <w:rFonts w:ascii="Montserrat" w:hAnsi="Montserrat" w:cs="Arial"/>
          <w:sz w:val="20"/>
          <w:szCs w:val="20"/>
          <w:lang w:val="es-ES_tradnl"/>
        </w:rPr>
        <w:t xml:space="preserve">en favor del licitante </w:t>
      </w:r>
      <w:r w:rsidR="005F6222" w:rsidRPr="00BA386D">
        <w:rPr>
          <w:rFonts w:ascii="Montserrat" w:hAnsi="Montserrat" w:cs="Arial"/>
          <w:sz w:val="20"/>
          <w:szCs w:val="20"/>
          <w:lang w:val="es-ES_tradnl"/>
        </w:rPr>
        <w:t>para el cumplimiento de</w:t>
      </w:r>
      <w:r w:rsidR="00E931F4" w:rsidRPr="00BA386D">
        <w:rPr>
          <w:rFonts w:ascii="Montserrat" w:hAnsi="Montserrat" w:cs="Arial"/>
          <w:sz w:val="20"/>
          <w:szCs w:val="20"/>
          <w:lang w:val="es-ES_tradnl"/>
        </w:rPr>
        <w:t xml:space="preserve"> sus</w:t>
      </w:r>
      <w:r w:rsidR="005F6222" w:rsidRPr="00BA386D">
        <w:rPr>
          <w:rFonts w:ascii="Montserrat" w:hAnsi="Montserrat" w:cs="Arial"/>
          <w:sz w:val="20"/>
          <w:szCs w:val="20"/>
          <w:lang w:val="es-ES_tradnl"/>
        </w:rPr>
        <w:t xml:space="preserve"> obligaciones fiscales; y tratándose de </w:t>
      </w:r>
      <w:r w:rsidR="008E38D3" w:rsidRPr="00BA386D">
        <w:rPr>
          <w:rFonts w:ascii="Montserrat" w:hAnsi="Montserrat" w:cs="Arial"/>
          <w:sz w:val="20"/>
          <w:szCs w:val="20"/>
          <w:lang w:val="es-ES_tradnl"/>
        </w:rPr>
        <w:t>proposiciones</w:t>
      </w:r>
      <w:r w:rsidR="005F6222" w:rsidRPr="00BA386D">
        <w:rPr>
          <w:rFonts w:ascii="Montserrat" w:hAnsi="Montserrat" w:cs="Arial"/>
          <w:sz w:val="20"/>
          <w:szCs w:val="20"/>
          <w:lang w:val="es-ES_tradnl"/>
        </w:rPr>
        <w:t xml:space="preserve"> conjuntas, cuando no sea firmada la proposición por el integrante del consorcio designado como representante común</w:t>
      </w:r>
      <w:r w:rsidR="00E931F4" w:rsidRPr="00BA386D">
        <w:rPr>
          <w:rFonts w:ascii="Montserrat" w:hAnsi="Montserrat" w:cs="Arial"/>
          <w:sz w:val="20"/>
          <w:szCs w:val="20"/>
          <w:lang w:val="es-ES_tradnl"/>
        </w:rPr>
        <w:t>.</w:t>
      </w:r>
    </w:p>
    <w:p w:rsidR="00E16EAC" w:rsidRPr="00BA386D" w:rsidRDefault="00E16EAC" w:rsidP="00F519DF">
      <w:pPr>
        <w:pStyle w:val="Prrafodelista"/>
        <w:ind w:left="426" w:right="49"/>
        <w:jc w:val="both"/>
        <w:rPr>
          <w:rFonts w:ascii="Montserrat" w:hAnsi="Montserrat" w:cs="Arial"/>
          <w:sz w:val="20"/>
          <w:szCs w:val="20"/>
          <w:lang w:val="es-ES_tradnl"/>
        </w:rPr>
      </w:pPr>
    </w:p>
    <w:p w:rsidR="00E16EAC" w:rsidRPr="00BA386D" w:rsidRDefault="00E16EAC" w:rsidP="00F519DF">
      <w:pPr>
        <w:pStyle w:val="Prrafodelista"/>
        <w:numPr>
          <w:ilvl w:val="0"/>
          <w:numId w:val="19"/>
        </w:numPr>
        <w:ind w:left="426" w:right="49" w:hanging="426"/>
        <w:jc w:val="both"/>
        <w:rPr>
          <w:rFonts w:ascii="Montserrat" w:hAnsi="Montserrat" w:cs="Arial"/>
          <w:sz w:val="20"/>
          <w:szCs w:val="20"/>
          <w:lang w:val="es-ES_tradnl"/>
        </w:rPr>
      </w:pPr>
      <w:r w:rsidRPr="00BA386D">
        <w:rPr>
          <w:rFonts w:ascii="Montserrat" w:hAnsi="Montserrat" w:cs="Arial"/>
          <w:sz w:val="20"/>
          <w:szCs w:val="20"/>
          <w:lang w:val="es-ES_tradnl"/>
        </w:rPr>
        <w:t>Cuando de la verificación al Registro Sanitario, el comprobante (acuse de recibo) no indique la fecha en que se realizó el trámite y ésta no corresponda a cuando menos 150 días naturales antes de que concluya la vigencia del Registro correspondiente, ello de conformidad con lo previsto en el artículo 190-bis 6 adicionado al Reglamento de Insumos para la Salud, publicado en el DOF el 2 de enero de 2008.</w:t>
      </w:r>
    </w:p>
    <w:p w:rsidR="00B41575" w:rsidRPr="00F519DF" w:rsidRDefault="00B41575" w:rsidP="00F519DF">
      <w:pPr>
        <w:pStyle w:val="Prrafodelista"/>
        <w:ind w:left="426" w:right="49"/>
        <w:jc w:val="both"/>
        <w:rPr>
          <w:rFonts w:ascii="Montserrat" w:hAnsi="Montserrat" w:cs="Arial"/>
          <w:sz w:val="20"/>
          <w:szCs w:val="20"/>
          <w:lang w:val="es-ES_tradnl"/>
        </w:rPr>
      </w:pPr>
    </w:p>
    <w:p w:rsidR="00B41575" w:rsidRPr="00F519DF" w:rsidRDefault="00B41575" w:rsidP="00F519DF">
      <w:pPr>
        <w:pStyle w:val="Prrafodelista"/>
        <w:numPr>
          <w:ilvl w:val="0"/>
          <w:numId w:val="19"/>
        </w:numPr>
        <w:ind w:left="426" w:right="49" w:hanging="426"/>
        <w:jc w:val="both"/>
        <w:rPr>
          <w:rFonts w:ascii="Montserrat" w:hAnsi="Montserrat" w:cs="Arial"/>
          <w:sz w:val="20"/>
          <w:szCs w:val="20"/>
          <w:lang w:val="es-ES_tradnl"/>
        </w:rPr>
      </w:pPr>
      <w:r w:rsidRPr="00F519DF">
        <w:rPr>
          <w:rFonts w:ascii="Montserrat" w:hAnsi="Montserrat" w:cs="Arial"/>
          <w:sz w:val="20"/>
          <w:szCs w:val="20"/>
          <w:lang w:val="es-ES_tradnl"/>
        </w:rPr>
        <w:t xml:space="preserve">En caso de </w:t>
      </w:r>
      <w:r w:rsidR="008E38D3" w:rsidRPr="00F519DF">
        <w:rPr>
          <w:rFonts w:ascii="Montserrat" w:hAnsi="Montserrat" w:cs="Arial"/>
          <w:sz w:val="20"/>
          <w:szCs w:val="20"/>
          <w:lang w:val="es-ES_tradnl"/>
        </w:rPr>
        <w:t>la presentación de una proposición</w:t>
      </w:r>
      <w:r w:rsidRPr="00F519DF">
        <w:rPr>
          <w:rFonts w:ascii="Montserrat" w:hAnsi="Montserrat" w:cs="Arial"/>
          <w:sz w:val="20"/>
          <w:szCs w:val="20"/>
          <w:lang w:val="es-ES_tradnl"/>
        </w:rPr>
        <w:t xml:space="preserve"> conjunta, cuando no se </w:t>
      </w:r>
      <w:r w:rsidR="008E38D3" w:rsidRPr="00F519DF">
        <w:rPr>
          <w:rFonts w:ascii="Montserrat" w:hAnsi="Montserrat" w:cs="Arial"/>
          <w:sz w:val="20"/>
          <w:szCs w:val="20"/>
          <w:lang w:val="es-ES_tradnl"/>
        </w:rPr>
        <w:t>incluya</w:t>
      </w:r>
      <w:r w:rsidRPr="00F519DF">
        <w:rPr>
          <w:rFonts w:ascii="Montserrat" w:hAnsi="Montserrat" w:cs="Arial"/>
          <w:sz w:val="20"/>
          <w:szCs w:val="20"/>
          <w:lang w:val="es-ES_tradnl"/>
        </w:rPr>
        <w:t xml:space="preserve"> el convenio respectivo o de presentarlo, no cumple con lo establecido en los artículos 34 de la LAASSP y 44 del RLAASSP, o cuando cada uno de los integrantes no presente de forma individual los documentos exigidos en el numeral </w:t>
      </w:r>
      <w:r w:rsidR="00D42A0C" w:rsidRPr="00F519DF">
        <w:rPr>
          <w:rFonts w:ascii="Montserrat" w:hAnsi="Montserrat" w:cs="Arial"/>
          <w:sz w:val="20"/>
          <w:szCs w:val="20"/>
          <w:lang w:val="es-ES_tradnl"/>
        </w:rPr>
        <w:t xml:space="preserve">4.1.1 </w:t>
      </w:r>
      <w:r w:rsidR="008F5B8B">
        <w:rPr>
          <w:rFonts w:ascii="Montserrat" w:hAnsi="Montserrat" w:cs="Arial"/>
          <w:sz w:val="20"/>
          <w:szCs w:val="20"/>
          <w:lang w:val="es-ES_tradnl"/>
        </w:rPr>
        <w:t xml:space="preserve">inciso d) </w:t>
      </w:r>
      <w:r w:rsidRPr="00F519DF">
        <w:rPr>
          <w:rFonts w:ascii="Montserrat" w:hAnsi="Montserrat" w:cs="Arial"/>
          <w:sz w:val="20"/>
          <w:szCs w:val="20"/>
          <w:lang w:val="es-ES_tradnl"/>
        </w:rPr>
        <w:t xml:space="preserve"> de esta </w:t>
      </w:r>
      <w:r w:rsidR="000612DF" w:rsidRPr="00F519DF">
        <w:rPr>
          <w:rFonts w:ascii="Montserrat" w:hAnsi="Montserrat" w:cs="Arial"/>
          <w:sz w:val="20"/>
          <w:szCs w:val="20"/>
          <w:lang w:val="es-ES_tradnl"/>
        </w:rPr>
        <w:t>Convocatoria</w:t>
      </w:r>
      <w:r w:rsidRPr="00F519DF">
        <w:rPr>
          <w:rFonts w:ascii="Montserrat" w:hAnsi="Montserrat" w:cs="Arial"/>
          <w:sz w:val="20"/>
          <w:szCs w:val="20"/>
          <w:lang w:val="es-ES_tradnl"/>
        </w:rPr>
        <w:t>.</w:t>
      </w:r>
    </w:p>
    <w:p w:rsidR="003C4181" w:rsidRPr="00F519DF" w:rsidRDefault="003C4181" w:rsidP="00F519DF">
      <w:pPr>
        <w:pStyle w:val="Prrafodelista"/>
        <w:ind w:left="426" w:right="49"/>
        <w:jc w:val="both"/>
        <w:rPr>
          <w:rFonts w:ascii="Montserrat" w:hAnsi="Montserrat" w:cs="Arial"/>
          <w:sz w:val="20"/>
          <w:szCs w:val="20"/>
          <w:lang w:val="es-ES_tradnl"/>
        </w:rPr>
      </w:pPr>
    </w:p>
    <w:p w:rsidR="002D55A9" w:rsidRPr="00BA386D" w:rsidRDefault="002D55A9" w:rsidP="002D55A9">
      <w:pPr>
        <w:pStyle w:val="Prrafodelista"/>
        <w:rPr>
          <w:rFonts w:ascii="Montserrat" w:hAnsi="Montserrat" w:cs="Arial"/>
          <w:sz w:val="20"/>
          <w:szCs w:val="20"/>
          <w:lang w:val="es-ES_tradnl"/>
        </w:rPr>
      </w:pPr>
    </w:p>
    <w:p w:rsidR="00D1134A" w:rsidRPr="00BA386D" w:rsidRDefault="00CF4706" w:rsidP="004D103A">
      <w:pPr>
        <w:pStyle w:val="Ttulo1"/>
        <w:numPr>
          <w:ilvl w:val="0"/>
          <w:numId w:val="42"/>
        </w:numPr>
        <w:spacing w:before="0" w:after="0"/>
        <w:ind w:right="49"/>
        <w:jc w:val="both"/>
        <w:rPr>
          <w:rFonts w:ascii="Montserrat" w:hAnsi="Montserrat" w:cs="Arial"/>
          <w:sz w:val="20"/>
          <w:szCs w:val="20"/>
          <w:lang w:val="es-ES_tradnl"/>
        </w:rPr>
      </w:pPr>
      <w:bookmarkStart w:id="150" w:name="_Toc92919191"/>
      <w:bookmarkEnd w:id="86"/>
      <w:r w:rsidRPr="00BA386D">
        <w:rPr>
          <w:rFonts w:ascii="Montserrat" w:hAnsi="Montserrat" w:cs="Arial"/>
          <w:sz w:val="20"/>
          <w:szCs w:val="20"/>
          <w:lang w:val="es-ES_tradnl"/>
        </w:rPr>
        <w:t>DE LA ADJUDICACIÓN.</w:t>
      </w:r>
      <w:bookmarkEnd w:id="150"/>
    </w:p>
    <w:p w:rsidR="00D1134A" w:rsidRPr="00BA386D" w:rsidRDefault="00D1134A" w:rsidP="00CC66CE">
      <w:pPr>
        <w:suppressAutoHyphens/>
        <w:ind w:left="-284" w:right="49"/>
        <w:jc w:val="both"/>
        <w:rPr>
          <w:rFonts w:ascii="Montserrat" w:hAnsi="Montserrat" w:cs="Arial"/>
          <w:sz w:val="20"/>
          <w:szCs w:val="20"/>
          <w:lang w:val="es-ES_tradnl"/>
        </w:rPr>
      </w:pPr>
    </w:p>
    <w:p w:rsidR="0047223C" w:rsidRDefault="00DD53EC" w:rsidP="00CC66CE">
      <w:pPr>
        <w:suppressAutoHyphens/>
        <w:ind w:right="49"/>
        <w:jc w:val="both"/>
        <w:rPr>
          <w:rFonts w:ascii="Montserrat" w:eastAsia="Times New Roman" w:hAnsi="Montserrat" w:cs="Arial"/>
          <w:sz w:val="20"/>
          <w:szCs w:val="20"/>
          <w:lang w:val="es-ES" w:eastAsia="ar-SA"/>
        </w:rPr>
      </w:pPr>
      <w:r w:rsidRPr="00BA386D">
        <w:rPr>
          <w:rFonts w:ascii="Montserrat" w:eastAsia="Times New Roman" w:hAnsi="Montserrat" w:cs="Arial"/>
          <w:sz w:val="20"/>
          <w:szCs w:val="20"/>
          <w:lang w:val="es-ES" w:eastAsia="ar-SA"/>
        </w:rPr>
        <w:t>La</w:t>
      </w:r>
      <w:r w:rsidR="00DF723E" w:rsidRPr="00BA386D">
        <w:rPr>
          <w:rFonts w:ascii="Montserrat" w:eastAsia="Times New Roman" w:hAnsi="Montserrat" w:cs="Arial"/>
          <w:sz w:val="20"/>
          <w:szCs w:val="20"/>
          <w:lang w:val="es-ES" w:eastAsia="ar-SA"/>
        </w:rPr>
        <w:t xml:space="preserve"> adjudicación será por partida </w:t>
      </w:r>
      <w:r w:rsidR="00C31DDC" w:rsidRPr="00BA386D">
        <w:rPr>
          <w:rFonts w:ascii="Montserrat" w:eastAsia="Times New Roman" w:hAnsi="Montserrat" w:cs="Arial"/>
          <w:sz w:val="20"/>
          <w:szCs w:val="20"/>
          <w:lang w:val="es-ES" w:eastAsia="ar-SA"/>
        </w:rPr>
        <w:t>conforme al a</w:t>
      </w:r>
      <w:r w:rsidRPr="00BA386D">
        <w:rPr>
          <w:rFonts w:ascii="Montserrat" w:eastAsia="Times New Roman" w:hAnsi="Montserrat" w:cs="Arial"/>
          <w:sz w:val="20"/>
          <w:szCs w:val="20"/>
          <w:lang w:val="es-ES" w:eastAsia="ar-SA"/>
        </w:rPr>
        <w:t xml:space="preserve">nexo denominado </w:t>
      </w:r>
      <w:r w:rsidR="002C7EBA">
        <w:rPr>
          <w:rFonts w:ascii="Montserrat" w:hAnsi="Montserrat" w:cs="Arial"/>
          <w:b/>
          <w:sz w:val="20"/>
          <w:szCs w:val="20"/>
          <w:lang w:val="es-ES_tradnl"/>
        </w:rPr>
        <w:t xml:space="preserve">Anexo I (Anexo 1) </w:t>
      </w:r>
      <w:r w:rsidRPr="00BA386D">
        <w:rPr>
          <w:rFonts w:ascii="Montserrat" w:hAnsi="Montserrat" w:cs="Arial"/>
          <w:b/>
          <w:sz w:val="20"/>
          <w:szCs w:val="20"/>
          <w:lang w:val="es-ES_tradnl"/>
        </w:rPr>
        <w:t>Requerimiento</w:t>
      </w:r>
      <w:r w:rsidR="008958E6" w:rsidRPr="00BA386D">
        <w:rPr>
          <w:rFonts w:ascii="Montserrat" w:hAnsi="Montserrat" w:cs="Arial"/>
          <w:b/>
          <w:sz w:val="20"/>
          <w:szCs w:val="20"/>
          <w:lang w:val="es-ES_tradnl"/>
        </w:rPr>
        <w:t xml:space="preserve"> </w:t>
      </w:r>
      <w:r w:rsidRPr="00BA386D">
        <w:rPr>
          <w:rFonts w:ascii="Montserrat" w:eastAsia="Times New Roman" w:hAnsi="Montserrat" w:cs="Arial"/>
          <w:sz w:val="20"/>
          <w:szCs w:val="20"/>
          <w:lang w:val="es-ES" w:eastAsia="ar-SA"/>
        </w:rPr>
        <w:t xml:space="preserve">al licitante cuya oferta resulte solvente porque cumple, conforme a los criterios de evaluación establecidos, con los requisitos legales, técnicos y económicos de la </w:t>
      </w:r>
      <w:r w:rsidR="000612DF" w:rsidRPr="00BA386D">
        <w:rPr>
          <w:rFonts w:ascii="Montserrat" w:eastAsia="Times New Roman" w:hAnsi="Montserrat" w:cs="Arial"/>
          <w:sz w:val="20"/>
          <w:szCs w:val="20"/>
          <w:lang w:val="es-ES" w:eastAsia="ar-SA"/>
        </w:rPr>
        <w:t>Convocatoria</w:t>
      </w:r>
      <w:r w:rsidRPr="00BA386D">
        <w:rPr>
          <w:rFonts w:ascii="Montserrat" w:eastAsia="Times New Roman" w:hAnsi="Montserrat" w:cs="Arial"/>
          <w:sz w:val="20"/>
          <w:szCs w:val="20"/>
          <w:lang w:val="es-ES" w:eastAsia="ar-SA"/>
        </w:rPr>
        <w:t xml:space="preserve"> y</w:t>
      </w:r>
      <w:r w:rsidR="000A3AF9">
        <w:rPr>
          <w:rFonts w:ascii="Montserrat" w:eastAsia="Times New Roman" w:hAnsi="Montserrat" w:cs="Arial"/>
          <w:sz w:val="20"/>
          <w:szCs w:val="20"/>
          <w:lang w:val="es-ES" w:eastAsia="ar-SA"/>
        </w:rPr>
        <w:t xml:space="preserve"> cuente con el precio más bajo.</w:t>
      </w:r>
    </w:p>
    <w:p w:rsidR="000A3AF9" w:rsidRPr="00BA386D" w:rsidRDefault="000A3AF9" w:rsidP="00CC66CE">
      <w:pPr>
        <w:suppressAutoHyphens/>
        <w:ind w:right="49"/>
        <w:jc w:val="both"/>
        <w:rPr>
          <w:rFonts w:ascii="Montserrat" w:eastAsia="Times New Roman" w:hAnsi="Montserrat" w:cs="Arial"/>
          <w:sz w:val="20"/>
          <w:szCs w:val="20"/>
          <w:lang w:val="es-ES" w:eastAsia="ar-SA"/>
        </w:rPr>
      </w:pPr>
    </w:p>
    <w:p w:rsidR="009053AA" w:rsidRPr="00BA386D" w:rsidRDefault="009053AA" w:rsidP="009053AA">
      <w:pPr>
        <w:ind w:right="49"/>
        <w:jc w:val="both"/>
        <w:rPr>
          <w:rFonts w:ascii="Montserrat" w:hAnsi="Montserrat" w:cs="Arial"/>
          <w:sz w:val="20"/>
          <w:szCs w:val="20"/>
        </w:rPr>
      </w:pPr>
      <w:r w:rsidRPr="00BA386D">
        <w:rPr>
          <w:rFonts w:ascii="Montserrat" w:hAnsi="Montserrat" w:cs="Arial"/>
          <w:sz w:val="20"/>
          <w:szCs w:val="20"/>
        </w:rPr>
        <w:t>Si resultare que dos o más proposiciones son solventes porque satisfacen la totalidad de los requerimientos solicitados por la Convocante, la partida se adjudicará a quien presente la proposici</w:t>
      </w:r>
      <w:r w:rsidR="000A3AF9">
        <w:rPr>
          <w:rFonts w:ascii="Montserrat" w:hAnsi="Montserrat" w:cs="Arial"/>
          <w:sz w:val="20"/>
          <w:szCs w:val="20"/>
        </w:rPr>
        <w:t>ón cuyo precio sea el más bajo.</w:t>
      </w:r>
    </w:p>
    <w:p w:rsidR="009053AA" w:rsidRPr="00BA386D" w:rsidRDefault="009053AA" w:rsidP="00CC66CE">
      <w:pPr>
        <w:suppressAutoHyphens/>
        <w:ind w:right="49"/>
        <w:jc w:val="both"/>
        <w:rPr>
          <w:rFonts w:ascii="Montserrat" w:eastAsia="Times New Roman" w:hAnsi="Montserrat" w:cs="Arial"/>
          <w:sz w:val="20"/>
          <w:szCs w:val="20"/>
          <w:lang w:val="es-ES" w:eastAsia="ar-SA"/>
        </w:rPr>
      </w:pPr>
    </w:p>
    <w:p w:rsidR="009053AA" w:rsidRPr="00BA386D" w:rsidRDefault="009053AA" w:rsidP="009053AA">
      <w:pPr>
        <w:ind w:right="49"/>
        <w:jc w:val="both"/>
        <w:rPr>
          <w:rFonts w:ascii="Montserrat" w:hAnsi="Montserrat" w:cs="Arial"/>
          <w:sz w:val="20"/>
          <w:szCs w:val="20"/>
        </w:rPr>
      </w:pPr>
      <w:r w:rsidRPr="00BA386D">
        <w:rPr>
          <w:rFonts w:ascii="Montserrat" w:hAnsi="Montserrat" w:cs="Arial"/>
          <w:sz w:val="20"/>
          <w:szCs w:val="20"/>
        </w:rPr>
        <w:t>En el supuesto de existir empate en el precio unitario se dará preferencia en primer término a las Micro Empresas, a continuación se considerará a las Pequeñas Empresas y en caso de no contarse con alguna de las anteriores, la adjudicación se efectuará a favor del licitante que tenga el carácter de Mediana Empresa.</w:t>
      </w:r>
    </w:p>
    <w:p w:rsidR="003C3DF7" w:rsidRPr="00BA386D" w:rsidRDefault="003C3DF7" w:rsidP="00CC66CE">
      <w:pPr>
        <w:ind w:right="49"/>
        <w:jc w:val="both"/>
        <w:rPr>
          <w:rFonts w:ascii="Montserrat" w:hAnsi="Montserrat" w:cs="Arial"/>
          <w:sz w:val="20"/>
          <w:szCs w:val="20"/>
        </w:rPr>
      </w:pPr>
    </w:p>
    <w:p w:rsidR="001548AD" w:rsidRPr="00E85D0B" w:rsidRDefault="001548AD" w:rsidP="001548AD">
      <w:pPr>
        <w:ind w:right="49"/>
        <w:jc w:val="both"/>
        <w:rPr>
          <w:rFonts w:ascii="Montserrat" w:eastAsia="Times New Roman" w:hAnsi="Montserrat" w:cs="Arial"/>
          <w:sz w:val="20"/>
          <w:szCs w:val="20"/>
          <w:lang w:val="es-ES" w:eastAsia="ar-SA"/>
        </w:rPr>
      </w:pPr>
      <w:r w:rsidRPr="00E85D0B">
        <w:rPr>
          <w:rFonts w:ascii="Montserrat" w:hAnsi="Montserrat" w:cs="Arial"/>
          <w:sz w:val="20"/>
          <w:szCs w:val="20"/>
          <w:lang w:val="es-ES" w:eastAsia="ar-SA"/>
        </w:rPr>
        <w:t xml:space="preserve">En el supuesto de existir empate </w:t>
      </w:r>
      <w:r w:rsidRPr="00E85D0B">
        <w:rPr>
          <w:rFonts w:ascii="Montserrat" w:eastAsia="Times New Roman" w:hAnsi="Montserrat" w:cs="Arial"/>
          <w:sz w:val="20"/>
          <w:szCs w:val="20"/>
          <w:lang w:val="es-ES" w:eastAsia="ar-SA"/>
        </w:rPr>
        <w:t xml:space="preserve">se realizará la adjudicación del contrato a favor del licitante que resulte ganador del sorteo por insaculación que realice la Convocante, en presencia del </w:t>
      </w:r>
      <w:r w:rsidRPr="00E85D0B">
        <w:rPr>
          <w:rFonts w:ascii="Montserrat" w:hAnsi="Montserrat" w:cs="Arial"/>
          <w:sz w:val="20"/>
          <w:szCs w:val="20"/>
          <w:lang w:val="es-ES_tradnl"/>
        </w:rPr>
        <w:t>Órgano Interno de Control en el IMSS</w:t>
      </w:r>
      <w:r w:rsidRPr="00E85D0B">
        <w:rPr>
          <w:rFonts w:ascii="Montserrat" w:eastAsia="Times New Roman" w:hAnsi="Montserrat" w:cs="Arial"/>
          <w:sz w:val="20"/>
          <w:szCs w:val="20"/>
          <w:lang w:val="es-ES" w:eastAsia="ar-SA"/>
        </w:rPr>
        <w:t>, conforme el artículo 54 del Reglamento.</w:t>
      </w:r>
    </w:p>
    <w:p w:rsidR="009B76AF" w:rsidRPr="00BA386D" w:rsidRDefault="009B76AF" w:rsidP="00CC66CE">
      <w:pPr>
        <w:ind w:right="49"/>
        <w:jc w:val="both"/>
        <w:rPr>
          <w:rFonts w:ascii="Montserrat" w:hAnsi="Montserrat" w:cs="Arial"/>
          <w:sz w:val="20"/>
          <w:szCs w:val="20"/>
          <w:lang w:val="es-ES" w:eastAsia="ar-SA"/>
        </w:rPr>
      </w:pPr>
    </w:p>
    <w:p w:rsidR="0047223C" w:rsidRPr="00BA386D" w:rsidRDefault="0047223C" w:rsidP="00CC66CE">
      <w:pPr>
        <w:ind w:right="49"/>
        <w:jc w:val="both"/>
        <w:rPr>
          <w:rFonts w:ascii="Montserrat" w:hAnsi="Montserrat" w:cs="Arial"/>
          <w:sz w:val="20"/>
          <w:szCs w:val="20"/>
        </w:rPr>
      </w:pPr>
    </w:p>
    <w:p w:rsidR="0008517F" w:rsidRPr="00BA386D" w:rsidRDefault="0008517F" w:rsidP="004D103A">
      <w:pPr>
        <w:pStyle w:val="Ttulo1"/>
        <w:numPr>
          <w:ilvl w:val="0"/>
          <w:numId w:val="42"/>
        </w:numPr>
        <w:spacing w:before="0" w:after="0"/>
        <w:ind w:right="49"/>
        <w:rPr>
          <w:rFonts w:ascii="Montserrat" w:hAnsi="Montserrat" w:cs="Arial"/>
          <w:sz w:val="20"/>
          <w:szCs w:val="20"/>
          <w:lang w:val="es-ES_tradnl"/>
        </w:rPr>
      </w:pPr>
      <w:bookmarkStart w:id="151" w:name="_Toc92919192"/>
      <w:bookmarkStart w:id="152" w:name="_Toc442383393"/>
      <w:bookmarkStart w:id="153" w:name="_Toc442383592"/>
      <w:bookmarkStart w:id="154" w:name="_Toc442383721"/>
      <w:bookmarkStart w:id="155" w:name="_Toc367205802"/>
      <w:r w:rsidRPr="00BA386D">
        <w:rPr>
          <w:rFonts w:ascii="Montserrat" w:hAnsi="Montserrat" w:cs="Arial"/>
          <w:sz w:val="20"/>
          <w:szCs w:val="20"/>
          <w:lang w:val="es-ES_tradnl"/>
        </w:rPr>
        <w:t>INCONFORMIDADES.</w:t>
      </w:r>
      <w:bookmarkEnd w:id="151"/>
    </w:p>
    <w:p w:rsidR="00DD53EC" w:rsidRPr="00BA386D" w:rsidRDefault="00DD53EC" w:rsidP="00CC66CE">
      <w:pPr>
        <w:ind w:left="-284" w:right="49"/>
        <w:jc w:val="both"/>
        <w:rPr>
          <w:rFonts w:ascii="Montserrat" w:hAnsi="Montserrat" w:cs="Arial"/>
          <w:i/>
          <w:sz w:val="20"/>
          <w:szCs w:val="20"/>
          <w:lang w:val="es-ES_tradnl"/>
        </w:rPr>
      </w:pPr>
    </w:p>
    <w:p w:rsidR="0008517F" w:rsidRPr="00BA386D" w:rsidRDefault="0008517F" w:rsidP="00CC66CE">
      <w:pPr>
        <w:ind w:right="49"/>
        <w:jc w:val="both"/>
        <w:rPr>
          <w:rFonts w:ascii="Montserrat" w:hAnsi="Montserrat" w:cs="Arial"/>
          <w:sz w:val="20"/>
          <w:szCs w:val="20"/>
          <w:lang w:val="es-ES_tradnl"/>
        </w:rPr>
      </w:pPr>
      <w:r w:rsidRPr="00BA386D">
        <w:rPr>
          <w:rFonts w:ascii="Montserrat" w:hAnsi="Montserrat" w:cs="Arial"/>
          <w:sz w:val="20"/>
          <w:szCs w:val="20"/>
          <w:lang w:val="es-ES_tradnl"/>
        </w:rPr>
        <w:t xml:space="preserve">De acuerdo con lo dispuesto en artículo 66 de la LAASSP, los licitantes podrán interponer inconformidad en las oficinas de la SFP ubicadas en Avenida de los Insurgentes Sur 1735, Colonia Guadalupe Inn, Código Postal 01020, </w:t>
      </w:r>
      <w:r w:rsidR="00207FA8" w:rsidRPr="00BA386D">
        <w:rPr>
          <w:rFonts w:ascii="Montserrat" w:hAnsi="Montserrat" w:cs="Arial"/>
          <w:sz w:val="20"/>
          <w:szCs w:val="20"/>
          <w:lang w:val="es-ES_tradnl"/>
        </w:rPr>
        <w:t xml:space="preserve">Demarcación Territorial </w:t>
      </w:r>
      <w:r w:rsidRPr="00BA386D">
        <w:rPr>
          <w:rFonts w:ascii="Montserrat" w:hAnsi="Montserrat" w:cs="Arial"/>
          <w:sz w:val="20"/>
          <w:szCs w:val="20"/>
          <w:lang w:val="es-ES_tradnl"/>
        </w:rPr>
        <w:t>Álvaro Obregón, Méxi</w:t>
      </w:r>
      <w:r w:rsidR="000517D3" w:rsidRPr="00BA386D">
        <w:rPr>
          <w:rFonts w:ascii="Montserrat" w:hAnsi="Montserrat" w:cs="Arial"/>
          <w:sz w:val="20"/>
          <w:szCs w:val="20"/>
          <w:lang w:val="es-ES_tradnl"/>
        </w:rPr>
        <w:t xml:space="preserve">co, </w:t>
      </w:r>
      <w:r w:rsidR="00546BF2" w:rsidRPr="00BA386D">
        <w:rPr>
          <w:rFonts w:ascii="Montserrat" w:hAnsi="Montserrat" w:cs="Arial"/>
          <w:sz w:val="20"/>
          <w:szCs w:val="20"/>
          <w:lang w:val="es-ES_tradnl"/>
        </w:rPr>
        <w:t>Ciudad de México</w:t>
      </w:r>
      <w:r w:rsidR="000517D3" w:rsidRPr="00BA386D">
        <w:rPr>
          <w:rFonts w:ascii="Montserrat" w:hAnsi="Montserrat" w:cs="Arial"/>
          <w:sz w:val="20"/>
          <w:szCs w:val="20"/>
          <w:lang w:val="es-ES_tradnl"/>
        </w:rPr>
        <w:t xml:space="preserve"> o ante el Órgano Interno de Control </w:t>
      </w:r>
      <w:r w:rsidRPr="00BA386D">
        <w:rPr>
          <w:rFonts w:ascii="Montserrat" w:hAnsi="Montserrat" w:cs="Arial"/>
          <w:sz w:val="20"/>
          <w:szCs w:val="20"/>
          <w:lang w:val="es-ES_tradnl"/>
        </w:rPr>
        <w:t xml:space="preserve">en el IMSS ubicado en. Av. Revolución número 1586, Colonia San Ángel, </w:t>
      </w:r>
      <w:r w:rsidR="00207FA8" w:rsidRPr="00BA386D">
        <w:rPr>
          <w:rFonts w:ascii="Montserrat" w:hAnsi="Montserrat" w:cs="Arial"/>
          <w:sz w:val="20"/>
          <w:szCs w:val="20"/>
          <w:lang w:val="es-ES_tradnl"/>
        </w:rPr>
        <w:t xml:space="preserve">Demarcación Territorial </w:t>
      </w:r>
      <w:r w:rsidRPr="00BA386D">
        <w:rPr>
          <w:rFonts w:ascii="Montserrat" w:hAnsi="Montserrat" w:cs="Arial"/>
          <w:sz w:val="20"/>
          <w:szCs w:val="20"/>
          <w:lang w:val="es-ES_tradnl"/>
        </w:rPr>
        <w:t>Álvaro Obregón, C.P. 01000, Ciudad de México.</w:t>
      </w:r>
    </w:p>
    <w:p w:rsidR="0008517F" w:rsidRPr="00BA386D" w:rsidRDefault="0008517F" w:rsidP="00CC66CE">
      <w:pPr>
        <w:ind w:right="49"/>
        <w:jc w:val="both"/>
        <w:rPr>
          <w:rFonts w:ascii="Montserrat" w:hAnsi="Montserrat" w:cs="Arial"/>
          <w:sz w:val="20"/>
          <w:szCs w:val="20"/>
          <w:lang w:val="es-ES_tradnl"/>
        </w:rPr>
      </w:pPr>
    </w:p>
    <w:p w:rsidR="0008517F" w:rsidRPr="00BA386D" w:rsidRDefault="0008517F" w:rsidP="00CC66CE">
      <w:pPr>
        <w:ind w:right="49"/>
        <w:jc w:val="both"/>
        <w:rPr>
          <w:rFonts w:ascii="Montserrat" w:hAnsi="Montserrat" w:cs="Arial"/>
          <w:sz w:val="20"/>
          <w:szCs w:val="20"/>
          <w:lang w:val="es-ES_tradnl"/>
        </w:rPr>
      </w:pPr>
      <w:r w:rsidRPr="00BA386D">
        <w:rPr>
          <w:rFonts w:ascii="Montserrat" w:hAnsi="Montserrat" w:cs="Arial"/>
          <w:sz w:val="20"/>
          <w:szCs w:val="20"/>
          <w:lang w:val="es-ES_tradnl"/>
        </w:rPr>
        <w:t xml:space="preserve">Asimismo, se señala que tales inconformidades podrán presentarse mediante el sistema CompraNet en la dirección electrónica </w:t>
      </w:r>
      <w:hyperlink r:id="rId14" w:history="1">
        <w:r w:rsidR="00F825DC" w:rsidRPr="00BA386D">
          <w:rPr>
            <w:rStyle w:val="Hipervnculo"/>
            <w:rFonts w:ascii="Montserrat" w:hAnsi="Montserrat"/>
            <w:sz w:val="20"/>
            <w:szCs w:val="20"/>
          </w:rPr>
          <w:t>https://</w:t>
        </w:r>
        <w:hyperlink r:id="rId15" w:history="1">
          <w:r w:rsidR="00F825DC" w:rsidRPr="00BA386D">
            <w:rPr>
              <w:rStyle w:val="Hipervnculo"/>
              <w:rFonts w:ascii="Montserrat" w:hAnsi="Montserrat"/>
              <w:sz w:val="20"/>
              <w:szCs w:val="20"/>
            </w:rPr>
            <w:t>compranet.hacienda.gob.mx</w:t>
          </w:r>
        </w:hyperlink>
      </w:hyperlink>
      <w:r w:rsidR="00F825DC" w:rsidRPr="00BA386D">
        <w:rPr>
          <w:rStyle w:val="Hipervnculo"/>
          <w:rFonts w:ascii="Montserrat" w:hAnsi="Montserrat"/>
          <w:sz w:val="20"/>
          <w:szCs w:val="20"/>
        </w:rPr>
        <w:t>.</w:t>
      </w:r>
      <w:r w:rsidR="00FC7655" w:rsidRPr="00BA386D">
        <w:rPr>
          <w:rFonts w:ascii="Montserrat" w:hAnsi="Montserrat" w:cs="Arial"/>
          <w:sz w:val="20"/>
          <w:szCs w:val="20"/>
        </w:rPr>
        <w:t xml:space="preserve"> </w:t>
      </w:r>
      <w:r w:rsidRPr="00BA386D">
        <w:rPr>
          <w:rFonts w:ascii="Montserrat" w:hAnsi="Montserrat" w:cs="Arial"/>
          <w:sz w:val="20"/>
          <w:szCs w:val="20"/>
          <w:lang w:val="es-ES_tradnl"/>
        </w:rPr>
        <w:t xml:space="preserve">Lo anterior, contra actos del procedimiento de contratación que contravengan las disposiciones que rigen las materias objeto del mencionado ordenamiento. </w:t>
      </w:r>
    </w:p>
    <w:p w:rsidR="00CF1DDF" w:rsidRPr="00BA386D" w:rsidRDefault="00CF1DDF" w:rsidP="00CC66CE">
      <w:pPr>
        <w:ind w:right="49"/>
        <w:jc w:val="both"/>
        <w:rPr>
          <w:rFonts w:ascii="Montserrat" w:hAnsi="Montserrat" w:cs="Arial"/>
          <w:sz w:val="20"/>
          <w:szCs w:val="20"/>
          <w:lang w:val="es-ES_tradnl"/>
        </w:rPr>
      </w:pPr>
    </w:p>
    <w:p w:rsidR="00CF1DDF" w:rsidRPr="00BA386D" w:rsidRDefault="006E70FB" w:rsidP="004D103A">
      <w:pPr>
        <w:pStyle w:val="Ttulo1"/>
        <w:numPr>
          <w:ilvl w:val="0"/>
          <w:numId w:val="42"/>
        </w:numPr>
        <w:spacing w:before="0" w:after="0"/>
        <w:ind w:right="49"/>
        <w:jc w:val="both"/>
        <w:rPr>
          <w:rFonts w:ascii="Montserrat" w:hAnsi="Montserrat" w:cs="Arial"/>
          <w:sz w:val="20"/>
          <w:szCs w:val="20"/>
          <w:lang w:val="es-ES_tradnl"/>
        </w:rPr>
      </w:pPr>
      <w:bookmarkStart w:id="156" w:name="_Toc525225679"/>
      <w:bookmarkStart w:id="157" w:name="_Toc92919193"/>
      <w:r w:rsidRPr="00BA386D">
        <w:rPr>
          <w:rFonts w:ascii="Montserrat" w:hAnsi="Montserrat" w:cs="Arial"/>
          <w:sz w:val="20"/>
          <w:szCs w:val="20"/>
          <w:lang w:val="es-ES_tradnl"/>
        </w:rPr>
        <w:t>DECLARA</w:t>
      </w:r>
      <w:r w:rsidR="0076047D" w:rsidRPr="00BA386D">
        <w:rPr>
          <w:rFonts w:ascii="Montserrat" w:hAnsi="Montserrat" w:cs="Arial"/>
          <w:sz w:val="20"/>
          <w:szCs w:val="20"/>
          <w:lang w:val="es-ES_tradnl"/>
        </w:rPr>
        <w:t>CIÓN DE</w:t>
      </w:r>
      <w:r w:rsidRPr="00BA386D">
        <w:rPr>
          <w:rFonts w:ascii="Montserrat" w:hAnsi="Montserrat" w:cs="Arial"/>
          <w:sz w:val="20"/>
          <w:szCs w:val="20"/>
          <w:lang w:val="es-ES_tradnl"/>
        </w:rPr>
        <w:t xml:space="preserve"> DESIERTA O</w:t>
      </w:r>
      <w:r w:rsidR="00E10EFA" w:rsidRPr="00BA386D">
        <w:rPr>
          <w:rFonts w:ascii="Montserrat" w:hAnsi="Montserrat" w:cs="Arial"/>
          <w:sz w:val="20"/>
          <w:szCs w:val="20"/>
          <w:lang w:val="es-ES_tradnl"/>
        </w:rPr>
        <w:t xml:space="preserve"> </w:t>
      </w:r>
      <w:r w:rsidR="00CF1DDF" w:rsidRPr="00BA386D">
        <w:rPr>
          <w:rFonts w:ascii="Montserrat" w:hAnsi="Montserrat" w:cs="Arial"/>
          <w:sz w:val="20"/>
          <w:szCs w:val="20"/>
          <w:lang w:val="es-ES_tradnl"/>
        </w:rPr>
        <w:t xml:space="preserve">CANCELACIÓN DE LA LICITACIÓN, </w:t>
      </w:r>
      <w:r w:rsidR="008E38D3" w:rsidRPr="00BA386D">
        <w:rPr>
          <w:rFonts w:ascii="Montserrat" w:hAnsi="Montserrat" w:cs="Arial"/>
          <w:sz w:val="20"/>
          <w:szCs w:val="20"/>
          <w:lang w:val="es-ES_tradnl"/>
        </w:rPr>
        <w:t xml:space="preserve">O </w:t>
      </w:r>
      <w:r w:rsidR="00CF1DDF" w:rsidRPr="00BA386D">
        <w:rPr>
          <w:rFonts w:ascii="Montserrat" w:hAnsi="Montserrat" w:cs="Arial"/>
          <w:sz w:val="20"/>
          <w:szCs w:val="20"/>
          <w:lang w:val="es-ES_tradnl"/>
        </w:rPr>
        <w:t>PARTIDA(S)</w:t>
      </w:r>
      <w:bookmarkEnd w:id="156"/>
      <w:r w:rsidR="008E38D3" w:rsidRPr="00BA386D">
        <w:rPr>
          <w:rFonts w:ascii="Montserrat" w:hAnsi="Montserrat" w:cs="Arial"/>
          <w:sz w:val="20"/>
          <w:szCs w:val="20"/>
          <w:lang w:val="es-ES_tradnl"/>
        </w:rPr>
        <w:t>.</w:t>
      </w:r>
      <w:bookmarkEnd w:id="157"/>
    </w:p>
    <w:p w:rsidR="00E10EFA" w:rsidRPr="00BA386D" w:rsidRDefault="00E10EFA" w:rsidP="00E10EFA">
      <w:pPr>
        <w:rPr>
          <w:rFonts w:ascii="Montserrat" w:hAnsi="Montserrat"/>
          <w:lang w:val="es-ES_tradnl" w:eastAsia="ar-SA"/>
        </w:rPr>
      </w:pPr>
    </w:p>
    <w:p w:rsidR="00E10EFA" w:rsidRPr="00BA386D" w:rsidRDefault="00E10EFA" w:rsidP="00E10EFA">
      <w:pPr>
        <w:ind w:right="49"/>
        <w:jc w:val="both"/>
        <w:rPr>
          <w:rFonts w:ascii="Montserrat" w:hAnsi="Montserrat" w:cs="Arial"/>
          <w:sz w:val="20"/>
          <w:szCs w:val="20"/>
          <w:lang w:val="es-ES_tradnl"/>
        </w:rPr>
      </w:pPr>
      <w:r w:rsidRPr="00BA386D">
        <w:rPr>
          <w:rFonts w:ascii="Montserrat" w:hAnsi="Montserrat" w:cs="Arial"/>
          <w:sz w:val="20"/>
          <w:szCs w:val="20"/>
        </w:rPr>
        <w:t xml:space="preserve">Con fundamento en el artículo </w:t>
      </w:r>
      <w:r w:rsidRPr="00BA386D">
        <w:rPr>
          <w:rFonts w:ascii="Montserrat" w:hAnsi="Montserrat" w:cs="Arial"/>
          <w:sz w:val="20"/>
          <w:szCs w:val="20"/>
          <w:lang w:val="es-ES"/>
        </w:rPr>
        <w:t xml:space="preserve">38 de la </w:t>
      </w:r>
      <w:r w:rsidRPr="00BA386D">
        <w:rPr>
          <w:rFonts w:ascii="Montserrat" w:hAnsi="Montserrat" w:cs="Arial"/>
          <w:noProof w:val="0"/>
          <w:sz w:val="20"/>
          <w:szCs w:val="20"/>
          <w:lang w:eastAsia="ar-SA"/>
        </w:rPr>
        <w:t>LAASSP</w:t>
      </w:r>
      <w:r w:rsidRPr="00BA386D">
        <w:rPr>
          <w:rFonts w:ascii="Montserrat" w:hAnsi="Montserrat" w:cs="Arial"/>
          <w:sz w:val="20"/>
          <w:szCs w:val="20"/>
          <w:lang w:val="es-ES_tradnl"/>
        </w:rPr>
        <w:t>, la Convocante, procederá a declarar desierta la licitación, cuando:</w:t>
      </w:r>
    </w:p>
    <w:p w:rsidR="00E10EFA" w:rsidRPr="00BA386D" w:rsidRDefault="00E10EFA" w:rsidP="00E10EFA">
      <w:pPr>
        <w:ind w:right="49"/>
        <w:jc w:val="both"/>
        <w:rPr>
          <w:rFonts w:ascii="Montserrat" w:hAnsi="Montserrat" w:cs="Arial"/>
          <w:sz w:val="20"/>
          <w:szCs w:val="20"/>
          <w:lang w:val="es-ES_tradnl"/>
        </w:rPr>
      </w:pPr>
    </w:p>
    <w:p w:rsidR="00E10EFA" w:rsidRPr="00BA386D" w:rsidRDefault="00E10EFA" w:rsidP="004D103A">
      <w:pPr>
        <w:pStyle w:val="Prrafodelista"/>
        <w:numPr>
          <w:ilvl w:val="0"/>
          <w:numId w:val="39"/>
        </w:numPr>
        <w:ind w:right="49"/>
        <w:jc w:val="both"/>
        <w:rPr>
          <w:rFonts w:ascii="Montserrat" w:hAnsi="Montserrat" w:cs="Arial"/>
          <w:sz w:val="20"/>
          <w:szCs w:val="20"/>
          <w:lang w:val="es-ES_tradnl"/>
        </w:rPr>
      </w:pPr>
      <w:r w:rsidRPr="00BA386D">
        <w:rPr>
          <w:rFonts w:ascii="Montserrat" w:hAnsi="Montserrat" w:cs="Arial"/>
          <w:sz w:val="20"/>
          <w:szCs w:val="20"/>
          <w:lang w:val="es-ES_tradnl"/>
        </w:rPr>
        <w:lastRenderedPageBreak/>
        <w:t xml:space="preserve">No se </w:t>
      </w:r>
      <w:r w:rsidR="0076047D" w:rsidRPr="00BA386D">
        <w:rPr>
          <w:rFonts w:ascii="Montserrat" w:hAnsi="Montserrat" w:cs="Arial"/>
          <w:sz w:val="20"/>
          <w:szCs w:val="20"/>
          <w:lang w:val="es-ES_tradnl"/>
        </w:rPr>
        <w:t xml:space="preserve">reciban </w:t>
      </w:r>
      <w:r w:rsidRPr="00BA386D">
        <w:rPr>
          <w:rFonts w:ascii="Montserrat" w:hAnsi="Montserrat" w:cs="Arial"/>
          <w:sz w:val="20"/>
          <w:szCs w:val="20"/>
          <w:lang w:val="es-ES_tradnl"/>
        </w:rPr>
        <w:t>proposiciones en el Acto de Presentación de Propuestas y Apertura de Proposiciones.</w:t>
      </w:r>
    </w:p>
    <w:p w:rsidR="00E10EFA" w:rsidRPr="00BA386D" w:rsidRDefault="00E10EFA" w:rsidP="004D103A">
      <w:pPr>
        <w:pStyle w:val="Prrafodelista"/>
        <w:numPr>
          <w:ilvl w:val="0"/>
          <w:numId w:val="39"/>
        </w:numPr>
        <w:ind w:right="49"/>
        <w:jc w:val="both"/>
        <w:rPr>
          <w:rFonts w:ascii="Montserrat" w:hAnsi="Montserrat" w:cs="Arial"/>
          <w:sz w:val="20"/>
          <w:szCs w:val="20"/>
          <w:lang w:val="es-ES_tradnl"/>
        </w:rPr>
      </w:pPr>
      <w:r w:rsidRPr="00BA386D">
        <w:rPr>
          <w:rFonts w:ascii="Montserrat" w:hAnsi="Montserrat" w:cs="Arial"/>
          <w:sz w:val="20"/>
          <w:szCs w:val="20"/>
          <w:lang w:val="es-ES_tradnl"/>
        </w:rPr>
        <w:t xml:space="preserve">Las  proposiciones presentadas no reúnan los requisitos </w:t>
      </w:r>
      <w:r w:rsidR="0076047D" w:rsidRPr="00BA386D">
        <w:rPr>
          <w:rFonts w:ascii="Montserrat" w:hAnsi="Montserrat" w:cs="Arial"/>
          <w:sz w:val="20"/>
          <w:szCs w:val="20"/>
          <w:lang w:val="es-ES_tradnl"/>
        </w:rPr>
        <w:t>solicitados en</w:t>
      </w:r>
      <w:r w:rsidRPr="00BA386D">
        <w:rPr>
          <w:rFonts w:ascii="Montserrat" w:hAnsi="Montserrat" w:cs="Arial"/>
          <w:sz w:val="20"/>
          <w:szCs w:val="20"/>
          <w:lang w:val="es-ES_tradnl"/>
        </w:rPr>
        <w:t xml:space="preserve"> la </w:t>
      </w:r>
      <w:r w:rsidR="000612DF" w:rsidRPr="00BA386D">
        <w:rPr>
          <w:rFonts w:ascii="Montserrat" w:hAnsi="Montserrat" w:cs="Arial"/>
          <w:sz w:val="20"/>
          <w:szCs w:val="20"/>
          <w:lang w:val="es-ES_tradnl"/>
        </w:rPr>
        <w:t>Convocatoria</w:t>
      </w:r>
      <w:r w:rsidRPr="00BA386D">
        <w:rPr>
          <w:rFonts w:ascii="Montserrat" w:hAnsi="Montserrat" w:cs="Arial"/>
          <w:sz w:val="20"/>
          <w:szCs w:val="20"/>
          <w:lang w:val="es-ES_tradnl"/>
        </w:rPr>
        <w:t xml:space="preserve"> a la Licitación.</w:t>
      </w:r>
    </w:p>
    <w:p w:rsidR="00CF1DDF" w:rsidRPr="00BA386D" w:rsidRDefault="00CF1DDF" w:rsidP="00CC66CE">
      <w:pPr>
        <w:suppressAutoHyphens/>
        <w:ind w:right="49" w:firstLine="709"/>
        <w:jc w:val="both"/>
        <w:rPr>
          <w:rFonts w:ascii="Montserrat" w:eastAsia="Times New Roman" w:hAnsi="Montserrat" w:cs="Arial"/>
          <w:sz w:val="20"/>
          <w:szCs w:val="20"/>
          <w:lang w:val="es-ES_tradnl" w:eastAsia="ar-SA"/>
        </w:rPr>
      </w:pPr>
    </w:p>
    <w:p w:rsidR="00CF1DDF" w:rsidRPr="00BA386D" w:rsidRDefault="006E70FB" w:rsidP="00CC66CE">
      <w:pPr>
        <w:suppressAutoHyphens/>
        <w:ind w:right="49"/>
        <w:jc w:val="both"/>
        <w:rPr>
          <w:rFonts w:ascii="Montserrat" w:hAnsi="Montserrat" w:cs="Arial"/>
          <w:sz w:val="20"/>
          <w:szCs w:val="20"/>
        </w:rPr>
      </w:pPr>
      <w:r w:rsidRPr="00BA386D">
        <w:rPr>
          <w:rFonts w:ascii="Montserrat" w:eastAsia="Times New Roman" w:hAnsi="Montserrat" w:cs="Arial"/>
          <w:sz w:val="20"/>
          <w:szCs w:val="20"/>
          <w:lang w:val="es-ES" w:eastAsia="ar-SA"/>
        </w:rPr>
        <w:t>Para el caso de la cancelación, l</w:t>
      </w:r>
      <w:r w:rsidR="00CF1DDF" w:rsidRPr="00BA386D">
        <w:rPr>
          <w:rFonts w:ascii="Montserrat" w:eastAsia="Times New Roman" w:hAnsi="Montserrat" w:cs="Arial"/>
          <w:sz w:val="20"/>
          <w:szCs w:val="20"/>
          <w:lang w:val="es-ES" w:eastAsia="ar-SA"/>
        </w:rPr>
        <w:t>a Convocante podrá cancelar la presente licitación, o partida(s) incluid</w:t>
      </w:r>
      <w:r w:rsidR="008E38D3" w:rsidRPr="00BA386D">
        <w:rPr>
          <w:rFonts w:ascii="Montserrat" w:eastAsia="Times New Roman" w:hAnsi="Montserrat" w:cs="Arial"/>
          <w:sz w:val="20"/>
          <w:szCs w:val="20"/>
          <w:lang w:val="es-ES" w:eastAsia="ar-SA"/>
        </w:rPr>
        <w:t>a</w:t>
      </w:r>
      <w:r w:rsidR="00CF1DDF" w:rsidRPr="00BA386D">
        <w:rPr>
          <w:rFonts w:ascii="Montserrat" w:eastAsia="Times New Roman" w:hAnsi="Montserrat" w:cs="Arial"/>
          <w:sz w:val="20"/>
          <w:szCs w:val="20"/>
          <w:lang w:val="es-ES" w:eastAsia="ar-SA"/>
        </w:rPr>
        <w:t>s en ésta, por caso fortuito o fuerza mayor; de igual manera se podrá cancelar cuando existan circunstancias debidamente justificadas que provoquen la</w:t>
      </w:r>
      <w:r w:rsidR="00CF1DDF" w:rsidRPr="00BA386D">
        <w:rPr>
          <w:rFonts w:ascii="Montserrat" w:eastAsia="Times New Roman" w:hAnsi="Montserrat" w:cs="Arial"/>
          <w:b/>
          <w:sz w:val="20"/>
          <w:szCs w:val="20"/>
          <w:lang w:val="es-ES" w:eastAsia="ar-SA"/>
        </w:rPr>
        <w:t xml:space="preserve"> </w:t>
      </w:r>
      <w:r w:rsidR="00CF1DDF" w:rsidRPr="00BA386D">
        <w:rPr>
          <w:rFonts w:ascii="Montserrat" w:eastAsia="Times New Roman" w:hAnsi="Montserrat" w:cs="Arial"/>
          <w:sz w:val="20"/>
          <w:szCs w:val="20"/>
          <w:lang w:val="es-ES" w:eastAsia="ar-SA"/>
        </w:rPr>
        <w:t xml:space="preserve">extinción de la necesidad, </w:t>
      </w:r>
      <w:r w:rsidR="0087563A" w:rsidRPr="00BA386D">
        <w:rPr>
          <w:rFonts w:ascii="Montserrat" w:eastAsia="Times New Roman" w:hAnsi="Montserrat" w:cs="Arial"/>
          <w:sz w:val="20"/>
          <w:szCs w:val="20"/>
          <w:lang w:val="es-ES" w:eastAsia="ar-SA"/>
        </w:rPr>
        <w:t>o</w:t>
      </w:r>
      <w:r w:rsidR="00CF1DDF" w:rsidRPr="00BA386D">
        <w:rPr>
          <w:rFonts w:ascii="Montserrat" w:eastAsia="Times New Roman" w:hAnsi="Montserrat" w:cs="Arial"/>
          <w:sz w:val="20"/>
          <w:szCs w:val="20"/>
          <w:lang w:val="es-ES" w:eastAsia="ar-SA"/>
        </w:rPr>
        <w:t xml:space="preserve"> que de continuarse con el procedimiento de contratación se pudiera ocasionar un daño o perjuicio al </w:t>
      </w:r>
      <w:r w:rsidR="00CF1DDF" w:rsidRPr="00BA386D">
        <w:rPr>
          <w:rFonts w:ascii="Montserrat" w:hAnsi="Montserrat" w:cs="Arial"/>
          <w:sz w:val="20"/>
          <w:szCs w:val="20"/>
        </w:rPr>
        <w:t>IMSS</w:t>
      </w:r>
      <w:r w:rsidR="00E072F5" w:rsidRPr="00BA386D">
        <w:rPr>
          <w:rFonts w:ascii="Montserrat" w:hAnsi="Montserrat" w:cs="Arial"/>
          <w:sz w:val="20"/>
          <w:szCs w:val="20"/>
        </w:rPr>
        <w:t xml:space="preserve">, previo a la comunicación del fallo por </w:t>
      </w:r>
      <w:r w:rsidR="00C03881" w:rsidRPr="00BA386D">
        <w:rPr>
          <w:rFonts w:ascii="Montserrat" w:hAnsi="Montserrat" w:cs="Arial"/>
          <w:sz w:val="20"/>
          <w:szCs w:val="20"/>
        </w:rPr>
        <w:t>parte d</w:t>
      </w:r>
      <w:r w:rsidR="00E072F5" w:rsidRPr="00BA386D">
        <w:rPr>
          <w:rFonts w:ascii="Montserrat" w:hAnsi="Montserrat" w:cs="Arial"/>
          <w:sz w:val="20"/>
          <w:szCs w:val="20"/>
        </w:rPr>
        <w:t>el Área Requirente.</w:t>
      </w:r>
    </w:p>
    <w:p w:rsidR="00CF4706" w:rsidRPr="00BA386D" w:rsidRDefault="00CF4706" w:rsidP="00CC66CE">
      <w:pPr>
        <w:suppressAutoHyphens/>
        <w:ind w:right="49"/>
        <w:jc w:val="both"/>
        <w:rPr>
          <w:rFonts w:ascii="Montserrat" w:eastAsia="Times New Roman" w:hAnsi="Montserrat" w:cs="Arial"/>
          <w:sz w:val="20"/>
          <w:szCs w:val="20"/>
          <w:lang w:val="es-ES" w:eastAsia="ar-SA"/>
        </w:rPr>
      </w:pPr>
    </w:p>
    <w:p w:rsidR="00D1134A" w:rsidRPr="00BA386D" w:rsidRDefault="00D1134A" w:rsidP="004D103A">
      <w:pPr>
        <w:pStyle w:val="Ttulo1"/>
        <w:numPr>
          <w:ilvl w:val="0"/>
          <w:numId w:val="42"/>
        </w:numPr>
        <w:spacing w:before="0" w:after="0"/>
        <w:ind w:right="49"/>
        <w:jc w:val="both"/>
        <w:rPr>
          <w:rFonts w:ascii="Montserrat" w:hAnsi="Montserrat" w:cs="Arial"/>
          <w:sz w:val="20"/>
          <w:szCs w:val="20"/>
          <w:lang w:val="es-ES_tradnl"/>
        </w:rPr>
      </w:pPr>
      <w:bookmarkStart w:id="158" w:name="_Toc92919194"/>
      <w:bookmarkEnd w:id="152"/>
      <w:bookmarkEnd w:id="153"/>
      <w:bookmarkEnd w:id="154"/>
      <w:bookmarkEnd w:id="155"/>
      <w:r w:rsidRPr="00BA386D">
        <w:rPr>
          <w:rFonts w:ascii="Montserrat" w:hAnsi="Montserrat" w:cs="Arial"/>
          <w:sz w:val="20"/>
          <w:szCs w:val="20"/>
          <w:lang w:val="es-ES_tradnl"/>
        </w:rPr>
        <w:t>FORMATOS QUE FACILITARÁN Y AGILIZARÁN LA PRESENTACIÓN Y RECEPCIÓN DE LAS PROPOSICIONES.</w:t>
      </w:r>
      <w:bookmarkEnd w:id="158"/>
    </w:p>
    <w:p w:rsidR="0013386F" w:rsidRPr="00BA386D" w:rsidRDefault="0013386F" w:rsidP="0013386F">
      <w:pPr>
        <w:rPr>
          <w:lang w:val="es-ES_tradnl" w:eastAsia="ar-SA"/>
        </w:rPr>
      </w:pPr>
    </w:p>
    <w:p w:rsidR="002D027E" w:rsidRPr="00BA386D" w:rsidRDefault="002D027E" w:rsidP="002D027E">
      <w:pPr>
        <w:rPr>
          <w:lang w:val="es-ES_tradnl" w:eastAsia="ar-SA"/>
        </w:rPr>
      </w:pPr>
    </w:p>
    <w:tbl>
      <w:tblPr>
        <w:tblStyle w:val="Tablaconcuadrcula"/>
        <w:tblW w:w="4960" w:type="pct"/>
        <w:jc w:val="center"/>
        <w:tblLook w:val="04A0" w:firstRow="1" w:lastRow="0" w:firstColumn="1" w:lastColumn="0" w:noHBand="0" w:noVBand="1"/>
      </w:tblPr>
      <w:tblGrid>
        <w:gridCol w:w="1866"/>
        <w:gridCol w:w="7116"/>
      </w:tblGrid>
      <w:tr w:rsidR="00CC73D4" w:rsidRPr="00BA386D" w:rsidTr="002D027E">
        <w:trPr>
          <w:tblHeader/>
          <w:jc w:val="center"/>
        </w:trPr>
        <w:tc>
          <w:tcPr>
            <w:tcW w:w="1039" w:type="pct"/>
            <w:shd w:val="clear" w:color="auto" w:fill="BFBFBF" w:themeFill="background1" w:themeFillShade="BF"/>
          </w:tcPr>
          <w:p w:rsidR="00CC73D4" w:rsidRPr="00BA386D" w:rsidRDefault="00CC73D4" w:rsidP="00066DB4">
            <w:pPr>
              <w:ind w:right="49"/>
              <w:jc w:val="center"/>
              <w:rPr>
                <w:rFonts w:ascii="Montserrat" w:hAnsi="Montserrat" w:cs="Arial"/>
                <w:b/>
                <w:sz w:val="18"/>
                <w:szCs w:val="18"/>
                <w:lang w:val="es-ES_tradnl" w:eastAsia="ar-SA"/>
              </w:rPr>
            </w:pPr>
            <w:r w:rsidRPr="00BA386D">
              <w:rPr>
                <w:rFonts w:ascii="Montserrat" w:hAnsi="Montserrat" w:cs="Arial"/>
                <w:b/>
                <w:sz w:val="18"/>
                <w:szCs w:val="18"/>
                <w:lang w:val="es-ES_tradnl" w:eastAsia="ar-SA"/>
              </w:rPr>
              <w:t>Número</w:t>
            </w:r>
          </w:p>
        </w:tc>
        <w:tc>
          <w:tcPr>
            <w:tcW w:w="3961" w:type="pct"/>
            <w:shd w:val="clear" w:color="auto" w:fill="BFBFBF" w:themeFill="background1" w:themeFillShade="BF"/>
          </w:tcPr>
          <w:p w:rsidR="00CC73D4" w:rsidRPr="00BA386D" w:rsidRDefault="00CC73D4" w:rsidP="00066DB4">
            <w:pPr>
              <w:ind w:right="49"/>
              <w:jc w:val="center"/>
              <w:rPr>
                <w:rFonts w:ascii="Montserrat" w:hAnsi="Montserrat" w:cs="Arial"/>
                <w:b/>
                <w:sz w:val="18"/>
                <w:szCs w:val="18"/>
                <w:lang w:val="es-ES_tradnl" w:eastAsia="ar-SA"/>
              </w:rPr>
            </w:pPr>
            <w:r w:rsidRPr="00BA386D">
              <w:rPr>
                <w:rFonts w:ascii="Montserrat" w:hAnsi="Montserrat" w:cs="Arial"/>
                <w:b/>
                <w:sz w:val="18"/>
                <w:szCs w:val="18"/>
                <w:lang w:val="es-ES_tradnl" w:eastAsia="ar-SA"/>
              </w:rPr>
              <w:t>Descripción</w:t>
            </w:r>
          </w:p>
        </w:tc>
      </w:tr>
      <w:tr w:rsidR="00CC73D4" w:rsidRPr="00BA386D" w:rsidTr="002D027E">
        <w:trPr>
          <w:jc w:val="center"/>
        </w:trPr>
        <w:tc>
          <w:tcPr>
            <w:tcW w:w="1039" w:type="pct"/>
          </w:tcPr>
          <w:p w:rsidR="00CC73D4" w:rsidRPr="00BA386D" w:rsidRDefault="00A40FC9"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Anexo IV</w:t>
            </w:r>
          </w:p>
        </w:tc>
        <w:tc>
          <w:tcPr>
            <w:tcW w:w="3961" w:type="pct"/>
          </w:tcPr>
          <w:p w:rsidR="00CC73D4" w:rsidRPr="00BA386D" w:rsidRDefault="00C0620A"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Modelo de Convenio de Participación Conjunta</w:t>
            </w:r>
          </w:p>
        </w:tc>
      </w:tr>
      <w:tr w:rsidR="00CC73D4" w:rsidRPr="00BA386D" w:rsidTr="002D027E">
        <w:trPr>
          <w:jc w:val="center"/>
        </w:trPr>
        <w:tc>
          <w:tcPr>
            <w:tcW w:w="1039" w:type="pct"/>
          </w:tcPr>
          <w:p w:rsidR="00CC73D4" w:rsidRPr="00BA386D" w:rsidRDefault="00A40FC9"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Anexo V</w:t>
            </w:r>
          </w:p>
        </w:tc>
        <w:tc>
          <w:tcPr>
            <w:tcW w:w="3961" w:type="pct"/>
          </w:tcPr>
          <w:p w:rsidR="00CC73D4" w:rsidRPr="00BA386D" w:rsidRDefault="00CC73D4"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Acr</w:t>
            </w:r>
            <w:r w:rsidR="00DA516A" w:rsidRPr="00BA386D">
              <w:rPr>
                <w:rFonts w:ascii="Montserrat" w:hAnsi="Montserrat" w:cs="Arial"/>
                <w:sz w:val="18"/>
                <w:szCs w:val="18"/>
                <w:lang w:val="es-ES_tradnl" w:eastAsia="ar-SA"/>
              </w:rPr>
              <w:t>editamiento de Personalidad Jurí</w:t>
            </w:r>
            <w:r w:rsidRPr="00BA386D">
              <w:rPr>
                <w:rFonts w:ascii="Montserrat" w:hAnsi="Montserrat" w:cs="Arial"/>
                <w:sz w:val="18"/>
                <w:szCs w:val="18"/>
                <w:lang w:val="es-ES_tradnl" w:eastAsia="ar-SA"/>
              </w:rPr>
              <w:t>dica y Datos de Notificación</w:t>
            </w:r>
          </w:p>
        </w:tc>
      </w:tr>
      <w:tr w:rsidR="00291C2C" w:rsidRPr="00BA386D" w:rsidTr="002D027E">
        <w:trPr>
          <w:jc w:val="center"/>
        </w:trPr>
        <w:tc>
          <w:tcPr>
            <w:tcW w:w="1039" w:type="pct"/>
          </w:tcPr>
          <w:p w:rsidR="00291C2C" w:rsidRPr="00BA386D" w:rsidRDefault="0047223C"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Anexo VI y VII</w:t>
            </w:r>
          </w:p>
        </w:tc>
        <w:tc>
          <w:tcPr>
            <w:tcW w:w="3961" w:type="pct"/>
          </w:tcPr>
          <w:p w:rsidR="00291C2C" w:rsidRPr="00BA386D" w:rsidRDefault="00A5705C"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 xml:space="preserve">Escrito para la </w:t>
            </w:r>
            <w:r w:rsidR="0047223C" w:rsidRPr="00BA386D">
              <w:rPr>
                <w:rFonts w:ascii="Montserrat" w:hAnsi="Montserrat" w:cs="Arial"/>
                <w:sz w:val="18"/>
                <w:szCs w:val="18"/>
                <w:lang w:val="es-ES_tradnl" w:eastAsia="ar-SA"/>
              </w:rPr>
              <w:t>Manifestación del origen de los bienes</w:t>
            </w:r>
          </w:p>
        </w:tc>
      </w:tr>
      <w:tr w:rsidR="00CC73D4" w:rsidRPr="00BA386D" w:rsidTr="002D027E">
        <w:trPr>
          <w:jc w:val="center"/>
        </w:trPr>
        <w:tc>
          <w:tcPr>
            <w:tcW w:w="1039" w:type="pct"/>
          </w:tcPr>
          <w:p w:rsidR="00CC73D4" w:rsidRPr="00BA386D" w:rsidRDefault="00A40FC9"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Anexo VIII</w:t>
            </w:r>
          </w:p>
        </w:tc>
        <w:tc>
          <w:tcPr>
            <w:tcW w:w="3961" w:type="pct"/>
          </w:tcPr>
          <w:p w:rsidR="00CC73D4" w:rsidRPr="00BA386D" w:rsidRDefault="00CC73D4"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Escrito de los supuestos establecidos en los artículos 50 y 60 de la LAASSP</w:t>
            </w:r>
          </w:p>
        </w:tc>
      </w:tr>
      <w:tr w:rsidR="00CC73D4" w:rsidRPr="00BA386D" w:rsidTr="002D027E">
        <w:trPr>
          <w:jc w:val="center"/>
        </w:trPr>
        <w:tc>
          <w:tcPr>
            <w:tcW w:w="1039" w:type="pct"/>
          </w:tcPr>
          <w:p w:rsidR="00CC73D4" w:rsidRPr="00BA386D" w:rsidRDefault="00A40FC9"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Anexo IX</w:t>
            </w:r>
          </w:p>
        </w:tc>
        <w:tc>
          <w:tcPr>
            <w:tcW w:w="3961" w:type="pct"/>
          </w:tcPr>
          <w:p w:rsidR="00CC73D4" w:rsidRPr="00BA386D" w:rsidRDefault="00CC73D4"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Declaración de Integridad</w:t>
            </w:r>
          </w:p>
        </w:tc>
      </w:tr>
      <w:tr w:rsidR="00CC73D4" w:rsidRPr="00BA386D" w:rsidTr="002D027E">
        <w:trPr>
          <w:jc w:val="center"/>
        </w:trPr>
        <w:tc>
          <w:tcPr>
            <w:tcW w:w="1039" w:type="pct"/>
          </w:tcPr>
          <w:p w:rsidR="00CC73D4" w:rsidRPr="00BA386D" w:rsidRDefault="00047D92"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Anexo X</w:t>
            </w:r>
          </w:p>
        </w:tc>
        <w:tc>
          <w:tcPr>
            <w:tcW w:w="3961" w:type="pct"/>
          </w:tcPr>
          <w:p w:rsidR="00CC73D4" w:rsidRPr="00BA386D" w:rsidRDefault="00CC73D4"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Propuesta Econ</w:t>
            </w:r>
            <w:r w:rsidR="005671CD" w:rsidRPr="00BA386D">
              <w:rPr>
                <w:rFonts w:ascii="Montserrat" w:hAnsi="Montserrat" w:cs="Arial"/>
                <w:sz w:val="18"/>
                <w:szCs w:val="18"/>
                <w:lang w:val="es-ES_tradnl" w:eastAsia="ar-SA"/>
              </w:rPr>
              <w:t>ó</w:t>
            </w:r>
            <w:r w:rsidRPr="00BA386D">
              <w:rPr>
                <w:rFonts w:ascii="Montserrat" w:hAnsi="Montserrat" w:cs="Arial"/>
                <w:sz w:val="18"/>
                <w:szCs w:val="18"/>
                <w:lang w:val="es-ES_tradnl" w:eastAsia="ar-SA"/>
              </w:rPr>
              <w:t>mica</w:t>
            </w:r>
          </w:p>
        </w:tc>
      </w:tr>
      <w:tr w:rsidR="00CC73D4" w:rsidRPr="00BA386D" w:rsidTr="002D027E">
        <w:trPr>
          <w:jc w:val="center"/>
        </w:trPr>
        <w:tc>
          <w:tcPr>
            <w:tcW w:w="1039" w:type="pct"/>
          </w:tcPr>
          <w:p w:rsidR="00CC73D4" w:rsidRPr="00BA386D" w:rsidRDefault="00047D92"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Anexo X</w:t>
            </w:r>
            <w:r w:rsidR="00A40FC9" w:rsidRPr="00BA386D">
              <w:rPr>
                <w:rFonts w:ascii="Montserrat" w:hAnsi="Montserrat" w:cs="Arial"/>
                <w:sz w:val="18"/>
                <w:szCs w:val="18"/>
                <w:lang w:val="es-ES_tradnl" w:eastAsia="ar-SA"/>
              </w:rPr>
              <w:t>I</w:t>
            </w:r>
          </w:p>
        </w:tc>
        <w:tc>
          <w:tcPr>
            <w:tcW w:w="3961" w:type="pct"/>
          </w:tcPr>
          <w:p w:rsidR="00CC73D4" w:rsidRPr="00BA386D" w:rsidRDefault="00C0620A"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Estratificación de las Micro, Pequeñas y Medianas empresas</w:t>
            </w:r>
            <w:r w:rsidR="00C733AE" w:rsidRPr="00BA386D">
              <w:rPr>
                <w:rFonts w:ascii="Montserrat" w:hAnsi="Montserrat" w:cs="Arial"/>
                <w:sz w:val="18"/>
                <w:szCs w:val="18"/>
                <w:lang w:val="es-ES_tradnl" w:eastAsia="ar-SA"/>
              </w:rPr>
              <w:t xml:space="preserve"> (MIPYMES)</w:t>
            </w:r>
          </w:p>
        </w:tc>
      </w:tr>
      <w:tr w:rsidR="00CC73D4" w:rsidRPr="00BA386D" w:rsidTr="002D027E">
        <w:trPr>
          <w:jc w:val="center"/>
        </w:trPr>
        <w:tc>
          <w:tcPr>
            <w:tcW w:w="1039" w:type="pct"/>
          </w:tcPr>
          <w:p w:rsidR="00CC73D4" w:rsidRPr="00BA386D" w:rsidRDefault="00047D92"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Anexo X</w:t>
            </w:r>
            <w:r w:rsidR="00A40FC9" w:rsidRPr="00BA386D">
              <w:rPr>
                <w:rFonts w:ascii="Montserrat" w:hAnsi="Montserrat" w:cs="Arial"/>
                <w:sz w:val="18"/>
                <w:szCs w:val="18"/>
                <w:lang w:val="es-ES_tradnl" w:eastAsia="ar-SA"/>
              </w:rPr>
              <w:t>II</w:t>
            </w:r>
          </w:p>
        </w:tc>
        <w:tc>
          <w:tcPr>
            <w:tcW w:w="3961" w:type="pct"/>
          </w:tcPr>
          <w:p w:rsidR="00CC73D4" w:rsidRPr="00BA386D" w:rsidRDefault="00CC73D4"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Información reservada y confidencial.</w:t>
            </w:r>
          </w:p>
        </w:tc>
      </w:tr>
      <w:tr w:rsidR="00E179CC" w:rsidRPr="00BA386D" w:rsidTr="002D027E">
        <w:trPr>
          <w:trHeight w:val="54"/>
          <w:jc w:val="center"/>
        </w:trPr>
        <w:tc>
          <w:tcPr>
            <w:tcW w:w="1039" w:type="pct"/>
          </w:tcPr>
          <w:p w:rsidR="00E179CC" w:rsidRPr="00BA386D" w:rsidRDefault="00E179CC" w:rsidP="00E179CC">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Anexo XIV</w:t>
            </w:r>
          </w:p>
        </w:tc>
        <w:tc>
          <w:tcPr>
            <w:tcW w:w="3961" w:type="pct"/>
          </w:tcPr>
          <w:p w:rsidR="00E179CC" w:rsidRPr="00BA386D" w:rsidRDefault="00E179CC" w:rsidP="00E179CC">
            <w:pPr>
              <w:ind w:right="49"/>
              <w:jc w:val="center"/>
              <w:rPr>
                <w:rFonts w:ascii="Montserrat" w:hAnsi="Montserrat" w:cs="Arial"/>
                <w:sz w:val="18"/>
                <w:szCs w:val="18"/>
                <w:lang w:val="es-ES_tradnl" w:eastAsia="ar-SA"/>
              </w:rPr>
            </w:pPr>
            <w:r w:rsidRPr="00BA386D">
              <w:rPr>
                <w:rFonts w:ascii="Montserrat" w:hAnsi="Montserrat" w:cs="Arial"/>
                <w:sz w:val="18"/>
                <w:szCs w:val="18"/>
              </w:rPr>
              <w:t>Declaración de No Colusión Comisión Federal de Competencia</w:t>
            </w:r>
          </w:p>
        </w:tc>
      </w:tr>
      <w:tr w:rsidR="00C54188" w:rsidRPr="00BA386D" w:rsidTr="00C54188">
        <w:trPr>
          <w:trHeight w:val="54"/>
          <w:jc w:val="center"/>
        </w:trPr>
        <w:tc>
          <w:tcPr>
            <w:tcW w:w="1039" w:type="pct"/>
          </w:tcPr>
          <w:p w:rsidR="00C54188" w:rsidRPr="00BA386D" w:rsidRDefault="00C54188" w:rsidP="00C54188">
            <w:pPr>
              <w:ind w:right="49"/>
              <w:jc w:val="center"/>
              <w:rPr>
                <w:rFonts w:ascii="Montserrat" w:hAnsi="Montserrat" w:cs="Arial"/>
                <w:sz w:val="18"/>
                <w:szCs w:val="18"/>
              </w:rPr>
            </w:pPr>
            <w:r w:rsidRPr="00BA386D">
              <w:rPr>
                <w:rFonts w:ascii="Montserrat" w:hAnsi="Montserrat" w:cs="Arial"/>
                <w:sz w:val="18"/>
                <w:szCs w:val="18"/>
              </w:rPr>
              <w:t>Anexo XV</w:t>
            </w:r>
          </w:p>
        </w:tc>
        <w:tc>
          <w:tcPr>
            <w:tcW w:w="3961" w:type="pct"/>
          </w:tcPr>
          <w:p w:rsidR="00C54188" w:rsidRPr="00BA386D" w:rsidRDefault="00C54188" w:rsidP="00C54188">
            <w:pPr>
              <w:ind w:right="49"/>
              <w:jc w:val="center"/>
              <w:rPr>
                <w:rFonts w:ascii="Montserrat" w:hAnsi="Montserrat" w:cs="Arial"/>
                <w:sz w:val="18"/>
                <w:szCs w:val="18"/>
              </w:rPr>
            </w:pPr>
            <w:r w:rsidRPr="00BA386D">
              <w:rPr>
                <w:rFonts w:ascii="Montserrat" w:hAnsi="Montserrat" w:cs="Arial"/>
                <w:sz w:val="18"/>
                <w:szCs w:val="18"/>
              </w:rPr>
              <w:t>Aviso de privacidad integral de los procedimientos de adquisiciones de bienes, arrendamientos y contratación de servicios</w:t>
            </w:r>
          </w:p>
        </w:tc>
      </w:tr>
      <w:tr w:rsidR="00047D92" w:rsidRPr="00BA386D" w:rsidTr="002D027E">
        <w:trPr>
          <w:trHeight w:val="54"/>
          <w:jc w:val="center"/>
        </w:trPr>
        <w:tc>
          <w:tcPr>
            <w:tcW w:w="1039" w:type="pct"/>
          </w:tcPr>
          <w:p w:rsidR="00047D92" w:rsidRPr="00BA386D" w:rsidRDefault="00047D92" w:rsidP="002D027E">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Anexo XVI</w:t>
            </w:r>
          </w:p>
        </w:tc>
        <w:tc>
          <w:tcPr>
            <w:tcW w:w="3961" w:type="pct"/>
          </w:tcPr>
          <w:p w:rsidR="00047D92" w:rsidRPr="00BA386D" w:rsidRDefault="00047D92" w:rsidP="002D027E">
            <w:pPr>
              <w:ind w:right="49"/>
              <w:jc w:val="center"/>
              <w:rPr>
                <w:rFonts w:ascii="Montserrat" w:hAnsi="Montserrat" w:cs="Arial"/>
                <w:sz w:val="18"/>
                <w:szCs w:val="18"/>
              </w:rPr>
            </w:pPr>
            <w:r w:rsidRPr="00BA386D">
              <w:rPr>
                <w:rFonts w:ascii="Montserrat" w:hAnsi="Montserrat" w:cs="Arial"/>
                <w:sz w:val="18"/>
                <w:szCs w:val="18"/>
                <w:lang w:val="es-ES_tradnl" w:eastAsia="ar-SA"/>
              </w:rPr>
              <w:t>Relación de entrega de documentación.</w:t>
            </w:r>
          </w:p>
        </w:tc>
      </w:tr>
      <w:tr w:rsidR="00E179CC" w:rsidRPr="00BA386D" w:rsidTr="002D027E">
        <w:trPr>
          <w:trHeight w:val="54"/>
          <w:jc w:val="center"/>
        </w:trPr>
        <w:tc>
          <w:tcPr>
            <w:tcW w:w="1039" w:type="pct"/>
          </w:tcPr>
          <w:p w:rsidR="00E179CC" w:rsidRPr="00BA386D" w:rsidRDefault="00E179CC" w:rsidP="00E179CC">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Anexo XVII</w:t>
            </w:r>
          </w:p>
        </w:tc>
        <w:tc>
          <w:tcPr>
            <w:tcW w:w="3961" w:type="pct"/>
          </w:tcPr>
          <w:p w:rsidR="00E179CC" w:rsidRPr="00BA386D" w:rsidRDefault="00E179CC" w:rsidP="00E179CC">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Escrito para consultar opinión de cumplimiento 32-D</w:t>
            </w:r>
          </w:p>
        </w:tc>
      </w:tr>
      <w:tr w:rsidR="00E179CC" w:rsidRPr="00BA386D" w:rsidTr="002D027E">
        <w:trPr>
          <w:trHeight w:val="54"/>
          <w:jc w:val="center"/>
        </w:trPr>
        <w:tc>
          <w:tcPr>
            <w:tcW w:w="1039" w:type="pct"/>
          </w:tcPr>
          <w:p w:rsidR="00E179CC" w:rsidRPr="00BA386D" w:rsidRDefault="00E179CC" w:rsidP="00E179CC">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Anexo XVIII</w:t>
            </w:r>
          </w:p>
        </w:tc>
        <w:tc>
          <w:tcPr>
            <w:tcW w:w="3961" w:type="pct"/>
          </w:tcPr>
          <w:p w:rsidR="00E179CC" w:rsidRPr="00BA386D" w:rsidRDefault="00E179CC" w:rsidP="00E179CC">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Escrito donde el licitante manifieste si utliza el esquema de subcontratación</w:t>
            </w:r>
          </w:p>
        </w:tc>
      </w:tr>
      <w:tr w:rsidR="00E179CC" w:rsidRPr="00BA386D" w:rsidTr="00E85D0B">
        <w:trPr>
          <w:trHeight w:val="54"/>
          <w:jc w:val="center"/>
        </w:trPr>
        <w:tc>
          <w:tcPr>
            <w:tcW w:w="1039" w:type="pct"/>
          </w:tcPr>
          <w:p w:rsidR="00E179CC" w:rsidRPr="00BA386D" w:rsidRDefault="00E179CC" w:rsidP="00E179CC">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Documentos Adjuntos</w:t>
            </w:r>
          </w:p>
        </w:tc>
        <w:tc>
          <w:tcPr>
            <w:tcW w:w="3961" w:type="pct"/>
          </w:tcPr>
          <w:p w:rsidR="00E179CC" w:rsidRPr="00BA386D" w:rsidRDefault="00E179CC" w:rsidP="00E179CC">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 xml:space="preserve">Formato de Carta de Respaldo </w:t>
            </w:r>
          </w:p>
        </w:tc>
      </w:tr>
      <w:tr w:rsidR="00E179CC" w:rsidRPr="00BA386D" w:rsidTr="00E85D0B">
        <w:trPr>
          <w:trHeight w:val="54"/>
          <w:jc w:val="center"/>
        </w:trPr>
        <w:tc>
          <w:tcPr>
            <w:tcW w:w="1039" w:type="pct"/>
          </w:tcPr>
          <w:p w:rsidR="00E179CC" w:rsidRPr="00BA386D" w:rsidRDefault="00E179CC" w:rsidP="00E179CC">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Documentos Adjuntos</w:t>
            </w:r>
          </w:p>
        </w:tc>
        <w:tc>
          <w:tcPr>
            <w:tcW w:w="3961" w:type="pct"/>
          </w:tcPr>
          <w:p w:rsidR="00E179CC" w:rsidRPr="00BA386D" w:rsidRDefault="00E179CC" w:rsidP="00E179CC">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Formato de cumplimiento de normas</w:t>
            </w:r>
          </w:p>
        </w:tc>
      </w:tr>
      <w:tr w:rsidR="00E179CC" w:rsidRPr="00BA386D" w:rsidTr="00E85D0B">
        <w:trPr>
          <w:trHeight w:val="54"/>
          <w:jc w:val="center"/>
        </w:trPr>
        <w:tc>
          <w:tcPr>
            <w:tcW w:w="1039" w:type="pct"/>
          </w:tcPr>
          <w:p w:rsidR="00E179CC" w:rsidRPr="00BA386D" w:rsidRDefault="00E179CC" w:rsidP="00E179CC">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Documento Adjunto</w:t>
            </w:r>
          </w:p>
        </w:tc>
        <w:tc>
          <w:tcPr>
            <w:tcW w:w="3961" w:type="pct"/>
          </w:tcPr>
          <w:p w:rsidR="00E179CC" w:rsidRPr="00BA386D" w:rsidRDefault="00E179CC" w:rsidP="00E179CC">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Formato de Propuesta Técnica.</w:t>
            </w:r>
          </w:p>
        </w:tc>
      </w:tr>
    </w:tbl>
    <w:p w:rsidR="00185C15" w:rsidRPr="00BA386D" w:rsidRDefault="00185C15" w:rsidP="00CC66CE">
      <w:pPr>
        <w:ind w:right="49"/>
        <w:rPr>
          <w:rFonts w:ascii="Montserrat" w:hAnsi="Montserrat"/>
          <w:sz w:val="20"/>
          <w:szCs w:val="20"/>
          <w:lang w:val="es-ES_tradnl" w:eastAsia="ar-SA"/>
        </w:rPr>
      </w:pPr>
    </w:p>
    <w:p w:rsidR="00EB6D4D" w:rsidRPr="00BA386D" w:rsidRDefault="00EB6D4D" w:rsidP="004D103A">
      <w:pPr>
        <w:pStyle w:val="Ttulo1"/>
        <w:numPr>
          <w:ilvl w:val="0"/>
          <w:numId w:val="42"/>
        </w:numPr>
        <w:spacing w:before="0" w:after="0"/>
        <w:ind w:right="49"/>
        <w:jc w:val="both"/>
        <w:rPr>
          <w:rFonts w:ascii="Montserrat" w:hAnsi="Montserrat" w:cs="Arial"/>
          <w:sz w:val="20"/>
          <w:szCs w:val="20"/>
          <w:lang w:val="es-ES_tradnl"/>
        </w:rPr>
      </w:pPr>
      <w:bookmarkStart w:id="159" w:name="_Toc92919195"/>
      <w:r w:rsidRPr="00BA386D">
        <w:rPr>
          <w:rFonts w:ascii="Montserrat" w:hAnsi="Montserrat" w:cs="Arial"/>
          <w:sz w:val="20"/>
          <w:szCs w:val="20"/>
          <w:lang w:val="es-ES_tradnl"/>
        </w:rPr>
        <w:t xml:space="preserve">DOCUMENTOS QUE FORMAN PARTE DE LA </w:t>
      </w:r>
      <w:r w:rsidR="000612DF" w:rsidRPr="00BA386D">
        <w:rPr>
          <w:rFonts w:ascii="Montserrat" w:hAnsi="Montserrat" w:cs="Arial"/>
          <w:sz w:val="20"/>
          <w:szCs w:val="20"/>
          <w:lang w:val="es-ES_tradnl"/>
        </w:rPr>
        <w:t>CONVOCATORIA</w:t>
      </w:r>
      <w:bookmarkEnd w:id="159"/>
    </w:p>
    <w:p w:rsidR="00EB6D4D" w:rsidRPr="00BA386D" w:rsidRDefault="00EB6D4D" w:rsidP="00CC66CE">
      <w:pPr>
        <w:ind w:right="49"/>
        <w:rPr>
          <w:rFonts w:ascii="Montserrat" w:hAnsi="Montserrat"/>
          <w:sz w:val="20"/>
          <w:szCs w:val="20"/>
          <w:lang w:val="es-ES_tradnl" w:eastAsia="ar-SA"/>
        </w:rPr>
      </w:pPr>
    </w:p>
    <w:tbl>
      <w:tblPr>
        <w:tblStyle w:val="Tablaconcuadrcula"/>
        <w:tblW w:w="4960" w:type="pct"/>
        <w:jc w:val="center"/>
        <w:tblLook w:val="04A0" w:firstRow="1" w:lastRow="0" w:firstColumn="1" w:lastColumn="0" w:noHBand="0" w:noVBand="1"/>
      </w:tblPr>
      <w:tblGrid>
        <w:gridCol w:w="1866"/>
        <w:gridCol w:w="7116"/>
      </w:tblGrid>
      <w:tr w:rsidR="00EB6D4D" w:rsidRPr="00BA386D" w:rsidTr="00D437FA">
        <w:trPr>
          <w:tblHeader/>
          <w:jc w:val="center"/>
        </w:trPr>
        <w:tc>
          <w:tcPr>
            <w:tcW w:w="1039" w:type="pct"/>
            <w:shd w:val="clear" w:color="auto" w:fill="BFBFBF" w:themeFill="background1" w:themeFillShade="BF"/>
          </w:tcPr>
          <w:p w:rsidR="00EB6D4D" w:rsidRPr="00BA386D" w:rsidRDefault="00EB6D4D" w:rsidP="00D437FA">
            <w:pPr>
              <w:ind w:right="49"/>
              <w:jc w:val="center"/>
              <w:rPr>
                <w:rFonts w:ascii="Montserrat" w:hAnsi="Montserrat" w:cs="Arial"/>
                <w:b/>
                <w:sz w:val="18"/>
                <w:szCs w:val="18"/>
                <w:lang w:val="es-ES_tradnl" w:eastAsia="ar-SA"/>
              </w:rPr>
            </w:pPr>
            <w:r w:rsidRPr="00BA386D">
              <w:rPr>
                <w:rFonts w:ascii="Montserrat" w:hAnsi="Montserrat" w:cs="Arial"/>
                <w:b/>
                <w:sz w:val="18"/>
                <w:szCs w:val="18"/>
                <w:lang w:val="es-ES_tradnl" w:eastAsia="ar-SA"/>
              </w:rPr>
              <w:t>Número</w:t>
            </w:r>
          </w:p>
        </w:tc>
        <w:tc>
          <w:tcPr>
            <w:tcW w:w="3961" w:type="pct"/>
            <w:shd w:val="clear" w:color="auto" w:fill="BFBFBF" w:themeFill="background1" w:themeFillShade="BF"/>
          </w:tcPr>
          <w:p w:rsidR="00EB6D4D" w:rsidRPr="00BA386D" w:rsidRDefault="00EB6D4D" w:rsidP="00D437FA">
            <w:pPr>
              <w:ind w:right="49"/>
              <w:jc w:val="center"/>
              <w:rPr>
                <w:rFonts w:ascii="Montserrat" w:hAnsi="Montserrat" w:cs="Arial"/>
                <w:b/>
                <w:sz w:val="18"/>
                <w:szCs w:val="18"/>
                <w:lang w:val="es-ES_tradnl" w:eastAsia="ar-SA"/>
              </w:rPr>
            </w:pPr>
            <w:r w:rsidRPr="00BA386D">
              <w:rPr>
                <w:rFonts w:ascii="Montserrat" w:hAnsi="Montserrat" w:cs="Arial"/>
                <w:b/>
                <w:sz w:val="18"/>
                <w:szCs w:val="18"/>
                <w:lang w:val="es-ES_tradnl" w:eastAsia="ar-SA"/>
              </w:rPr>
              <w:t>Descripción</w:t>
            </w:r>
          </w:p>
        </w:tc>
      </w:tr>
      <w:tr w:rsidR="00EB6D4D" w:rsidRPr="00BA386D" w:rsidTr="00D437FA">
        <w:trPr>
          <w:trHeight w:val="54"/>
          <w:jc w:val="center"/>
        </w:trPr>
        <w:tc>
          <w:tcPr>
            <w:tcW w:w="1039" w:type="pct"/>
          </w:tcPr>
          <w:p w:rsidR="00EB6D4D" w:rsidRPr="00BA386D" w:rsidRDefault="00EB6D4D" w:rsidP="00D437FA">
            <w:pPr>
              <w:jc w:val="center"/>
              <w:rPr>
                <w:rFonts w:ascii="Montserrat" w:hAnsi="Montserrat"/>
                <w:sz w:val="18"/>
                <w:szCs w:val="18"/>
              </w:rPr>
            </w:pPr>
            <w:r w:rsidRPr="00BA386D">
              <w:rPr>
                <w:rFonts w:ascii="Montserrat" w:hAnsi="Montserrat" w:cs="Arial"/>
                <w:sz w:val="18"/>
                <w:szCs w:val="18"/>
                <w:lang w:val="es-ES_tradnl" w:eastAsia="ar-SA"/>
              </w:rPr>
              <w:t>Documento Adjunto</w:t>
            </w:r>
          </w:p>
        </w:tc>
        <w:tc>
          <w:tcPr>
            <w:tcW w:w="3961" w:type="pct"/>
          </w:tcPr>
          <w:p w:rsidR="00EB6D4D" w:rsidRPr="00BA386D" w:rsidRDefault="00EB6D4D" w:rsidP="00D437FA">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Anexo 1 Requerimiento.</w:t>
            </w:r>
          </w:p>
          <w:p w:rsidR="00EB6D4D" w:rsidRPr="00BA386D" w:rsidRDefault="00EB6D4D" w:rsidP="00D437FA">
            <w:pPr>
              <w:ind w:right="49"/>
              <w:jc w:val="center"/>
              <w:rPr>
                <w:rFonts w:ascii="Montserrat" w:hAnsi="Montserrat" w:cs="Arial"/>
                <w:sz w:val="18"/>
                <w:szCs w:val="18"/>
                <w:lang w:val="es-ES_tradnl" w:eastAsia="ar-SA"/>
              </w:rPr>
            </w:pPr>
          </w:p>
        </w:tc>
      </w:tr>
      <w:tr w:rsidR="00EB6D4D" w:rsidRPr="00BA386D" w:rsidTr="00D437FA">
        <w:trPr>
          <w:trHeight w:val="54"/>
          <w:jc w:val="center"/>
        </w:trPr>
        <w:tc>
          <w:tcPr>
            <w:tcW w:w="1039" w:type="pct"/>
          </w:tcPr>
          <w:p w:rsidR="00EB6D4D" w:rsidRPr="00BA386D" w:rsidRDefault="00EB6D4D" w:rsidP="00D437FA">
            <w:pPr>
              <w:jc w:val="center"/>
              <w:rPr>
                <w:rFonts w:ascii="Montserrat" w:hAnsi="Montserrat"/>
                <w:sz w:val="18"/>
                <w:szCs w:val="18"/>
              </w:rPr>
            </w:pPr>
            <w:r w:rsidRPr="00BA386D">
              <w:rPr>
                <w:rFonts w:ascii="Montserrat" w:hAnsi="Montserrat" w:cs="Arial"/>
                <w:sz w:val="18"/>
                <w:szCs w:val="18"/>
                <w:lang w:val="es-ES_tradnl" w:eastAsia="ar-SA"/>
              </w:rPr>
              <w:t>Documento Adjunto</w:t>
            </w:r>
          </w:p>
        </w:tc>
        <w:tc>
          <w:tcPr>
            <w:tcW w:w="3961" w:type="pct"/>
          </w:tcPr>
          <w:p w:rsidR="00EB6D4D" w:rsidRPr="00BA386D" w:rsidRDefault="00EB6D4D" w:rsidP="00D437FA">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Anexo 2 Anexo Técnico.</w:t>
            </w:r>
          </w:p>
          <w:p w:rsidR="00EB6D4D" w:rsidRPr="00BA386D" w:rsidRDefault="00EB6D4D" w:rsidP="00D437FA">
            <w:pPr>
              <w:ind w:right="49"/>
              <w:jc w:val="center"/>
              <w:rPr>
                <w:rFonts w:ascii="Montserrat" w:hAnsi="Montserrat" w:cs="Arial"/>
                <w:sz w:val="18"/>
                <w:szCs w:val="18"/>
                <w:lang w:val="es-ES_tradnl" w:eastAsia="ar-SA"/>
              </w:rPr>
            </w:pPr>
          </w:p>
        </w:tc>
      </w:tr>
      <w:tr w:rsidR="00EB6D4D" w:rsidRPr="00BA386D" w:rsidTr="00D437FA">
        <w:trPr>
          <w:trHeight w:val="54"/>
          <w:jc w:val="center"/>
        </w:trPr>
        <w:tc>
          <w:tcPr>
            <w:tcW w:w="1039" w:type="pct"/>
          </w:tcPr>
          <w:p w:rsidR="00EB6D4D" w:rsidRPr="00BA386D" w:rsidRDefault="00EB6D4D" w:rsidP="00D437FA">
            <w:pPr>
              <w:jc w:val="center"/>
              <w:rPr>
                <w:rFonts w:ascii="Montserrat" w:hAnsi="Montserrat"/>
                <w:sz w:val="18"/>
                <w:szCs w:val="18"/>
              </w:rPr>
            </w:pPr>
            <w:r w:rsidRPr="00BA386D">
              <w:rPr>
                <w:rFonts w:ascii="Montserrat" w:hAnsi="Montserrat" w:cs="Arial"/>
                <w:sz w:val="18"/>
                <w:szCs w:val="18"/>
                <w:lang w:val="es-ES_tradnl" w:eastAsia="ar-SA"/>
              </w:rPr>
              <w:t>Documento Adjunto</w:t>
            </w:r>
          </w:p>
        </w:tc>
        <w:tc>
          <w:tcPr>
            <w:tcW w:w="3961" w:type="pct"/>
          </w:tcPr>
          <w:p w:rsidR="00EB6D4D" w:rsidRPr="00BA386D" w:rsidRDefault="00EB6D4D" w:rsidP="00D437FA">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 xml:space="preserve">Anexo 3  Términos y Condiciones </w:t>
            </w:r>
          </w:p>
          <w:p w:rsidR="00EB6D4D" w:rsidRPr="00BA386D" w:rsidRDefault="00EB6D4D" w:rsidP="00D437FA">
            <w:pPr>
              <w:ind w:right="49"/>
              <w:jc w:val="center"/>
              <w:rPr>
                <w:rFonts w:ascii="Montserrat" w:hAnsi="Montserrat" w:cs="Arial"/>
                <w:sz w:val="18"/>
                <w:szCs w:val="18"/>
                <w:lang w:val="es-ES_tradnl" w:eastAsia="ar-SA"/>
              </w:rPr>
            </w:pPr>
          </w:p>
        </w:tc>
      </w:tr>
      <w:tr w:rsidR="00EB6D4D" w:rsidRPr="00BA386D" w:rsidTr="00D437FA">
        <w:trPr>
          <w:trHeight w:val="54"/>
          <w:jc w:val="center"/>
        </w:trPr>
        <w:tc>
          <w:tcPr>
            <w:tcW w:w="1039" w:type="pct"/>
          </w:tcPr>
          <w:p w:rsidR="00EB6D4D" w:rsidRPr="00BA386D" w:rsidRDefault="00EB6D4D" w:rsidP="00D437FA">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Documento Adjunto</w:t>
            </w:r>
          </w:p>
        </w:tc>
        <w:tc>
          <w:tcPr>
            <w:tcW w:w="3961" w:type="pct"/>
          </w:tcPr>
          <w:p w:rsidR="00EB6D4D" w:rsidRPr="00BA386D" w:rsidRDefault="00EB6D4D" w:rsidP="00D437FA">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Criterios de Evaluación Técnica</w:t>
            </w:r>
          </w:p>
        </w:tc>
      </w:tr>
      <w:tr w:rsidR="00EB6D4D" w:rsidRPr="00BA386D" w:rsidTr="00D437FA">
        <w:trPr>
          <w:trHeight w:val="54"/>
          <w:jc w:val="center"/>
        </w:trPr>
        <w:tc>
          <w:tcPr>
            <w:tcW w:w="1039" w:type="pct"/>
          </w:tcPr>
          <w:p w:rsidR="00EB6D4D" w:rsidRPr="00BA386D" w:rsidRDefault="00EB6D4D" w:rsidP="00D437FA">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 xml:space="preserve">Documento </w:t>
            </w:r>
            <w:r w:rsidRPr="00BA386D">
              <w:rPr>
                <w:rFonts w:ascii="Montserrat" w:hAnsi="Montserrat" w:cs="Arial"/>
                <w:sz w:val="18"/>
                <w:szCs w:val="18"/>
                <w:lang w:val="es-ES_tradnl" w:eastAsia="ar-SA"/>
              </w:rPr>
              <w:lastRenderedPageBreak/>
              <w:t>Adjunto</w:t>
            </w:r>
          </w:p>
        </w:tc>
        <w:tc>
          <w:tcPr>
            <w:tcW w:w="3961" w:type="pct"/>
          </w:tcPr>
          <w:p w:rsidR="00EB6D4D" w:rsidRPr="00BA386D" w:rsidRDefault="00EB6D4D" w:rsidP="00D437FA">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lastRenderedPageBreak/>
              <w:t>Modelo de Contrato</w:t>
            </w:r>
          </w:p>
        </w:tc>
      </w:tr>
      <w:tr w:rsidR="00EB6D4D" w:rsidRPr="00BA386D" w:rsidTr="00D437FA">
        <w:trPr>
          <w:trHeight w:val="54"/>
          <w:jc w:val="center"/>
        </w:trPr>
        <w:tc>
          <w:tcPr>
            <w:tcW w:w="1039" w:type="pct"/>
          </w:tcPr>
          <w:p w:rsidR="00EB6D4D" w:rsidRPr="00BA386D" w:rsidRDefault="00EB6D4D" w:rsidP="00D437FA">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lastRenderedPageBreak/>
              <w:t>Documento Adjunto</w:t>
            </w:r>
          </w:p>
        </w:tc>
        <w:tc>
          <w:tcPr>
            <w:tcW w:w="3961" w:type="pct"/>
          </w:tcPr>
          <w:p w:rsidR="00EB6D4D" w:rsidRPr="00BA386D" w:rsidRDefault="00EB6D4D" w:rsidP="00D437FA">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Modelo de Fianza</w:t>
            </w:r>
          </w:p>
        </w:tc>
      </w:tr>
      <w:tr w:rsidR="00EB6D4D" w:rsidRPr="00BA386D" w:rsidTr="00D437FA">
        <w:trPr>
          <w:trHeight w:val="54"/>
          <w:jc w:val="center"/>
        </w:trPr>
        <w:tc>
          <w:tcPr>
            <w:tcW w:w="1039" w:type="pct"/>
          </w:tcPr>
          <w:p w:rsidR="00EB6D4D" w:rsidRPr="00BA386D" w:rsidRDefault="00EB6D4D" w:rsidP="00D437FA">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Documento Adjunto</w:t>
            </w:r>
          </w:p>
        </w:tc>
        <w:tc>
          <w:tcPr>
            <w:tcW w:w="3961" w:type="pct"/>
          </w:tcPr>
          <w:p w:rsidR="00EB6D4D" w:rsidRPr="00BA386D" w:rsidRDefault="00EB6D4D" w:rsidP="00D437FA">
            <w:pPr>
              <w:ind w:right="49"/>
              <w:jc w:val="center"/>
              <w:rPr>
                <w:rFonts w:ascii="Montserrat" w:hAnsi="Montserrat" w:cs="Arial"/>
                <w:sz w:val="18"/>
                <w:szCs w:val="18"/>
                <w:lang w:val="es-ES_tradnl" w:eastAsia="ar-SA"/>
              </w:rPr>
            </w:pPr>
            <w:r w:rsidRPr="00BA386D">
              <w:rPr>
                <w:rFonts w:ascii="Montserrat" w:hAnsi="Montserrat" w:cs="Arial"/>
                <w:sz w:val="18"/>
                <w:szCs w:val="18"/>
                <w:lang w:val="es-ES_tradnl" w:eastAsia="ar-SA"/>
              </w:rPr>
              <w:t>Documentación Legal Solicitada para la Elaboración de Contratos</w:t>
            </w:r>
          </w:p>
        </w:tc>
      </w:tr>
    </w:tbl>
    <w:p w:rsidR="00EB6D4D" w:rsidRPr="00BA386D" w:rsidRDefault="00EB6D4D" w:rsidP="00CC66CE">
      <w:pPr>
        <w:ind w:right="49"/>
        <w:rPr>
          <w:rFonts w:ascii="Montserrat" w:hAnsi="Montserrat"/>
          <w:sz w:val="20"/>
          <w:szCs w:val="20"/>
          <w:lang w:val="es-ES_tradnl" w:eastAsia="ar-SA"/>
        </w:rPr>
      </w:pPr>
    </w:p>
    <w:p w:rsidR="002D027E" w:rsidRPr="00BA386D" w:rsidRDefault="002D027E" w:rsidP="00CC66CE">
      <w:pPr>
        <w:ind w:right="49"/>
        <w:rPr>
          <w:rFonts w:ascii="Montserrat" w:hAnsi="Montserrat"/>
          <w:sz w:val="20"/>
          <w:szCs w:val="20"/>
          <w:lang w:val="es-ES_tradnl" w:eastAsia="ar-SA"/>
        </w:rPr>
      </w:pPr>
    </w:p>
    <w:p w:rsidR="002D5EBE" w:rsidRPr="00BA386D" w:rsidRDefault="003C7C9D" w:rsidP="004D103A">
      <w:pPr>
        <w:pStyle w:val="Ttulo1"/>
        <w:numPr>
          <w:ilvl w:val="0"/>
          <w:numId w:val="42"/>
        </w:numPr>
        <w:spacing w:before="0" w:after="0"/>
        <w:ind w:right="49"/>
        <w:jc w:val="both"/>
        <w:rPr>
          <w:rFonts w:ascii="Montserrat" w:hAnsi="Montserrat" w:cs="Arial"/>
          <w:sz w:val="20"/>
          <w:szCs w:val="20"/>
          <w:lang w:val="es-ES_tradnl"/>
        </w:rPr>
      </w:pPr>
      <w:bookmarkStart w:id="160" w:name="_Toc92919196"/>
      <w:r w:rsidRPr="00BA386D">
        <w:rPr>
          <w:rFonts w:ascii="Montserrat" w:hAnsi="Montserrat" w:cs="Arial"/>
          <w:sz w:val="20"/>
          <w:szCs w:val="20"/>
          <w:lang w:val="es-ES_tradnl"/>
        </w:rPr>
        <w:t>NOTA INFORMATIVA OCDE.</w:t>
      </w:r>
      <w:bookmarkEnd w:id="160"/>
    </w:p>
    <w:p w:rsidR="00600ED3" w:rsidRPr="00BA386D" w:rsidRDefault="00600ED3" w:rsidP="00CC66CE">
      <w:pPr>
        <w:suppressAutoHyphens/>
        <w:ind w:right="49"/>
        <w:jc w:val="both"/>
        <w:rPr>
          <w:rFonts w:ascii="Montserrat" w:eastAsia="Times New Roman" w:hAnsi="Montserrat" w:cs="Arial"/>
          <w:sz w:val="20"/>
          <w:szCs w:val="20"/>
          <w:lang w:val="es-ES_tradnl" w:eastAsia="ar-SA"/>
        </w:rPr>
      </w:pPr>
    </w:p>
    <w:p w:rsidR="00E70622" w:rsidRPr="00BA386D" w:rsidRDefault="00E70622" w:rsidP="00CC66CE">
      <w:pPr>
        <w:ind w:right="28"/>
        <w:jc w:val="both"/>
        <w:rPr>
          <w:rFonts w:ascii="Montserrat" w:hAnsi="Montserrat" w:cs="Arial"/>
          <w:sz w:val="20"/>
          <w:szCs w:val="20"/>
          <w:lang w:eastAsia="es-ES"/>
        </w:rPr>
      </w:pPr>
      <w:r w:rsidRPr="00BA386D">
        <w:rPr>
          <w:rFonts w:ascii="Montserrat" w:hAnsi="Montserrat" w:cs="Arial"/>
          <w:sz w:val="20"/>
          <w:szCs w:val="20"/>
          <w:lang w:eastAsia="es-ES"/>
        </w:rPr>
        <w:t>Nota informativa para participantes de países miembros de la Organización para la Cooperación y el Desarrollo Económico (OCDE) y firmantes de la Convención para Co</w:t>
      </w:r>
      <w:r w:rsidR="00546BF2" w:rsidRPr="00BA386D">
        <w:rPr>
          <w:rFonts w:ascii="Montserrat" w:hAnsi="Montserrat" w:cs="Arial"/>
          <w:sz w:val="20"/>
          <w:szCs w:val="20"/>
          <w:lang w:eastAsia="es-ES"/>
        </w:rPr>
        <w:t>m</w:t>
      </w:r>
      <w:r w:rsidRPr="00BA386D">
        <w:rPr>
          <w:rFonts w:ascii="Montserrat" w:hAnsi="Montserrat" w:cs="Arial"/>
          <w:sz w:val="20"/>
          <w:szCs w:val="20"/>
          <w:lang w:eastAsia="es-ES"/>
        </w:rPr>
        <w:t>batir el Cohecho de Servidores Públicos Extranjeros en Transacciones Comerciales Internacionales.</w:t>
      </w:r>
    </w:p>
    <w:p w:rsidR="00E70622" w:rsidRPr="00BA386D" w:rsidRDefault="00E70622" w:rsidP="00CC66CE">
      <w:pPr>
        <w:ind w:right="28"/>
        <w:jc w:val="both"/>
        <w:rPr>
          <w:rFonts w:ascii="Montserrat" w:hAnsi="Montserrat" w:cs="Arial"/>
          <w:sz w:val="20"/>
          <w:szCs w:val="20"/>
          <w:lang w:eastAsia="es-ES"/>
        </w:rPr>
      </w:pPr>
    </w:p>
    <w:p w:rsidR="00E70622" w:rsidRPr="00BA386D" w:rsidRDefault="00E70622" w:rsidP="00CC66CE">
      <w:pPr>
        <w:ind w:right="28"/>
        <w:jc w:val="both"/>
        <w:rPr>
          <w:rFonts w:ascii="Montserrat" w:hAnsi="Montserrat" w:cs="Arial"/>
          <w:b/>
          <w:sz w:val="20"/>
          <w:szCs w:val="20"/>
          <w:lang w:eastAsia="es-ES"/>
        </w:rPr>
      </w:pPr>
      <w:r w:rsidRPr="00BA386D">
        <w:rPr>
          <w:rFonts w:ascii="Montserrat" w:hAnsi="Montserrat" w:cs="Arial"/>
          <w:sz w:val="20"/>
          <w:szCs w:val="20"/>
          <w:lang w:eastAsia="es-ES"/>
        </w:rPr>
        <w:t>Esta nota es de carácter informativa por lo que no deberá incluirse en la proposición y no será causal de desechamiento la no presentación de la misma.</w:t>
      </w:r>
      <w:r w:rsidRPr="00BA386D">
        <w:rPr>
          <w:rFonts w:ascii="Montserrat" w:hAnsi="Montserrat" w:cs="Arial"/>
          <w:b/>
          <w:sz w:val="20"/>
          <w:szCs w:val="20"/>
          <w:lang w:eastAsia="es-ES"/>
        </w:rPr>
        <w:t xml:space="preserve"> Anexo </w:t>
      </w:r>
      <w:r w:rsidR="00BB2D77" w:rsidRPr="00BA386D">
        <w:rPr>
          <w:rFonts w:ascii="Montserrat" w:hAnsi="Montserrat" w:cs="Arial"/>
          <w:b/>
          <w:sz w:val="20"/>
          <w:szCs w:val="20"/>
          <w:lang w:eastAsia="es-ES"/>
        </w:rPr>
        <w:t>XIII</w:t>
      </w:r>
      <w:r w:rsidR="00CF4706" w:rsidRPr="00BA386D">
        <w:rPr>
          <w:rFonts w:ascii="Montserrat" w:hAnsi="Montserrat" w:cs="Arial"/>
          <w:b/>
          <w:sz w:val="20"/>
          <w:szCs w:val="20"/>
          <w:lang w:eastAsia="es-ES"/>
        </w:rPr>
        <w:t>.</w:t>
      </w:r>
    </w:p>
    <w:p w:rsidR="00CF4706" w:rsidRPr="00BA386D" w:rsidRDefault="00CF4706" w:rsidP="00CC66CE">
      <w:pPr>
        <w:ind w:right="28"/>
        <w:jc w:val="both"/>
        <w:rPr>
          <w:rFonts w:ascii="Montserrat" w:hAnsi="Montserrat" w:cs="Arial"/>
          <w:b/>
          <w:sz w:val="20"/>
          <w:szCs w:val="20"/>
          <w:lang w:eastAsia="es-ES"/>
        </w:rPr>
      </w:pPr>
    </w:p>
    <w:p w:rsidR="009E0B03" w:rsidRPr="00BA386D" w:rsidRDefault="009E0B03" w:rsidP="004D103A">
      <w:pPr>
        <w:pStyle w:val="Ttulo1"/>
        <w:numPr>
          <w:ilvl w:val="0"/>
          <w:numId w:val="42"/>
        </w:numPr>
        <w:spacing w:before="0" w:after="0"/>
        <w:ind w:right="49"/>
        <w:jc w:val="both"/>
        <w:rPr>
          <w:rFonts w:ascii="Montserrat" w:hAnsi="Montserrat" w:cs="Arial"/>
          <w:sz w:val="20"/>
          <w:szCs w:val="20"/>
          <w:lang w:val="es-ES_tradnl"/>
        </w:rPr>
      </w:pPr>
      <w:bookmarkStart w:id="161" w:name="_Toc509327671"/>
      <w:bookmarkStart w:id="162" w:name="_Toc92919197"/>
      <w:r w:rsidRPr="00BA386D">
        <w:rPr>
          <w:rFonts w:ascii="Montserrat" w:hAnsi="Montserrat" w:cs="Arial"/>
          <w:sz w:val="20"/>
          <w:szCs w:val="20"/>
          <w:lang w:val="es-ES_tradnl"/>
        </w:rPr>
        <w:t>PROTOCOLO DE ACTUACIÓN EN MATERIA DE CONTRATACIONES PÚBLICAS Y OTORGAMIENTO Y PRÓRROGA DE LICENCIAS, PERMISOS, AUTORIZACIONES Y CONCESIONES.</w:t>
      </w:r>
      <w:bookmarkEnd w:id="161"/>
      <w:bookmarkEnd w:id="162"/>
    </w:p>
    <w:p w:rsidR="009E0B03" w:rsidRPr="00BA386D" w:rsidRDefault="009E0B03" w:rsidP="00CC66CE">
      <w:pPr>
        <w:suppressAutoHyphens/>
        <w:ind w:right="49"/>
        <w:jc w:val="both"/>
        <w:rPr>
          <w:rFonts w:ascii="Montserrat" w:eastAsia="Times New Roman" w:hAnsi="Montserrat" w:cs="Arial"/>
          <w:sz w:val="20"/>
          <w:szCs w:val="20"/>
          <w:lang w:val="es-ES_tradnl" w:eastAsia="ar-SA"/>
        </w:rPr>
      </w:pPr>
    </w:p>
    <w:p w:rsidR="007D5B3E" w:rsidRPr="00BA386D" w:rsidRDefault="007D5B3E" w:rsidP="007D5B3E">
      <w:pPr>
        <w:ind w:right="49"/>
        <w:jc w:val="both"/>
        <w:rPr>
          <w:rFonts w:ascii="Montserrat" w:hAnsi="Montserrat" w:cs="Arial"/>
          <w:sz w:val="20"/>
          <w:szCs w:val="20"/>
          <w:lang w:val="es-ES_tradnl" w:eastAsia="ar-SA"/>
        </w:rPr>
      </w:pPr>
      <w:r w:rsidRPr="00BA386D">
        <w:rPr>
          <w:rFonts w:ascii="Montserrat" w:hAnsi="Montserrat" w:cs="Arial"/>
          <w:sz w:val="20"/>
          <w:szCs w:val="20"/>
          <w:lang w:val="es-ES_tradnl" w:eastAsia="ar-SA"/>
        </w:rPr>
        <w:t xml:space="preserve">Se hace del conocimiento de los licitantes que en el presente procedimiento se observará el Protocolo de Actuación en materia de Contrataciones Públicas y Otorgamiento y Prórroga de Licencias, Permisos, Autorizaciones y Concesiones contenido en el Acuerdo por el que se expidió el mismo, publicado en el Diario Oficial de la Federación el 20 de agosto de 2015, modificado mediante los similares de fecha 19 de febrero de 2016 y 28 de febrero de 2017, mismo que puede ser consultado en la sección de la Secretaría de la Función Pública, en el portal de la Ventanilla Única Nacional (gob.mx) a través de la liga </w:t>
      </w:r>
      <w:hyperlink r:id="rId16" w:history="1">
        <w:r w:rsidRPr="00BA386D">
          <w:rPr>
            <w:rStyle w:val="Hipervnculo"/>
            <w:rFonts w:ascii="Montserrat" w:hAnsi="Montserrat" w:cs="Arial"/>
            <w:sz w:val="20"/>
            <w:szCs w:val="20"/>
            <w:lang w:val="es-ES_tradnl"/>
          </w:rPr>
          <w:t>www.gob.mx/sfp</w:t>
        </w:r>
      </w:hyperlink>
      <w:r w:rsidRPr="00BA386D">
        <w:rPr>
          <w:rFonts w:ascii="Montserrat" w:hAnsi="Montserrat" w:cs="Arial"/>
          <w:sz w:val="20"/>
          <w:szCs w:val="20"/>
          <w:lang w:val="es-ES_tradnl" w:eastAsia="ar-SA"/>
        </w:rPr>
        <w:t xml:space="preserve">. En ese sentido se informa que los datos personales que se recaben con motivo del contacto con particulares serán protegidos y tratados conforme las disposiciones jurídicas aplicables. </w:t>
      </w:r>
    </w:p>
    <w:p w:rsidR="007D5B3E" w:rsidRPr="00BA386D" w:rsidRDefault="007D5B3E" w:rsidP="007D5B3E">
      <w:pPr>
        <w:ind w:right="49"/>
        <w:jc w:val="both"/>
        <w:rPr>
          <w:rFonts w:ascii="Montserrat" w:hAnsi="Montserrat" w:cs="Arial"/>
          <w:sz w:val="20"/>
          <w:szCs w:val="20"/>
          <w:lang w:val="es-ES_tradnl" w:eastAsia="ar-SA"/>
        </w:rPr>
      </w:pPr>
    </w:p>
    <w:p w:rsidR="007D5B3E" w:rsidRPr="00BA386D" w:rsidRDefault="007D5B3E" w:rsidP="007D5B3E">
      <w:pPr>
        <w:ind w:right="49"/>
        <w:jc w:val="both"/>
        <w:rPr>
          <w:rFonts w:ascii="Montserrat" w:hAnsi="Montserrat" w:cs="Arial"/>
          <w:sz w:val="20"/>
          <w:szCs w:val="20"/>
          <w:lang w:val="es-ES_tradnl" w:eastAsia="ar-SA"/>
        </w:rPr>
      </w:pPr>
      <w:r w:rsidRPr="00BA386D">
        <w:rPr>
          <w:rFonts w:ascii="Montserrat" w:hAnsi="Montserrat" w:cs="Arial"/>
          <w:sz w:val="20"/>
          <w:szCs w:val="20"/>
          <w:lang w:val="es-ES_tradnl" w:eastAsia="ar-SA"/>
        </w:rPr>
        <w:t>Asimismo, de conformidad con el numeral 2 del Anexo Segundo del referido Acuerdo se hace de conocimiento a los interesados en participar en el presente procedimiento que, tratándose de presonas físicas, podrán formular un manifiesto en el que afirmen o nieguen los vínculos o relaciones de negocios, laborales, profesionales, personales o de parentesco por consanguinidad o afinidad hasta el cuarto grado que tenga la propia persona con el o los servidores públicos siguientes:</w:t>
      </w:r>
    </w:p>
    <w:p w:rsidR="000C5B01" w:rsidRPr="00BA386D" w:rsidRDefault="000C5B01" w:rsidP="007D5B3E">
      <w:pPr>
        <w:ind w:right="49"/>
        <w:jc w:val="both"/>
        <w:rPr>
          <w:rFonts w:ascii="Montserrat" w:hAnsi="Montserrat" w:cs="Arial"/>
          <w:sz w:val="20"/>
          <w:szCs w:val="20"/>
          <w:lang w:val="es-ES_tradnl" w:eastAsia="ar-SA"/>
        </w:rPr>
      </w:pPr>
    </w:p>
    <w:p w:rsidR="009E0B03" w:rsidRPr="00BA386D" w:rsidRDefault="009E0B03" w:rsidP="00CC66CE">
      <w:pPr>
        <w:suppressAutoHyphens/>
        <w:ind w:right="49"/>
        <w:jc w:val="both"/>
        <w:rPr>
          <w:rFonts w:ascii="Montserrat" w:eastAsia="Times New Roman" w:hAnsi="Montserrat" w:cs="Arial"/>
          <w:sz w:val="20"/>
          <w:szCs w:val="20"/>
          <w:lang w:val="es-ES_tradnl" w:eastAsia="ar-SA"/>
        </w:rPr>
      </w:pPr>
      <w:r w:rsidRPr="00BA386D">
        <w:rPr>
          <w:rFonts w:ascii="Montserrat" w:eastAsia="Times New Roman" w:hAnsi="Montserrat" w:cs="Arial"/>
          <w:sz w:val="20"/>
          <w:szCs w:val="20"/>
          <w:lang w:val="es-ES_tradnl" w:eastAsia="ar-SA"/>
        </w:rPr>
        <w:t xml:space="preserve">I. Presidente de la República; II. Secretarios de Estado; III. Jefe de la Oficina de la Presidencia de la República; IV. Consejero Jurídico del Ejecutivo Federal; V. Procurador General de la República; VI. Titulares de entidades; VII. Titulares de órganos reguladores coordinados; VIII. Subprocuradores o </w:t>
      </w:r>
      <w:r w:rsidR="00335597" w:rsidRPr="00BA386D">
        <w:rPr>
          <w:rFonts w:ascii="Montserrat" w:eastAsia="Times New Roman" w:hAnsi="Montserrat" w:cs="Arial"/>
          <w:sz w:val="20"/>
          <w:szCs w:val="20"/>
          <w:lang w:val="es-ES_tradnl" w:eastAsia="ar-SA"/>
        </w:rPr>
        <w:t xml:space="preserve">Titulares </w:t>
      </w:r>
      <w:r w:rsidRPr="00BA386D">
        <w:rPr>
          <w:rFonts w:ascii="Montserrat" w:eastAsia="Times New Roman" w:hAnsi="Montserrat" w:cs="Arial"/>
          <w:sz w:val="20"/>
          <w:szCs w:val="20"/>
          <w:lang w:val="es-ES_tradnl" w:eastAsia="ar-SA"/>
        </w:rPr>
        <w:t xml:space="preserve">de </w:t>
      </w:r>
      <w:r w:rsidR="00335597" w:rsidRPr="00BA386D">
        <w:rPr>
          <w:rFonts w:ascii="Montserrat" w:eastAsia="Times New Roman" w:hAnsi="Montserrat" w:cs="Arial"/>
          <w:sz w:val="20"/>
          <w:szCs w:val="20"/>
          <w:lang w:val="es-ES_tradnl" w:eastAsia="ar-SA"/>
        </w:rPr>
        <w:t>Fiscalías Especializadas</w:t>
      </w:r>
      <w:r w:rsidRPr="00BA386D">
        <w:rPr>
          <w:rFonts w:ascii="Montserrat" w:eastAsia="Times New Roman" w:hAnsi="Montserrat" w:cs="Arial"/>
          <w:sz w:val="20"/>
          <w:szCs w:val="20"/>
          <w:lang w:val="es-ES_tradnl" w:eastAsia="ar-SA"/>
        </w:rPr>
        <w:t xml:space="preserve">; IX. Comisionados adscritos a órganos reguladores coordinados; X. Subsecretarios, oficiales mayores, consejeros adjuntos, titulares de órganos administrativos desconcentrados, titulares de unidad y directores generales en las dependencias; XI. Directores generales, gerentes, subgerentes, directores o integrantes de los órganos de gobierno o de los comités técnicos de las entidades, y XII. Personal que interviene en contrataciones </w:t>
      </w:r>
      <w:r w:rsidRPr="00BA386D">
        <w:rPr>
          <w:rFonts w:ascii="Montserrat" w:eastAsia="Times New Roman" w:hAnsi="Montserrat" w:cs="Arial"/>
          <w:sz w:val="20"/>
          <w:szCs w:val="20"/>
          <w:lang w:val="es-ES_tradnl" w:eastAsia="ar-SA"/>
        </w:rPr>
        <w:lastRenderedPageBreak/>
        <w:t>públicas, en el otorgamiento y prórroga de licencias, permisos, autorizaciones y concesiones, incluidos en el Registro que lleva la Secretaría de la Función Pública.</w:t>
      </w:r>
    </w:p>
    <w:p w:rsidR="009E0B03" w:rsidRPr="00BA386D" w:rsidRDefault="009E0B03" w:rsidP="00CC66CE">
      <w:pPr>
        <w:suppressAutoHyphens/>
        <w:ind w:right="49"/>
        <w:jc w:val="both"/>
        <w:rPr>
          <w:rFonts w:ascii="Montserrat" w:eastAsia="Times New Roman" w:hAnsi="Montserrat" w:cs="Arial"/>
          <w:sz w:val="20"/>
          <w:szCs w:val="20"/>
          <w:lang w:val="es-ES_tradnl" w:eastAsia="ar-SA"/>
        </w:rPr>
      </w:pPr>
    </w:p>
    <w:p w:rsidR="009E0B03" w:rsidRPr="00BA386D" w:rsidRDefault="009E0B03" w:rsidP="00CC66CE">
      <w:pPr>
        <w:suppressAutoHyphens/>
        <w:ind w:right="49"/>
        <w:jc w:val="both"/>
        <w:rPr>
          <w:rFonts w:ascii="Montserrat" w:eastAsia="Times New Roman" w:hAnsi="Montserrat" w:cs="Arial"/>
          <w:sz w:val="20"/>
          <w:szCs w:val="20"/>
          <w:lang w:val="es-ES_tradnl" w:eastAsia="ar-SA"/>
        </w:rPr>
      </w:pPr>
      <w:r w:rsidRPr="00BA386D">
        <w:rPr>
          <w:rFonts w:ascii="Montserrat" w:eastAsia="Times New Roman" w:hAnsi="Montserrat" w:cs="Arial"/>
          <w:sz w:val="20"/>
          <w:szCs w:val="20"/>
          <w:lang w:val="es-ES_tradnl" w:eastAsia="ar-SA"/>
        </w:rPr>
        <w:t>Los particulares personas morales, podrán formular por medio de sus representantes legales un manifiesto en el que afirmen o nieguen los vínculos o relaciones de negocios, laborales, profesionales, personales o de parentesco por consanguinidad o afinidad hasta el cuarto grado que tengan las personas que a continuación se señalan, con el o los servidores públicos señalados en el párrafo que antecede:</w:t>
      </w:r>
    </w:p>
    <w:p w:rsidR="009E0B03" w:rsidRPr="00BA386D" w:rsidRDefault="009E0B03" w:rsidP="00CC66CE">
      <w:pPr>
        <w:suppressAutoHyphens/>
        <w:ind w:right="49"/>
        <w:jc w:val="both"/>
        <w:rPr>
          <w:rFonts w:ascii="Montserrat" w:eastAsia="Times New Roman" w:hAnsi="Montserrat" w:cs="Arial"/>
          <w:sz w:val="20"/>
          <w:szCs w:val="20"/>
          <w:lang w:val="es-ES_tradnl" w:eastAsia="ar-SA"/>
        </w:rPr>
      </w:pPr>
    </w:p>
    <w:p w:rsidR="009E0B03" w:rsidRPr="00BA386D" w:rsidRDefault="009E0B03" w:rsidP="00CC66CE">
      <w:pPr>
        <w:suppressAutoHyphens/>
        <w:ind w:right="49"/>
        <w:jc w:val="both"/>
        <w:rPr>
          <w:rFonts w:ascii="Montserrat" w:eastAsia="Times New Roman" w:hAnsi="Montserrat" w:cs="Arial"/>
          <w:sz w:val="20"/>
          <w:szCs w:val="20"/>
          <w:lang w:val="es-ES_tradnl" w:eastAsia="ar-SA"/>
        </w:rPr>
      </w:pPr>
      <w:r w:rsidRPr="00BA386D">
        <w:rPr>
          <w:rFonts w:ascii="Montserrat" w:eastAsia="Times New Roman" w:hAnsi="Montserrat" w:cs="Arial"/>
          <w:sz w:val="20"/>
          <w:szCs w:val="20"/>
          <w:lang w:val="es-ES_tradnl" w:eastAsia="ar-SA"/>
        </w:rPr>
        <w:t>a)Integrantes del consejo de administración o administradores; b) Director general, gerente general, o equivalentes; c) Representantes legales, y d) Personas físicas que posean directa o indirectamente cuando menos el diez por ciento de los títulos representativos del capital social de la persona moral.</w:t>
      </w:r>
    </w:p>
    <w:p w:rsidR="009E0B03" w:rsidRPr="00BA386D" w:rsidRDefault="009E0B03" w:rsidP="00CC66CE">
      <w:pPr>
        <w:suppressAutoHyphens/>
        <w:ind w:right="49"/>
        <w:jc w:val="both"/>
        <w:rPr>
          <w:rFonts w:ascii="Montserrat" w:eastAsia="Times New Roman" w:hAnsi="Montserrat" w:cs="Arial"/>
          <w:sz w:val="20"/>
          <w:szCs w:val="20"/>
          <w:lang w:val="es-ES_tradnl" w:eastAsia="ar-SA"/>
        </w:rPr>
      </w:pPr>
    </w:p>
    <w:p w:rsidR="009E0B03" w:rsidRPr="00BA386D" w:rsidRDefault="009E0B03" w:rsidP="00CC66CE">
      <w:pPr>
        <w:suppressAutoHyphens/>
        <w:ind w:right="49"/>
        <w:jc w:val="both"/>
        <w:rPr>
          <w:rFonts w:ascii="Montserrat" w:eastAsia="Times New Roman" w:hAnsi="Montserrat" w:cs="Arial"/>
          <w:sz w:val="20"/>
          <w:szCs w:val="20"/>
          <w:lang w:val="es-ES_tradnl" w:eastAsia="ar-SA"/>
        </w:rPr>
      </w:pPr>
      <w:r w:rsidRPr="00BA386D">
        <w:rPr>
          <w:rFonts w:ascii="Montserrat" w:eastAsia="Times New Roman" w:hAnsi="Montserrat" w:cs="Arial"/>
          <w:sz w:val="20"/>
          <w:szCs w:val="20"/>
          <w:lang w:val="es-ES_tradnl" w:eastAsia="ar-SA"/>
        </w:rPr>
        <w:t xml:space="preserve">En ambos casos, los particulares formularán el manifiesto a través de la dirección electrónica </w:t>
      </w:r>
      <w:hyperlink r:id="rId17" w:history="1">
        <w:r w:rsidRPr="00BA386D">
          <w:rPr>
            <w:rStyle w:val="Hipervnculo"/>
            <w:rFonts w:ascii="Montserrat" w:eastAsia="Times New Roman" w:hAnsi="Montserrat" w:cs="Arial"/>
            <w:sz w:val="20"/>
            <w:szCs w:val="20"/>
            <w:lang w:val="es-ES_tradnl" w:eastAsia="ar-SA"/>
          </w:rPr>
          <w:t>www.gob.mx/sfp</w:t>
        </w:r>
      </w:hyperlink>
      <w:r w:rsidRPr="00BA386D">
        <w:rPr>
          <w:rFonts w:ascii="Montserrat" w:eastAsia="Times New Roman" w:hAnsi="Montserrat" w:cs="Arial"/>
          <w:sz w:val="20"/>
          <w:szCs w:val="20"/>
          <w:lang w:val="es-ES_tradnl" w:eastAsia="ar-SA"/>
        </w:rPr>
        <w:t xml:space="preserve"> siendo este medio electrónico de comunicación el único para presentarlo. El Sistema generará un acuse de presentación del manifiesto, mismo que será necesario presentar como parte de su proposición, de conformidad con la Guía de Operación del Sistema del Manifiesto de los Particulares, disponible en la misma dirección electrónica. A través de dicho medio electrónico los particulares podrán también denunciar presuntos conflictos de interés de los que tengan conocimiento, enunciando las pruebas con las que en su caso cuenten.</w:t>
      </w:r>
    </w:p>
    <w:p w:rsidR="009E0B03" w:rsidRPr="00BA386D" w:rsidRDefault="009E0B03" w:rsidP="00CC66CE">
      <w:pPr>
        <w:suppressAutoHyphens/>
        <w:ind w:right="49"/>
        <w:jc w:val="both"/>
        <w:rPr>
          <w:rFonts w:ascii="Montserrat" w:eastAsia="Times New Roman" w:hAnsi="Montserrat" w:cs="Arial"/>
          <w:sz w:val="20"/>
          <w:szCs w:val="20"/>
          <w:lang w:val="es-ES_tradnl" w:eastAsia="ar-SA"/>
        </w:rPr>
      </w:pPr>
    </w:p>
    <w:p w:rsidR="009E0B03" w:rsidRPr="00BA386D" w:rsidRDefault="009E0B03" w:rsidP="00CC66CE">
      <w:pPr>
        <w:suppressAutoHyphens/>
        <w:ind w:right="49"/>
        <w:jc w:val="both"/>
        <w:rPr>
          <w:rFonts w:ascii="Montserrat" w:eastAsia="Times New Roman" w:hAnsi="Montserrat" w:cs="Arial"/>
          <w:sz w:val="20"/>
          <w:szCs w:val="20"/>
          <w:lang w:val="es-ES_tradnl" w:eastAsia="ar-SA"/>
        </w:rPr>
      </w:pPr>
      <w:r w:rsidRPr="00BA386D">
        <w:rPr>
          <w:rFonts w:ascii="Montserrat" w:eastAsia="Times New Roman" w:hAnsi="Montserrat" w:cs="Arial"/>
          <w:sz w:val="20"/>
          <w:szCs w:val="20"/>
          <w:lang w:val="es-ES_tradnl" w:eastAsia="ar-SA"/>
        </w:rPr>
        <w:t>Por otra parte, se informa que de conformidad con el numeral 10 de dicho Anexo Segundo, los licitantes podrán presentar una declaración de integridad en la que manifiesten, bajo protesta de decir verdad, que por sí mismos o a través de interpósita persona, se abstendrán de realizar conductas contrarias a las disposiciones jurídicas aplicables.</w:t>
      </w:r>
    </w:p>
    <w:p w:rsidR="009E0B03" w:rsidRPr="00BA386D" w:rsidRDefault="009E0B03" w:rsidP="00CC66CE">
      <w:pPr>
        <w:suppressAutoHyphens/>
        <w:ind w:right="49"/>
        <w:jc w:val="both"/>
        <w:rPr>
          <w:rFonts w:ascii="Montserrat" w:eastAsia="Times New Roman" w:hAnsi="Montserrat" w:cs="Arial"/>
          <w:sz w:val="20"/>
          <w:szCs w:val="20"/>
          <w:lang w:val="es-ES_tradnl" w:eastAsia="ar-SA"/>
        </w:rPr>
      </w:pPr>
    </w:p>
    <w:p w:rsidR="009E0B03" w:rsidRPr="00BA386D" w:rsidRDefault="009E0B03" w:rsidP="00CC66CE">
      <w:pPr>
        <w:suppressAutoHyphens/>
        <w:ind w:right="49"/>
        <w:jc w:val="both"/>
        <w:rPr>
          <w:rFonts w:ascii="Montserrat" w:eastAsia="Times New Roman" w:hAnsi="Montserrat" w:cs="Arial"/>
          <w:sz w:val="20"/>
          <w:szCs w:val="20"/>
          <w:lang w:val="es-ES_tradnl" w:eastAsia="ar-SA"/>
        </w:rPr>
      </w:pPr>
      <w:r w:rsidRPr="00BA386D">
        <w:rPr>
          <w:rFonts w:ascii="Montserrat" w:eastAsia="Times New Roman" w:hAnsi="Montserrat" w:cs="Arial"/>
          <w:sz w:val="20"/>
          <w:szCs w:val="20"/>
          <w:lang w:val="es-ES_tradnl" w:eastAsia="ar-SA"/>
        </w:rPr>
        <w:t>Finalmente, se informa que los particulares tienen derecho a presentar queja o denuncia por el incumplimiento de las obligaciones que adviertan en el contacto con los servidores públicos, ante el Órgano Interno de Control en el IMSS, o bien, a través del Sistema Integral de Quejas y Denuncias Ciudadanas, establecido mediante el Acuerdo publicado en el Diario Oficial de la Federación el día 9 de diciembre de 2015.</w:t>
      </w:r>
    </w:p>
    <w:p w:rsidR="00CE1012" w:rsidRPr="00BA386D" w:rsidRDefault="00CE1012" w:rsidP="00CE1012">
      <w:pPr>
        <w:suppressAutoHyphens/>
        <w:ind w:right="49"/>
        <w:rPr>
          <w:rFonts w:ascii="Montserrat" w:eastAsia="Times New Roman" w:hAnsi="Montserrat" w:cs="Arial"/>
          <w:sz w:val="20"/>
          <w:szCs w:val="20"/>
          <w:lang w:val="es-ES_tradnl" w:eastAsia="ar-SA"/>
        </w:rPr>
      </w:pPr>
    </w:p>
    <w:p w:rsidR="00D437FA" w:rsidRPr="00BA386D" w:rsidRDefault="00D437FA" w:rsidP="00CE1012">
      <w:pPr>
        <w:suppressAutoHyphens/>
        <w:ind w:right="49"/>
        <w:rPr>
          <w:rFonts w:ascii="Montserrat" w:eastAsia="Times New Roman" w:hAnsi="Montserrat" w:cs="Arial"/>
          <w:sz w:val="20"/>
          <w:szCs w:val="20"/>
          <w:lang w:val="es-ES_tradnl" w:eastAsia="ar-SA"/>
        </w:rPr>
      </w:pPr>
    </w:p>
    <w:p w:rsidR="00855D71" w:rsidRPr="00BA386D" w:rsidRDefault="00855D71" w:rsidP="004D103A">
      <w:pPr>
        <w:pStyle w:val="Ttulo1"/>
        <w:numPr>
          <w:ilvl w:val="0"/>
          <w:numId w:val="42"/>
        </w:numPr>
        <w:spacing w:before="0" w:after="0"/>
        <w:ind w:right="49"/>
        <w:jc w:val="both"/>
        <w:rPr>
          <w:rFonts w:ascii="Montserrat" w:hAnsi="Montserrat" w:cs="Arial"/>
          <w:sz w:val="20"/>
          <w:szCs w:val="20"/>
          <w:lang w:val="es-ES_tradnl"/>
        </w:rPr>
      </w:pPr>
      <w:bookmarkStart w:id="163" w:name="_Toc21719335"/>
      <w:bookmarkStart w:id="164" w:name="_Toc92919198"/>
      <w:r w:rsidRPr="00BA386D">
        <w:rPr>
          <w:rFonts w:ascii="Montserrat" w:hAnsi="Montserrat" w:cs="Arial"/>
          <w:sz w:val="20"/>
          <w:szCs w:val="20"/>
          <w:lang w:val="es-ES_tradnl"/>
        </w:rPr>
        <w:t>AVISO DE PRIVACIDAD SIMPLIFICADO DE LOS PROCEDIMIENTOS DE ADQUISICIONES DE BIENES, ARRENDAMIENTOS Y CONTRATACIÓN DE SERVICIOS.</w:t>
      </w:r>
      <w:bookmarkEnd w:id="163"/>
      <w:bookmarkEnd w:id="164"/>
    </w:p>
    <w:p w:rsidR="00855D71" w:rsidRPr="00BA386D" w:rsidRDefault="00855D71" w:rsidP="00855D71">
      <w:pPr>
        <w:suppressAutoHyphens/>
        <w:ind w:right="49"/>
        <w:rPr>
          <w:rFonts w:ascii="Montserrat" w:eastAsia="Times New Roman" w:hAnsi="Montserrat" w:cs="Arial"/>
          <w:sz w:val="20"/>
          <w:szCs w:val="20"/>
          <w:lang w:val="es-ES_tradnl" w:eastAsia="ar-SA"/>
        </w:rPr>
      </w:pPr>
    </w:p>
    <w:p w:rsidR="00855D71" w:rsidRPr="00BA386D" w:rsidRDefault="00855D71" w:rsidP="00855D71">
      <w:pPr>
        <w:suppressAutoHyphens/>
        <w:ind w:right="49"/>
        <w:jc w:val="both"/>
        <w:rPr>
          <w:rFonts w:ascii="Montserrat" w:eastAsia="Times New Roman" w:hAnsi="Montserrat" w:cs="Arial"/>
          <w:sz w:val="20"/>
          <w:szCs w:val="20"/>
          <w:lang w:val="es-ES_tradnl" w:eastAsia="ar-SA"/>
        </w:rPr>
      </w:pPr>
      <w:r w:rsidRPr="00BA386D">
        <w:rPr>
          <w:rFonts w:ascii="Montserrat" w:eastAsia="Times New Roman" w:hAnsi="Montserrat" w:cs="Arial"/>
          <w:sz w:val="20"/>
          <w:szCs w:val="20"/>
          <w:lang w:val="es-ES_tradnl" w:eastAsia="ar-SA"/>
        </w:rPr>
        <w:t>En atención al principio de máxima publicidad establecido en La Ley Federal de Transparencia y Acceso a la Información Pública y en relación a los artículos 110, 113 y 117 de dicho ordenamiento, se notifica a las personas morales participantes que no se considerará reservada o confidencial la información que se encuentre en los registros públicos o en fuentes de acceso público, como es el caso de las contrataciones gubernamentales, ya que la información se genera y registra en “CompraNet”, no requiriéndose el consentimiento del titular de la información para permitir el acceso a la misma a través de una versión pública.</w:t>
      </w:r>
    </w:p>
    <w:p w:rsidR="00855D71" w:rsidRPr="00BA386D" w:rsidRDefault="00855D71" w:rsidP="00855D71">
      <w:pPr>
        <w:suppressAutoHyphens/>
        <w:ind w:right="49"/>
        <w:jc w:val="both"/>
        <w:rPr>
          <w:rFonts w:ascii="Montserrat" w:eastAsia="Times New Roman" w:hAnsi="Montserrat" w:cs="Arial"/>
          <w:sz w:val="20"/>
          <w:szCs w:val="20"/>
          <w:lang w:val="es-ES_tradnl" w:eastAsia="ar-SA"/>
        </w:rPr>
      </w:pPr>
    </w:p>
    <w:p w:rsidR="00855D71" w:rsidRPr="00BA386D" w:rsidRDefault="00855D71" w:rsidP="00855D71">
      <w:pPr>
        <w:suppressAutoHyphens/>
        <w:ind w:right="49"/>
        <w:jc w:val="both"/>
        <w:rPr>
          <w:rFonts w:ascii="Montserrat" w:eastAsia="Times New Roman" w:hAnsi="Montserrat" w:cs="Arial"/>
          <w:sz w:val="20"/>
          <w:szCs w:val="20"/>
          <w:lang w:val="es-ES_tradnl" w:eastAsia="ar-SA"/>
        </w:rPr>
      </w:pPr>
      <w:r w:rsidRPr="00BA386D">
        <w:rPr>
          <w:rFonts w:ascii="Montserrat" w:eastAsia="Times New Roman" w:hAnsi="Montserrat" w:cs="Arial"/>
          <w:sz w:val="20"/>
          <w:szCs w:val="20"/>
          <w:lang w:val="es-ES_tradnl" w:eastAsia="ar-SA"/>
        </w:rPr>
        <w:lastRenderedPageBreak/>
        <w:t>En ese tenor, conforme a los Lineamientos Generales en Materia de Clasificación y Desclasificación de la información, así como para la elaboración de Versiones Públicas publicados en el Diario Oficial de la Federación el día 15 de abril de 2016 y sus modificaciones del 29 de julio de 2016, para efecto de las publicaciones en versión pública, se testará la información clasificada como confidencial.</w:t>
      </w:r>
    </w:p>
    <w:p w:rsidR="00855D71" w:rsidRPr="00BA386D" w:rsidRDefault="00855D71" w:rsidP="00855D71">
      <w:pPr>
        <w:suppressAutoHyphens/>
        <w:ind w:right="49"/>
        <w:jc w:val="both"/>
        <w:rPr>
          <w:rFonts w:ascii="Montserrat" w:eastAsia="Times New Roman" w:hAnsi="Montserrat" w:cs="Arial"/>
          <w:sz w:val="20"/>
          <w:szCs w:val="20"/>
          <w:lang w:val="es-ES_tradnl" w:eastAsia="ar-SA"/>
        </w:rPr>
      </w:pPr>
    </w:p>
    <w:p w:rsidR="00855D71" w:rsidRPr="00BA386D" w:rsidRDefault="00855D71" w:rsidP="00855D71">
      <w:pPr>
        <w:suppressAutoHyphens/>
        <w:ind w:right="49"/>
        <w:jc w:val="both"/>
        <w:rPr>
          <w:rFonts w:ascii="Montserrat" w:eastAsia="Times New Roman" w:hAnsi="Montserrat" w:cs="Arial"/>
          <w:sz w:val="20"/>
          <w:szCs w:val="20"/>
          <w:lang w:val="es-ES_tradnl" w:eastAsia="ar-SA"/>
        </w:rPr>
      </w:pPr>
      <w:r w:rsidRPr="00BA386D">
        <w:rPr>
          <w:rFonts w:ascii="Montserrat" w:eastAsia="Times New Roman" w:hAnsi="Montserrat" w:cs="Arial"/>
          <w:sz w:val="20"/>
          <w:szCs w:val="20"/>
          <w:lang w:val="es-ES_tradnl" w:eastAsia="ar-SA"/>
        </w:rPr>
        <w:t xml:space="preserve">Por lo anterior, con fundamento en el artículo 68 de La Ley Federal de Transparencia y Acceso a la Información Pública, en relación con el artículo 70, fracción XXVIII de La Ley General de Transparencia y Acceso a la Información Pública, la información de “La Licitación”, así como la versión pública de los requisitos y de la propuesta técnica y económica que presenten los licitantes, será de carácter público una vez emitido el Fallo y publicado en “CompraNet”, conforme a los criterios emitidos por el Instituto Nacional de Transparencia, Acceso a la Información y Protección de Datos Personales (INAI). </w:t>
      </w:r>
      <w:r w:rsidR="00C54188" w:rsidRPr="00BA386D">
        <w:rPr>
          <w:rFonts w:ascii="Montserrat" w:eastAsia="Times New Roman" w:hAnsi="Montserrat" w:cs="Arial"/>
          <w:b/>
          <w:sz w:val="20"/>
          <w:szCs w:val="20"/>
          <w:lang w:val="es-ES_tradnl" w:eastAsia="ar-SA"/>
        </w:rPr>
        <w:t>Anexo XV.</w:t>
      </w:r>
    </w:p>
    <w:p w:rsidR="00CE1012" w:rsidRPr="00BA386D" w:rsidRDefault="00CE1012" w:rsidP="00CE1012">
      <w:pPr>
        <w:suppressAutoHyphens/>
        <w:ind w:right="49"/>
        <w:rPr>
          <w:rFonts w:ascii="Montserrat" w:eastAsia="Times New Roman" w:hAnsi="Montserrat" w:cs="Arial"/>
          <w:sz w:val="20"/>
          <w:szCs w:val="20"/>
          <w:lang w:val="es-ES_tradnl" w:eastAsia="ar-SA"/>
        </w:rPr>
      </w:pPr>
    </w:p>
    <w:p w:rsidR="00855D71" w:rsidRPr="00BA386D" w:rsidRDefault="00855D71" w:rsidP="00CE1012">
      <w:pPr>
        <w:suppressAutoHyphens/>
        <w:ind w:right="49"/>
        <w:rPr>
          <w:rFonts w:ascii="Montserrat" w:eastAsia="Times New Roman" w:hAnsi="Montserrat" w:cs="Arial"/>
          <w:sz w:val="20"/>
          <w:szCs w:val="20"/>
          <w:lang w:val="es-ES_tradnl" w:eastAsia="ar-SA"/>
        </w:rPr>
      </w:pPr>
    </w:p>
    <w:p w:rsidR="00A65597" w:rsidRPr="00BA386D" w:rsidRDefault="00A65597" w:rsidP="00CE1012">
      <w:pPr>
        <w:suppressAutoHyphens/>
        <w:ind w:right="49"/>
        <w:rPr>
          <w:rFonts w:ascii="Montserrat" w:eastAsia="Times New Roman" w:hAnsi="Montserrat" w:cs="Arial"/>
          <w:sz w:val="20"/>
          <w:szCs w:val="20"/>
          <w:lang w:val="es-ES_tradnl" w:eastAsia="ar-SA"/>
        </w:rPr>
      </w:pPr>
    </w:p>
    <w:p w:rsidR="00DE60C7" w:rsidRPr="00BA386D" w:rsidRDefault="00DE60C7" w:rsidP="00CE1012">
      <w:pPr>
        <w:suppressAutoHyphens/>
        <w:ind w:right="49"/>
        <w:rPr>
          <w:rFonts w:ascii="Montserrat" w:eastAsia="Times New Roman" w:hAnsi="Montserrat" w:cs="Arial"/>
          <w:sz w:val="20"/>
          <w:szCs w:val="20"/>
          <w:lang w:val="es-ES_tradnl" w:eastAsia="ar-SA"/>
        </w:rPr>
      </w:pPr>
    </w:p>
    <w:p w:rsidR="00DE60C7" w:rsidRPr="00BA386D" w:rsidRDefault="00DE60C7" w:rsidP="00CE1012">
      <w:pPr>
        <w:suppressAutoHyphens/>
        <w:ind w:right="49"/>
        <w:rPr>
          <w:rFonts w:ascii="Montserrat" w:eastAsia="Times New Roman" w:hAnsi="Montserrat" w:cs="Arial"/>
          <w:sz w:val="20"/>
          <w:szCs w:val="20"/>
          <w:lang w:val="es-ES_tradnl" w:eastAsia="ar-SA"/>
        </w:rPr>
      </w:pPr>
    </w:p>
    <w:p w:rsidR="00DE60C7" w:rsidRPr="00BA386D" w:rsidRDefault="00DE60C7" w:rsidP="00C100CA">
      <w:pPr>
        <w:suppressAutoHyphens/>
        <w:ind w:right="49"/>
        <w:jc w:val="center"/>
        <w:rPr>
          <w:rFonts w:ascii="Montserrat" w:eastAsia="Times New Roman" w:hAnsi="Montserrat" w:cs="Arial"/>
          <w:sz w:val="20"/>
          <w:szCs w:val="20"/>
          <w:lang w:val="es-ES_tradnl" w:eastAsia="ar-SA"/>
        </w:rPr>
      </w:pPr>
    </w:p>
    <w:p w:rsidR="00C100CA" w:rsidRPr="00BA386D" w:rsidRDefault="00C100CA" w:rsidP="00C100CA">
      <w:pPr>
        <w:pStyle w:val="Default"/>
        <w:ind w:left="-142"/>
        <w:jc w:val="center"/>
        <w:rPr>
          <w:rFonts w:ascii="Montserrat" w:hAnsi="Montserrat" w:cs="Arial"/>
          <w:b/>
          <w:sz w:val="20"/>
          <w:szCs w:val="20"/>
        </w:rPr>
      </w:pPr>
      <w:r w:rsidRPr="00BA386D">
        <w:rPr>
          <w:rFonts w:ascii="Montserrat" w:hAnsi="Montserrat" w:cs="Arial"/>
          <w:b/>
          <w:sz w:val="20"/>
          <w:szCs w:val="20"/>
        </w:rPr>
        <w:t>Mtr</w:t>
      </w:r>
      <w:r w:rsidR="00F57794" w:rsidRPr="00BA386D">
        <w:rPr>
          <w:rFonts w:ascii="Montserrat" w:hAnsi="Montserrat" w:cs="Arial"/>
          <w:b/>
          <w:sz w:val="20"/>
          <w:szCs w:val="20"/>
        </w:rPr>
        <w:t>a</w:t>
      </w:r>
      <w:r w:rsidRPr="00BA386D">
        <w:rPr>
          <w:rFonts w:ascii="Montserrat" w:hAnsi="Montserrat" w:cs="Arial"/>
          <w:b/>
          <w:sz w:val="20"/>
          <w:szCs w:val="20"/>
        </w:rPr>
        <w:t xml:space="preserve">. </w:t>
      </w:r>
      <w:r w:rsidR="00F57794" w:rsidRPr="00BA386D">
        <w:rPr>
          <w:rFonts w:ascii="Montserrat" w:hAnsi="Montserrat" w:cs="Arial"/>
          <w:b/>
          <w:sz w:val="20"/>
          <w:szCs w:val="20"/>
        </w:rPr>
        <w:t>Araceli Sánchez Vega</w:t>
      </w:r>
      <w:r w:rsidRPr="00BA386D">
        <w:rPr>
          <w:rFonts w:ascii="Montserrat" w:hAnsi="Montserrat" w:cs="Arial"/>
          <w:b/>
          <w:sz w:val="20"/>
          <w:szCs w:val="20"/>
        </w:rPr>
        <w:t>.</w:t>
      </w:r>
    </w:p>
    <w:p w:rsidR="00DE60C7" w:rsidRPr="00BA386D" w:rsidRDefault="00C100CA" w:rsidP="00C100CA">
      <w:pPr>
        <w:pStyle w:val="Default"/>
        <w:ind w:left="-142"/>
        <w:jc w:val="center"/>
        <w:rPr>
          <w:rFonts w:ascii="Montserrat" w:eastAsia="Calibri" w:hAnsi="Montserrat" w:cs="Arial"/>
          <w:sz w:val="20"/>
          <w:szCs w:val="20"/>
        </w:rPr>
      </w:pPr>
      <w:r w:rsidRPr="00BA386D">
        <w:rPr>
          <w:rFonts w:ascii="Montserrat" w:eastAsia="Calibri" w:hAnsi="Montserrat" w:cs="Arial"/>
          <w:sz w:val="20"/>
          <w:szCs w:val="20"/>
        </w:rPr>
        <w:t xml:space="preserve">Titular de la División de </w:t>
      </w:r>
      <w:r w:rsidR="000736ED" w:rsidRPr="00BA386D">
        <w:rPr>
          <w:rFonts w:ascii="Montserrat" w:eastAsia="Calibri" w:hAnsi="Montserrat" w:cs="Arial"/>
          <w:sz w:val="20"/>
          <w:szCs w:val="20"/>
        </w:rPr>
        <w:t xml:space="preserve">Bienes </w:t>
      </w:r>
      <w:r w:rsidRPr="00BA386D">
        <w:rPr>
          <w:rFonts w:ascii="Montserrat" w:eastAsia="Calibri" w:hAnsi="Montserrat" w:cs="Arial"/>
          <w:sz w:val="20"/>
          <w:szCs w:val="20"/>
        </w:rPr>
        <w:t>Terapéuticos</w:t>
      </w:r>
    </w:p>
    <w:p w:rsidR="00022AC2" w:rsidRPr="00BA386D" w:rsidRDefault="002D027E" w:rsidP="00CE1012">
      <w:pPr>
        <w:suppressAutoHyphens/>
        <w:ind w:right="49"/>
        <w:jc w:val="center"/>
        <w:rPr>
          <w:rFonts w:ascii="Montserrat" w:eastAsia="Times New Roman" w:hAnsi="Montserrat" w:cs="Arial"/>
          <w:b/>
          <w:sz w:val="20"/>
          <w:szCs w:val="20"/>
          <w:lang w:val="es-ES" w:eastAsia="ar-SA"/>
        </w:rPr>
      </w:pPr>
      <w:r w:rsidRPr="00BA386D">
        <w:rPr>
          <w:rFonts w:ascii="Montserrat" w:eastAsia="Times New Roman" w:hAnsi="Montserrat" w:cs="Arial"/>
          <w:b/>
          <w:sz w:val="20"/>
          <w:szCs w:val="20"/>
          <w:lang w:val="es-ES" w:eastAsia="ar-SA"/>
        </w:rPr>
        <w:t>Área Contratante</w:t>
      </w:r>
    </w:p>
    <w:p w:rsidR="00022AC2" w:rsidRPr="00BA386D" w:rsidRDefault="00022AC2" w:rsidP="00CC66CE">
      <w:pPr>
        <w:suppressAutoHyphens/>
        <w:ind w:right="49"/>
        <w:jc w:val="center"/>
        <w:rPr>
          <w:rFonts w:ascii="Montserrat" w:eastAsia="Times New Roman" w:hAnsi="Montserrat" w:cs="Arial"/>
          <w:sz w:val="20"/>
          <w:szCs w:val="20"/>
          <w:lang w:val="es-ES" w:eastAsia="ar-SA"/>
        </w:rPr>
      </w:pPr>
      <w:r w:rsidRPr="00BA386D">
        <w:rPr>
          <w:rFonts w:ascii="Montserrat" w:eastAsia="Times New Roman" w:hAnsi="Montserrat" w:cs="Arial"/>
          <w:sz w:val="20"/>
          <w:szCs w:val="20"/>
          <w:lang w:val="es-ES" w:eastAsia="ar-SA"/>
        </w:rPr>
        <w:t xml:space="preserve">Con fundamento en el </w:t>
      </w:r>
      <w:r w:rsidR="001A3BE2" w:rsidRPr="00BA386D">
        <w:rPr>
          <w:rFonts w:ascii="Montserrat" w:eastAsia="Times New Roman" w:hAnsi="Montserrat" w:cs="Arial"/>
          <w:sz w:val="20"/>
          <w:szCs w:val="20"/>
          <w:lang w:val="es-ES" w:eastAsia="ar-SA"/>
        </w:rPr>
        <w:t>nu</w:t>
      </w:r>
      <w:r w:rsidR="00BB56EC" w:rsidRPr="00BA386D">
        <w:rPr>
          <w:rFonts w:ascii="Montserrat" w:eastAsia="Times New Roman" w:hAnsi="Montserrat" w:cs="Arial"/>
          <w:sz w:val="20"/>
          <w:szCs w:val="20"/>
          <w:lang w:val="es-ES" w:eastAsia="ar-SA"/>
        </w:rPr>
        <w:t>m</w:t>
      </w:r>
      <w:r w:rsidR="001A3BE2" w:rsidRPr="00BA386D">
        <w:rPr>
          <w:rFonts w:ascii="Montserrat" w:eastAsia="Times New Roman" w:hAnsi="Montserrat" w:cs="Arial"/>
          <w:sz w:val="20"/>
          <w:szCs w:val="20"/>
          <w:lang w:val="es-ES" w:eastAsia="ar-SA"/>
        </w:rPr>
        <w:t>e</w:t>
      </w:r>
      <w:r w:rsidR="00BB56EC" w:rsidRPr="00BA386D">
        <w:rPr>
          <w:rFonts w:ascii="Montserrat" w:eastAsia="Times New Roman" w:hAnsi="Montserrat" w:cs="Arial"/>
          <w:sz w:val="20"/>
          <w:szCs w:val="20"/>
          <w:lang w:val="es-ES" w:eastAsia="ar-SA"/>
        </w:rPr>
        <w:t>ral</w:t>
      </w:r>
      <w:r w:rsidRPr="00BA386D">
        <w:rPr>
          <w:rFonts w:ascii="Montserrat" w:eastAsia="Times New Roman" w:hAnsi="Montserrat" w:cs="Arial"/>
          <w:sz w:val="20"/>
          <w:szCs w:val="20"/>
          <w:lang w:val="es-ES" w:eastAsia="ar-SA"/>
        </w:rPr>
        <w:t xml:space="preserve"> 5.3.8 </w:t>
      </w:r>
      <w:r w:rsidR="00BB56EC" w:rsidRPr="00BA386D">
        <w:rPr>
          <w:rFonts w:ascii="Montserrat" w:eastAsia="Times New Roman" w:hAnsi="Montserrat" w:cs="Arial"/>
          <w:sz w:val="20"/>
          <w:szCs w:val="20"/>
          <w:lang w:val="es-ES" w:eastAsia="ar-SA"/>
        </w:rPr>
        <w:t xml:space="preserve">inciso a) </w:t>
      </w:r>
      <w:r w:rsidRPr="00BA386D">
        <w:rPr>
          <w:rFonts w:ascii="Montserrat" w:eastAsia="Times New Roman" w:hAnsi="Montserrat" w:cs="Arial"/>
          <w:sz w:val="20"/>
          <w:szCs w:val="20"/>
          <w:lang w:val="es-ES" w:eastAsia="ar-SA"/>
        </w:rPr>
        <w:t>de las Politicas, Bases</w:t>
      </w:r>
    </w:p>
    <w:p w:rsidR="00022AC2" w:rsidRPr="00BA386D" w:rsidRDefault="00022AC2" w:rsidP="00CC66CE">
      <w:pPr>
        <w:suppressAutoHyphens/>
        <w:ind w:right="49"/>
        <w:jc w:val="center"/>
        <w:rPr>
          <w:rFonts w:ascii="Montserrat" w:eastAsia="Times New Roman" w:hAnsi="Montserrat" w:cs="Arial"/>
          <w:sz w:val="20"/>
          <w:szCs w:val="20"/>
          <w:lang w:val="es-ES" w:eastAsia="ar-SA"/>
        </w:rPr>
      </w:pPr>
      <w:r w:rsidRPr="00BA386D">
        <w:rPr>
          <w:rFonts w:ascii="Montserrat" w:eastAsia="Times New Roman" w:hAnsi="Montserrat" w:cs="Arial"/>
          <w:sz w:val="20"/>
          <w:szCs w:val="20"/>
          <w:lang w:val="es-ES" w:eastAsia="ar-SA"/>
        </w:rPr>
        <w:t>y Lineamientos en Materia de Adquisiciones,</w:t>
      </w:r>
    </w:p>
    <w:p w:rsidR="00856707" w:rsidRPr="00BA386D" w:rsidRDefault="00022AC2" w:rsidP="001A3BE2">
      <w:pPr>
        <w:suppressAutoHyphens/>
        <w:ind w:right="49"/>
        <w:jc w:val="center"/>
        <w:rPr>
          <w:rFonts w:ascii="Montserrat" w:eastAsia="Times New Roman" w:hAnsi="Montserrat" w:cs="Arial"/>
          <w:sz w:val="20"/>
          <w:szCs w:val="20"/>
          <w:lang w:val="es-ES" w:eastAsia="ar-SA"/>
        </w:rPr>
        <w:sectPr w:rsidR="00856707" w:rsidRPr="00BA386D" w:rsidSect="00C25163">
          <w:headerReference w:type="default" r:id="rId18"/>
          <w:footerReference w:type="default" r:id="rId19"/>
          <w:footnotePr>
            <w:pos w:val="beneathText"/>
          </w:footnotePr>
          <w:type w:val="nextColumn"/>
          <w:pgSz w:w="12240" w:h="15840" w:code="1"/>
          <w:pgMar w:top="1077" w:right="1701" w:bottom="1418" w:left="1701" w:header="709" w:footer="590" w:gutter="0"/>
          <w:cols w:space="720"/>
          <w:docGrid w:linePitch="360"/>
        </w:sectPr>
      </w:pPr>
      <w:r w:rsidRPr="00BA386D">
        <w:rPr>
          <w:rFonts w:ascii="Montserrat" w:eastAsia="Times New Roman" w:hAnsi="Montserrat" w:cs="Arial"/>
          <w:sz w:val="20"/>
          <w:szCs w:val="20"/>
          <w:lang w:val="es-ES" w:eastAsia="ar-SA"/>
        </w:rPr>
        <w:t>Arrendamientos y Servicios del IMSS</w:t>
      </w:r>
    </w:p>
    <w:p w:rsidR="00C100CA" w:rsidRPr="00BA386D" w:rsidRDefault="00C100CA" w:rsidP="00733CD4">
      <w:pPr>
        <w:jc w:val="both"/>
        <w:rPr>
          <w:rFonts w:ascii="Montserrat" w:hAnsi="Montserrat" w:cs="Arial"/>
          <w:sz w:val="20"/>
          <w:szCs w:val="20"/>
        </w:rPr>
      </w:pPr>
    </w:p>
    <w:p w:rsidR="007B015A" w:rsidRDefault="005D3E18" w:rsidP="00DE60C7">
      <w:pPr>
        <w:pStyle w:val="Ttulo1"/>
        <w:tabs>
          <w:tab w:val="center" w:pos="6374"/>
          <w:tab w:val="right" w:pos="12389"/>
        </w:tabs>
        <w:spacing w:before="0" w:after="0"/>
        <w:ind w:right="49"/>
        <w:jc w:val="center"/>
        <w:rPr>
          <w:rFonts w:ascii="Montserrat" w:hAnsi="Montserrat" w:cs="Arial"/>
          <w:sz w:val="20"/>
          <w:szCs w:val="20"/>
        </w:rPr>
      </w:pPr>
      <w:bookmarkStart w:id="165" w:name="_Toc92919199"/>
      <w:r w:rsidRPr="00BA386D">
        <w:rPr>
          <w:rFonts w:ascii="Montserrat" w:hAnsi="Montserrat" w:cs="Arial"/>
          <w:sz w:val="20"/>
          <w:szCs w:val="20"/>
        </w:rPr>
        <w:t>ANEXO I</w:t>
      </w:r>
      <w:r w:rsidR="00476484">
        <w:rPr>
          <w:rFonts w:ascii="Montserrat" w:hAnsi="Montserrat" w:cs="Arial"/>
          <w:sz w:val="20"/>
          <w:szCs w:val="20"/>
        </w:rPr>
        <w:t xml:space="preserve"> (Anexo 1)</w:t>
      </w:r>
      <w:r w:rsidRPr="00BA386D">
        <w:rPr>
          <w:rFonts w:ascii="Montserrat" w:hAnsi="Montserrat" w:cs="Arial"/>
          <w:sz w:val="20"/>
          <w:szCs w:val="20"/>
        </w:rPr>
        <w:br/>
      </w:r>
      <w:r>
        <w:rPr>
          <w:rFonts w:ascii="Montserrat" w:hAnsi="Montserrat" w:cs="Arial"/>
          <w:sz w:val="20"/>
          <w:szCs w:val="20"/>
        </w:rPr>
        <w:t>REQUERIMIENTO</w:t>
      </w:r>
      <w:bookmarkEnd w:id="165"/>
    </w:p>
    <w:p w:rsidR="005D3E18" w:rsidRDefault="005D3E18" w:rsidP="005D3E18">
      <w:pPr>
        <w:rPr>
          <w:lang w:eastAsia="ar-SA"/>
        </w:rPr>
      </w:pPr>
    </w:p>
    <w:p w:rsidR="005D3E18" w:rsidRDefault="005D3E18" w:rsidP="005D3E18">
      <w:pPr>
        <w:rPr>
          <w:lang w:eastAsia="ar-SA"/>
        </w:rPr>
      </w:pPr>
    </w:p>
    <w:p w:rsidR="005D3E18" w:rsidRDefault="005D3E18" w:rsidP="005D3E18">
      <w:pPr>
        <w:rPr>
          <w:lang w:eastAsia="ar-SA"/>
        </w:rPr>
      </w:pPr>
    </w:p>
    <w:tbl>
      <w:tblPr>
        <w:tblW w:w="10962" w:type="dxa"/>
        <w:tblInd w:w="-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6"/>
        <w:gridCol w:w="500"/>
        <w:gridCol w:w="516"/>
        <w:gridCol w:w="427"/>
        <w:gridCol w:w="500"/>
        <w:gridCol w:w="5169"/>
        <w:gridCol w:w="497"/>
        <w:gridCol w:w="608"/>
        <w:gridCol w:w="544"/>
        <w:gridCol w:w="815"/>
        <w:gridCol w:w="870"/>
      </w:tblGrid>
      <w:tr w:rsidR="005D3E18" w:rsidRPr="005D3E18" w:rsidTr="005D3E18">
        <w:trPr>
          <w:trHeight w:val="990"/>
        </w:trPr>
        <w:tc>
          <w:tcPr>
            <w:tcW w:w="0" w:type="auto"/>
            <w:shd w:val="clear" w:color="auto" w:fill="F2F2F2" w:themeFill="background1" w:themeFillShade="F2"/>
            <w:noWrap/>
            <w:vAlign w:val="center"/>
            <w:hideMark/>
          </w:tcPr>
          <w:p w:rsidR="005D3E18" w:rsidRPr="005D3E18" w:rsidRDefault="005D3E18" w:rsidP="005D3E18">
            <w:pPr>
              <w:jc w:val="center"/>
              <w:rPr>
                <w:rFonts w:ascii="Montserrat" w:eastAsia="Times New Roman" w:hAnsi="Montserrat" w:cs="Times New Roman"/>
                <w:b/>
                <w:bCs/>
                <w:noProof w:val="0"/>
                <w:sz w:val="16"/>
                <w:szCs w:val="16"/>
                <w:lang w:eastAsia="es-MX"/>
              </w:rPr>
            </w:pPr>
            <w:r w:rsidRPr="005D3E18">
              <w:rPr>
                <w:rFonts w:ascii="Montserrat" w:eastAsia="Times New Roman" w:hAnsi="Montserrat" w:cs="Times New Roman"/>
                <w:b/>
                <w:bCs/>
                <w:noProof w:val="0"/>
                <w:sz w:val="16"/>
                <w:szCs w:val="16"/>
                <w:lang w:eastAsia="es-MX"/>
              </w:rPr>
              <w:t>GPO</w:t>
            </w:r>
          </w:p>
        </w:tc>
        <w:tc>
          <w:tcPr>
            <w:tcW w:w="0" w:type="auto"/>
            <w:shd w:val="clear" w:color="auto" w:fill="F2F2F2" w:themeFill="background1" w:themeFillShade="F2"/>
            <w:noWrap/>
            <w:vAlign w:val="center"/>
            <w:hideMark/>
          </w:tcPr>
          <w:p w:rsidR="005D3E18" w:rsidRPr="005D3E18" w:rsidRDefault="005D3E18" w:rsidP="005D3E18">
            <w:pPr>
              <w:jc w:val="center"/>
              <w:rPr>
                <w:rFonts w:ascii="Montserrat" w:eastAsia="Times New Roman" w:hAnsi="Montserrat" w:cs="Times New Roman"/>
                <w:b/>
                <w:bCs/>
                <w:noProof w:val="0"/>
                <w:sz w:val="16"/>
                <w:szCs w:val="16"/>
                <w:lang w:eastAsia="es-MX"/>
              </w:rPr>
            </w:pPr>
            <w:r w:rsidRPr="005D3E18">
              <w:rPr>
                <w:rFonts w:ascii="Montserrat" w:eastAsia="Times New Roman" w:hAnsi="Montserrat" w:cs="Times New Roman"/>
                <w:b/>
                <w:bCs/>
                <w:noProof w:val="0"/>
                <w:sz w:val="16"/>
                <w:szCs w:val="16"/>
                <w:lang w:eastAsia="es-MX"/>
              </w:rPr>
              <w:t>GEN</w:t>
            </w:r>
          </w:p>
        </w:tc>
        <w:tc>
          <w:tcPr>
            <w:tcW w:w="0" w:type="auto"/>
            <w:shd w:val="clear" w:color="auto" w:fill="F2F2F2" w:themeFill="background1" w:themeFillShade="F2"/>
            <w:noWrap/>
            <w:vAlign w:val="center"/>
            <w:hideMark/>
          </w:tcPr>
          <w:p w:rsidR="005D3E18" w:rsidRPr="005D3E18" w:rsidRDefault="005D3E18" w:rsidP="005D3E18">
            <w:pPr>
              <w:jc w:val="center"/>
              <w:rPr>
                <w:rFonts w:ascii="Montserrat" w:eastAsia="Times New Roman" w:hAnsi="Montserrat" w:cs="Times New Roman"/>
                <w:b/>
                <w:bCs/>
                <w:noProof w:val="0"/>
                <w:sz w:val="16"/>
                <w:szCs w:val="16"/>
                <w:lang w:eastAsia="es-MX"/>
              </w:rPr>
            </w:pPr>
            <w:r w:rsidRPr="005D3E18">
              <w:rPr>
                <w:rFonts w:ascii="Montserrat" w:eastAsia="Times New Roman" w:hAnsi="Montserrat" w:cs="Times New Roman"/>
                <w:b/>
                <w:bCs/>
                <w:noProof w:val="0"/>
                <w:sz w:val="16"/>
                <w:szCs w:val="16"/>
                <w:lang w:eastAsia="es-MX"/>
              </w:rPr>
              <w:t>ESP</w:t>
            </w:r>
          </w:p>
        </w:tc>
        <w:tc>
          <w:tcPr>
            <w:tcW w:w="0" w:type="auto"/>
            <w:shd w:val="clear" w:color="auto" w:fill="F2F2F2" w:themeFill="background1" w:themeFillShade="F2"/>
            <w:noWrap/>
            <w:vAlign w:val="center"/>
            <w:hideMark/>
          </w:tcPr>
          <w:p w:rsidR="005D3E18" w:rsidRPr="005D3E18" w:rsidRDefault="005D3E18" w:rsidP="005D3E18">
            <w:pPr>
              <w:jc w:val="center"/>
              <w:rPr>
                <w:rFonts w:ascii="Montserrat" w:eastAsia="Times New Roman" w:hAnsi="Montserrat" w:cs="Times New Roman"/>
                <w:b/>
                <w:bCs/>
                <w:noProof w:val="0"/>
                <w:sz w:val="16"/>
                <w:szCs w:val="16"/>
                <w:lang w:eastAsia="es-MX"/>
              </w:rPr>
            </w:pPr>
            <w:r w:rsidRPr="005D3E18">
              <w:rPr>
                <w:rFonts w:ascii="Montserrat" w:eastAsia="Times New Roman" w:hAnsi="Montserrat" w:cs="Times New Roman"/>
                <w:b/>
                <w:bCs/>
                <w:noProof w:val="0"/>
                <w:sz w:val="16"/>
                <w:szCs w:val="16"/>
                <w:lang w:eastAsia="es-MX"/>
              </w:rPr>
              <w:t>DIF</w:t>
            </w:r>
          </w:p>
        </w:tc>
        <w:tc>
          <w:tcPr>
            <w:tcW w:w="0" w:type="auto"/>
            <w:shd w:val="clear" w:color="auto" w:fill="F2F2F2" w:themeFill="background1" w:themeFillShade="F2"/>
            <w:noWrap/>
            <w:vAlign w:val="center"/>
            <w:hideMark/>
          </w:tcPr>
          <w:p w:rsidR="005D3E18" w:rsidRPr="005D3E18" w:rsidRDefault="005D3E18" w:rsidP="005D3E18">
            <w:pPr>
              <w:jc w:val="center"/>
              <w:rPr>
                <w:rFonts w:ascii="Montserrat" w:eastAsia="Times New Roman" w:hAnsi="Montserrat" w:cs="Times New Roman"/>
                <w:b/>
                <w:bCs/>
                <w:noProof w:val="0"/>
                <w:sz w:val="16"/>
                <w:szCs w:val="16"/>
                <w:lang w:eastAsia="es-MX"/>
              </w:rPr>
            </w:pPr>
            <w:r w:rsidRPr="005D3E18">
              <w:rPr>
                <w:rFonts w:ascii="Montserrat" w:eastAsia="Times New Roman" w:hAnsi="Montserrat" w:cs="Times New Roman"/>
                <w:b/>
                <w:bCs/>
                <w:noProof w:val="0"/>
                <w:sz w:val="16"/>
                <w:szCs w:val="16"/>
                <w:lang w:eastAsia="es-MX"/>
              </w:rPr>
              <w:t>VAR</w:t>
            </w:r>
          </w:p>
        </w:tc>
        <w:tc>
          <w:tcPr>
            <w:tcW w:w="0" w:type="auto"/>
            <w:shd w:val="clear" w:color="auto" w:fill="F2F2F2" w:themeFill="background1" w:themeFillShade="F2"/>
            <w:noWrap/>
            <w:vAlign w:val="center"/>
            <w:hideMark/>
          </w:tcPr>
          <w:p w:rsidR="005D3E18" w:rsidRPr="005D3E18" w:rsidRDefault="005D3E18" w:rsidP="005D3E18">
            <w:pPr>
              <w:jc w:val="center"/>
              <w:rPr>
                <w:rFonts w:ascii="Montserrat" w:eastAsia="Times New Roman" w:hAnsi="Montserrat" w:cs="Times New Roman"/>
                <w:b/>
                <w:bCs/>
                <w:noProof w:val="0"/>
                <w:sz w:val="16"/>
                <w:szCs w:val="16"/>
                <w:lang w:eastAsia="es-MX"/>
              </w:rPr>
            </w:pPr>
            <w:r w:rsidRPr="005D3E18">
              <w:rPr>
                <w:rFonts w:ascii="Montserrat" w:eastAsia="Times New Roman" w:hAnsi="Montserrat" w:cs="Times New Roman"/>
                <w:b/>
                <w:bCs/>
                <w:noProof w:val="0"/>
                <w:sz w:val="16"/>
                <w:szCs w:val="16"/>
                <w:lang w:eastAsia="es-MX"/>
              </w:rPr>
              <w:t>DESCRIPCION DEL COMPENDIO</w:t>
            </w:r>
          </w:p>
        </w:tc>
        <w:tc>
          <w:tcPr>
            <w:tcW w:w="0" w:type="auto"/>
            <w:shd w:val="clear" w:color="auto" w:fill="F2F2F2" w:themeFill="background1" w:themeFillShade="F2"/>
            <w:noWrap/>
            <w:vAlign w:val="center"/>
            <w:hideMark/>
          </w:tcPr>
          <w:p w:rsidR="005D3E18" w:rsidRPr="005D3E18" w:rsidRDefault="005D3E18" w:rsidP="005D3E18">
            <w:pPr>
              <w:jc w:val="center"/>
              <w:rPr>
                <w:rFonts w:ascii="Montserrat" w:eastAsia="Times New Roman" w:hAnsi="Montserrat" w:cs="Times New Roman"/>
                <w:b/>
                <w:bCs/>
                <w:noProof w:val="0"/>
                <w:sz w:val="16"/>
                <w:szCs w:val="16"/>
                <w:lang w:eastAsia="es-MX"/>
              </w:rPr>
            </w:pPr>
            <w:r w:rsidRPr="005D3E18">
              <w:rPr>
                <w:rFonts w:ascii="Montserrat" w:eastAsia="Times New Roman" w:hAnsi="Montserrat" w:cs="Times New Roman"/>
                <w:b/>
                <w:bCs/>
                <w:noProof w:val="0"/>
                <w:sz w:val="16"/>
                <w:szCs w:val="16"/>
                <w:lang w:eastAsia="es-MX"/>
              </w:rPr>
              <w:t>UNI</w:t>
            </w:r>
          </w:p>
        </w:tc>
        <w:tc>
          <w:tcPr>
            <w:tcW w:w="0" w:type="auto"/>
            <w:shd w:val="clear" w:color="auto" w:fill="F2F2F2" w:themeFill="background1" w:themeFillShade="F2"/>
            <w:noWrap/>
            <w:vAlign w:val="center"/>
            <w:hideMark/>
          </w:tcPr>
          <w:p w:rsidR="005D3E18" w:rsidRPr="005D3E18" w:rsidRDefault="005D3E18" w:rsidP="005D3E18">
            <w:pPr>
              <w:jc w:val="center"/>
              <w:rPr>
                <w:rFonts w:ascii="Montserrat" w:eastAsia="Times New Roman" w:hAnsi="Montserrat" w:cs="Times New Roman"/>
                <w:b/>
                <w:bCs/>
                <w:noProof w:val="0"/>
                <w:sz w:val="16"/>
                <w:szCs w:val="16"/>
                <w:lang w:eastAsia="es-MX"/>
              </w:rPr>
            </w:pPr>
            <w:r w:rsidRPr="005D3E18">
              <w:rPr>
                <w:rFonts w:ascii="Montserrat" w:eastAsia="Times New Roman" w:hAnsi="Montserrat" w:cs="Times New Roman"/>
                <w:b/>
                <w:bCs/>
                <w:noProof w:val="0"/>
                <w:sz w:val="16"/>
                <w:szCs w:val="16"/>
                <w:lang w:eastAsia="es-MX"/>
              </w:rPr>
              <w:t>CANT</w:t>
            </w:r>
          </w:p>
        </w:tc>
        <w:tc>
          <w:tcPr>
            <w:tcW w:w="0" w:type="auto"/>
            <w:shd w:val="clear" w:color="auto" w:fill="F2F2F2" w:themeFill="background1" w:themeFillShade="F2"/>
            <w:noWrap/>
            <w:vAlign w:val="center"/>
            <w:hideMark/>
          </w:tcPr>
          <w:p w:rsidR="005D3E18" w:rsidRPr="005D3E18" w:rsidRDefault="005D3E18" w:rsidP="005D3E18">
            <w:pPr>
              <w:jc w:val="center"/>
              <w:rPr>
                <w:rFonts w:ascii="Montserrat" w:eastAsia="Times New Roman" w:hAnsi="Montserrat" w:cs="Times New Roman"/>
                <w:b/>
                <w:bCs/>
                <w:noProof w:val="0"/>
                <w:sz w:val="16"/>
                <w:szCs w:val="16"/>
                <w:lang w:eastAsia="es-MX"/>
              </w:rPr>
            </w:pPr>
            <w:r w:rsidRPr="005D3E18">
              <w:rPr>
                <w:rFonts w:ascii="Montserrat" w:eastAsia="Times New Roman" w:hAnsi="Montserrat" w:cs="Times New Roman"/>
                <w:b/>
                <w:bCs/>
                <w:noProof w:val="0"/>
                <w:sz w:val="16"/>
                <w:szCs w:val="16"/>
                <w:lang w:eastAsia="es-MX"/>
              </w:rPr>
              <w:t>TIPO</w:t>
            </w:r>
          </w:p>
        </w:tc>
        <w:tc>
          <w:tcPr>
            <w:tcW w:w="0" w:type="auto"/>
            <w:shd w:val="clear" w:color="auto" w:fill="F2F2F2" w:themeFill="background1" w:themeFillShade="F2"/>
            <w:noWrap/>
            <w:vAlign w:val="center"/>
            <w:hideMark/>
          </w:tcPr>
          <w:p w:rsidR="005D3E18" w:rsidRPr="005D3E18" w:rsidRDefault="005D3E18" w:rsidP="005D3E18">
            <w:pPr>
              <w:jc w:val="center"/>
              <w:rPr>
                <w:rFonts w:ascii="Montserrat" w:eastAsia="Times New Roman" w:hAnsi="Montserrat" w:cs="Times New Roman"/>
                <w:b/>
                <w:bCs/>
                <w:noProof w:val="0"/>
                <w:sz w:val="16"/>
                <w:szCs w:val="16"/>
                <w:lang w:eastAsia="es-MX"/>
              </w:rPr>
            </w:pPr>
            <w:r w:rsidRPr="005D3E18">
              <w:rPr>
                <w:rFonts w:ascii="Montserrat" w:eastAsia="Times New Roman" w:hAnsi="Montserrat" w:cs="Times New Roman"/>
                <w:b/>
                <w:bCs/>
                <w:noProof w:val="0"/>
                <w:sz w:val="16"/>
                <w:szCs w:val="16"/>
                <w:lang w:eastAsia="es-MX"/>
              </w:rPr>
              <w:t>MÍNIMO</w:t>
            </w:r>
          </w:p>
        </w:tc>
        <w:tc>
          <w:tcPr>
            <w:tcW w:w="0" w:type="auto"/>
            <w:shd w:val="clear" w:color="auto" w:fill="F2F2F2" w:themeFill="background1" w:themeFillShade="F2"/>
            <w:vAlign w:val="center"/>
            <w:hideMark/>
          </w:tcPr>
          <w:p w:rsidR="005D3E18" w:rsidRPr="005D3E18" w:rsidRDefault="005D3E18" w:rsidP="005D3E18">
            <w:pPr>
              <w:jc w:val="center"/>
              <w:rPr>
                <w:rFonts w:ascii="Montserrat" w:eastAsia="Times New Roman" w:hAnsi="Montserrat" w:cs="Times New Roman"/>
                <w:b/>
                <w:bCs/>
                <w:noProof w:val="0"/>
                <w:sz w:val="16"/>
                <w:szCs w:val="16"/>
                <w:lang w:eastAsia="es-MX"/>
              </w:rPr>
            </w:pPr>
            <w:r w:rsidRPr="005D3E18">
              <w:rPr>
                <w:rFonts w:ascii="Montserrat" w:eastAsia="Times New Roman" w:hAnsi="Montserrat" w:cs="Times New Roman"/>
                <w:b/>
                <w:bCs/>
                <w:noProof w:val="0"/>
                <w:sz w:val="16"/>
                <w:szCs w:val="16"/>
                <w:lang w:eastAsia="es-MX"/>
              </w:rPr>
              <w:t>MÁXIMO</w:t>
            </w:r>
          </w:p>
        </w:tc>
      </w:tr>
      <w:tr w:rsidR="005D3E18" w:rsidRPr="005D3E18" w:rsidTr="005D3E18">
        <w:trPr>
          <w:trHeight w:val="975"/>
        </w:trPr>
        <w:tc>
          <w:tcPr>
            <w:tcW w:w="0" w:type="auto"/>
            <w:shd w:val="clear" w:color="auto" w:fill="auto"/>
            <w:noWrap/>
            <w:vAlign w:val="center"/>
            <w:hideMark/>
          </w:tcPr>
          <w:p w:rsidR="005D3E18" w:rsidRPr="005D3E18" w:rsidRDefault="005D3E18" w:rsidP="005D3E18">
            <w:pPr>
              <w:jc w:val="center"/>
              <w:rPr>
                <w:rFonts w:ascii="Montserrat" w:eastAsia="Times New Roman" w:hAnsi="Montserrat" w:cs="Times New Roman"/>
                <w:noProof w:val="0"/>
                <w:color w:val="000000"/>
                <w:sz w:val="16"/>
                <w:szCs w:val="16"/>
                <w:lang w:eastAsia="es-MX"/>
              </w:rPr>
            </w:pPr>
            <w:r w:rsidRPr="005D3E18">
              <w:rPr>
                <w:rFonts w:ascii="Montserrat" w:eastAsia="Times New Roman" w:hAnsi="Montserrat" w:cs="Times New Roman"/>
                <w:noProof w:val="0"/>
                <w:color w:val="000000"/>
                <w:sz w:val="16"/>
                <w:szCs w:val="16"/>
                <w:lang w:eastAsia="es-MX"/>
              </w:rPr>
              <w:t>080</w:t>
            </w:r>
          </w:p>
        </w:tc>
        <w:tc>
          <w:tcPr>
            <w:tcW w:w="0" w:type="auto"/>
            <w:shd w:val="clear" w:color="auto" w:fill="auto"/>
            <w:noWrap/>
            <w:vAlign w:val="center"/>
            <w:hideMark/>
          </w:tcPr>
          <w:p w:rsidR="005D3E18" w:rsidRPr="005D3E18" w:rsidRDefault="005D3E18" w:rsidP="005D3E18">
            <w:pPr>
              <w:jc w:val="center"/>
              <w:rPr>
                <w:rFonts w:ascii="Montserrat" w:eastAsia="Times New Roman" w:hAnsi="Montserrat" w:cs="Times New Roman"/>
                <w:noProof w:val="0"/>
                <w:color w:val="000000"/>
                <w:sz w:val="16"/>
                <w:szCs w:val="16"/>
                <w:lang w:eastAsia="es-MX"/>
              </w:rPr>
            </w:pPr>
            <w:r w:rsidRPr="005D3E18">
              <w:rPr>
                <w:rFonts w:ascii="Montserrat" w:eastAsia="Times New Roman" w:hAnsi="Montserrat" w:cs="Times New Roman"/>
                <w:noProof w:val="0"/>
                <w:color w:val="000000"/>
                <w:sz w:val="16"/>
                <w:szCs w:val="16"/>
                <w:lang w:eastAsia="es-MX"/>
              </w:rPr>
              <w:t>110</w:t>
            </w:r>
          </w:p>
        </w:tc>
        <w:tc>
          <w:tcPr>
            <w:tcW w:w="0" w:type="auto"/>
            <w:shd w:val="clear" w:color="auto" w:fill="auto"/>
            <w:noWrap/>
            <w:vAlign w:val="center"/>
            <w:hideMark/>
          </w:tcPr>
          <w:p w:rsidR="005D3E18" w:rsidRPr="005D3E18" w:rsidRDefault="005D3E18" w:rsidP="005D3E18">
            <w:pPr>
              <w:jc w:val="center"/>
              <w:rPr>
                <w:rFonts w:ascii="Montserrat" w:eastAsia="Times New Roman" w:hAnsi="Montserrat" w:cs="Times New Roman"/>
                <w:noProof w:val="0"/>
                <w:color w:val="000000"/>
                <w:sz w:val="16"/>
                <w:szCs w:val="16"/>
                <w:lang w:eastAsia="es-MX"/>
              </w:rPr>
            </w:pPr>
            <w:r w:rsidRPr="005D3E18">
              <w:rPr>
                <w:rFonts w:ascii="Montserrat" w:eastAsia="Times New Roman" w:hAnsi="Montserrat" w:cs="Times New Roman"/>
                <w:noProof w:val="0"/>
                <w:color w:val="000000"/>
                <w:sz w:val="16"/>
                <w:szCs w:val="16"/>
                <w:lang w:eastAsia="es-MX"/>
              </w:rPr>
              <w:t>0041</w:t>
            </w:r>
          </w:p>
        </w:tc>
        <w:tc>
          <w:tcPr>
            <w:tcW w:w="0" w:type="auto"/>
            <w:shd w:val="clear" w:color="auto" w:fill="auto"/>
            <w:noWrap/>
            <w:vAlign w:val="center"/>
            <w:hideMark/>
          </w:tcPr>
          <w:p w:rsidR="005D3E18" w:rsidRPr="005D3E18" w:rsidRDefault="005D3E18" w:rsidP="005D3E18">
            <w:pPr>
              <w:jc w:val="center"/>
              <w:rPr>
                <w:rFonts w:ascii="Montserrat" w:eastAsia="Times New Roman" w:hAnsi="Montserrat" w:cs="Times New Roman"/>
                <w:noProof w:val="0"/>
                <w:color w:val="000000"/>
                <w:sz w:val="16"/>
                <w:szCs w:val="16"/>
                <w:lang w:eastAsia="es-MX"/>
              </w:rPr>
            </w:pPr>
            <w:r w:rsidRPr="005D3E18">
              <w:rPr>
                <w:rFonts w:ascii="Montserrat" w:eastAsia="Times New Roman" w:hAnsi="Montserrat" w:cs="Times New Roman"/>
                <w:noProof w:val="0"/>
                <w:color w:val="000000"/>
                <w:sz w:val="16"/>
                <w:szCs w:val="16"/>
                <w:lang w:eastAsia="es-MX"/>
              </w:rPr>
              <w:t>00</w:t>
            </w:r>
          </w:p>
        </w:tc>
        <w:tc>
          <w:tcPr>
            <w:tcW w:w="0" w:type="auto"/>
            <w:shd w:val="clear" w:color="auto" w:fill="auto"/>
            <w:noWrap/>
            <w:vAlign w:val="center"/>
            <w:hideMark/>
          </w:tcPr>
          <w:p w:rsidR="005D3E18" w:rsidRPr="005D3E18" w:rsidRDefault="005D3E18" w:rsidP="005D3E18">
            <w:pPr>
              <w:jc w:val="center"/>
              <w:rPr>
                <w:rFonts w:ascii="Montserrat" w:eastAsia="Times New Roman" w:hAnsi="Montserrat" w:cs="Times New Roman"/>
                <w:noProof w:val="0"/>
                <w:color w:val="000000"/>
                <w:sz w:val="16"/>
                <w:szCs w:val="16"/>
                <w:lang w:eastAsia="es-MX"/>
              </w:rPr>
            </w:pPr>
            <w:r w:rsidRPr="005D3E18">
              <w:rPr>
                <w:rFonts w:ascii="Montserrat" w:eastAsia="Times New Roman" w:hAnsi="Montserrat" w:cs="Times New Roman"/>
                <w:noProof w:val="0"/>
                <w:color w:val="000000"/>
                <w:sz w:val="16"/>
                <w:szCs w:val="16"/>
                <w:lang w:eastAsia="es-MX"/>
              </w:rPr>
              <w:t>00</w:t>
            </w:r>
          </w:p>
        </w:tc>
        <w:tc>
          <w:tcPr>
            <w:tcW w:w="0" w:type="auto"/>
            <w:shd w:val="clear" w:color="auto" w:fill="auto"/>
            <w:vAlign w:val="center"/>
            <w:hideMark/>
          </w:tcPr>
          <w:p w:rsidR="005D3E18" w:rsidRPr="005D3E18" w:rsidRDefault="005D3E18" w:rsidP="00584DCC">
            <w:pPr>
              <w:jc w:val="both"/>
              <w:rPr>
                <w:rFonts w:ascii="Montserrat" w:eastAsia="Times New Roman" w:hAnsi="Montserrat" w:cs="Times New Roman"/>
                <w:noProof w:val="0"/>
                <w:color w:val="000000"/>
                <w:sz w:val="16"/>
                <w:szCs w:val="16"/>
                <w:lang w:eastAsia="es-MX"/>
              </w:rPr>
            </w:pPr>
            <w:r w:rsidRPr="005D3E18">
              <w:rPr>
                <w:rFonts w:ascii="Montserrat" w:eastAsia="Times New Roman" w:hAnsi="Montserrat" w:cs="Times New Roman"/>
                <w:noProof w:val="0"/>
                <w:color w:val="000000"/>
                <w:sz w:val="16"/>
                <w:szCs w:val="16"/>
                <w:lang w:eastAsia="es-MX"/>
              </w:rPr>
              <w:t>PRUEBA RAPIDA INMUNOCROMATOGRAFICA, PARA LA DETECCION CUALITATIVA DE ANTIGENOS DEL VIRUS SARS-COV-2, EN EXUDADO NASOFARINGEO (LECTURA VISUAL). TIEMPO DE RESULTADO DE 10 A 20 MINUTOS. CONTIENE: CONTROLES, HISOPO PARA TOMA DE MUESTRA, CONSUMIBLES Y DEMAS INSUMOS NECESARIOS PARA EL FUNCIONAMIENTO Y USO DE LA PRUEBA. TEMPERATURA DE ALMACENAMIENTO DE 2 A 30 GRADOS CENTIGRADOS. ESTUCHE O EQUIPO PARA 25 PRUEBAS.</w:t>
            </w:r>
          </w:p>
        </w:tc>
        <w:tc>
          <w:tcPr>
            <w:tcW w:w="0" w:type="auto"/>
            <w:shd w:val="clear" w:color="auto" w:fill="auto"/>
            <w:vAlign w:val="center"/>
            <w:hideMark/>
          </w:tcPr>
          <w:p w:rsidR="005D3E18" w:rsidRPr="005D3E18" w:rsidRDefault="005D3E18" w:rsidP="005D3E18">
            <w:pPr>
              <w:jc w:val="center"/>
              <w:rPr>
                <w:rFonts w:ascii="Montserrat" w:eastAsia="Times New Roman" w:hAnsi="Montserrat" w:cs="Times New Roman"/>
                <w:noProof w:val="0"/>
                <w:color w:val="000000"/>
                <w:sz w:val="16"/>
                <w:szCs w:val="16"/>
                <w:lang w:eastAsia="es-MX"/>
              </w:rPr>
            </w:pPr>
            <w:r w:rsidRPr="005D3E18">
              <w:rPr>
                <w:rFonts w:ascii="Montserrat" w:eastAsia="Times New Roman" w:hAnsi="Montserrat" w:cs="Times New Roman"/>
                <w:noProof w:val="0"/>
                <w:color w:val="000000"/>
                <w:sz w:val="16"/>
                <w:szCs w:val="16"/>
                <w:lang w:eastAsia="es-MX"/>
              </w:rPr>
              <w:t>EQP</w:t>
            </w:r>
          </w:p>
        </w:tc>
        <w:tc>
          <w:tcPr>
            <w:tcW w:w="0" w:type="auto"/>
            <w:shd w:val="clear" w:color="auto" w:fill="auto"/>
            <w:vAlign w:val="center"/>
            <w:hideMark/>
          </w:tcPr>
          <w:p w:rsidR="005D3E18" w:rsidRPr="005D3E18" w:rsidRDefault="005D3E18" w:rsidP="005D3E18">
            <w:pPr>
              <w:jc w:val="center"/>
              <w:rPr>
                <w:rFonts w:ascii="Montserrat" w:eastAsia="Times New Roman" w:hAnsi="Montserrat" w:cs="Times New Roman"/>
                <w:noProof w:val="0"/>
                <w:color w:val="000000"/>
                <w:sz w:val="16"/>
                <w:szCs w:val="16"/>
                <w:lang w:eastAsia="es-MX"/>
              </w:rPr>
            </w:pPr>
            <w:r w:rsidRPr="005D3E18">
              <w:rPr>
                <w:rFonts w:ascii="Montserrat" w:eastAsia="Times New Roman" w:hAnsi="Montserrat" w:cs="Times New Roman"/>
                <w:noProof w:val="0"/>
                <w:color w:val="000000"/>
                <w:sz w:val="16"/>
                <w:szCs w:val="16"/>
                <w:lang w:eastAsia="es-MX"/>
              </w:rPr>
              <w:t>25</w:t>
            </w:r>
          </w:p>
        </w:tc>
        <w:tc>
          <w:tcPr>
            <w:tcW w:w="0" w:type="auto"/>
            <w:shd w:val="clear" w:color="auto" w:fill="auto"/>
            <w:vAlign w:val="center"/>
            <w:hideMark/>
          </w:tcPr>
          <w:p w:rsidR="005D3E18" w:rsidRPr="005D3E18" w:rsidRDefault="005D3E18" w:rsidP="005D3E18">
            <w:pPr>
              <w:jc w:val="center"/>
              <w:rPr>
                <w:rFonts w:ascii="Montserrat" w:eastAsia="Times New Roman" w:hAnsi="Montserrat" w:cs="Times New Roman"/>
                <w:noProof w:val="0"/>
                <w:color w:val="000000"/>
                <w:sz w:val="16"/>
                <w:szCs w:val="16"/>
                <w:lang w:eastAsia="es-MX"/>
              </w:rPr>
            </w:pPr>
            <w:r w:rsidRPr="005D3E18">
              <w:rPr>
                <w:rFonts w:ascii="Montserrat" w:eastAsia="Times New Roman" w:hAnsi="Montserrat" w:cs="Times New Roman"/>
                <w:noProof w:val="0"/>
                <w:color w:val="000000"/>
                <w:sz w:val="16"/>
                <w:szCs w:val="16"/>
                <w:lang w:eastAsia="es-MX"/>
              </w:rPr>
              <w:t>PBA</w:t>
            </w:r>
          </w:p>
        </w:tc>
        <w:tc>
          <w:tcPr>
            <w:tcW w:w="0" w:type="auto"/>
            <w:shd w:val="clear" w:color="auto" w:fill="auto"/>
            <w:vAlign w:val="center"/>
            <w:hideMark/>
          </w:tcPr>
          <w:p w:rsidR="005D3E18" w:rsidRPr="005D3E18" w:rsidRDefault="005D3E18" w:rsidP="005D3E18">
            <w:pPr>
              <w:jc w:val="center"/>
              <w:rPr>
                <w:rFonts w:ascii="Montserrat" w:eastAsia="Times New Roman" w:hAnsi="Montserrat" w:cs="Times New Roman"/>
                <w:noProof w:val="0"/>
                <w:color w:val="000000"/>
                <w:sz w:val="16"/>
                <w:szCs w:val="16"/>
                <w:lang w:eastAsia="es-MX"/>
              </w:rPr>
            </w:pPr>
            <w:r w:rsidRPr="005D3E18">
              <w:rPr>
                <w:rFonts w:ascii="Montserrat" w:eastAsia="Times New Roman" w:hAnsi="Montserrat" w:cs="Times New Roman"/>
                <w:noProof w:val="0"/>
                <w:color w:val="000000"/>
                <w:sz w:val="16"/>
                <w:szCs w:val="16"/>
                <w:lang w:eastAsia="es-MX"/>
              </w:rPr>
              <w:t>40,000</w:t>
            </w:r>
          </w:p>
        </w:tc>
        <w:tc>
          <w:tcPr>
            <w:tcW w:w="0" w:type="auto"/>
            <w:shd w:val="clear" w:color="auto" w:fill="auto"/>
            <w:noWrap/>
            <w:vAlign w:val="center"/>
            <w:hideMark/>
          </w:tcPr>
          <w:p w:rsidR="005D3E18" w:rsidRPr="005D3E18" w:rsidRDefault="005D3E18" w:rsidP="005D3E18">
            <w:pPr>
              <w:jc w:val="center"/>
              <w:rPr>
                <w:rFonts w:ascii="Montserrat" w:eastAsia="Times New Roman" w:hAnsi="Montserrat" w:cs="Times New Roman"/>
                <w:noProof w:val="0"/>
                <w:sz w:val="16"/>
                <w:szCs w:val="16"/>
                <w:lang w:eastAsia="es-MX"/>
              </w:rPr>
            </w:pPr>
            <w:r w:rsidRPr="005D3E18">
              <w:rPr>
                <w:rFonts w:ascii="Montserrat" w:eastAsia="Times New Roman" w:hAnsi="Montserrat" w:cs="Times New Roman"/>
                <w:noProof w:val="0"/>
                <w:sz w:val="16"/>
                <w:szCs w:val="16"/>
                <w:lang w:eastAsia="es-MX"/>
              </w:rPr>
              <w:t>100,000</w:t>
            </w:r>
          </w:p>
        </w:tc>
      </w:tr>
    </w:tbl>
    <w:p w:rsidR="005D3E18" w:rsidRPr="005D3E18" w:rsidRDefault="005D3E18" w:rsidP="005D3E18">
      <w:pPr>
        <w:rPr>
          <w:lang w:eastAsia="ar-SA"/>
        </w:rPr>
      </w:pPr>
    </w:p>
    <w:p w:rsidR="004B08FC" w:rsidRPr="00BA386D" w:rsidRDefault="004B08FC" w:rsidP="004B08FC">
      <w:pPr>
        <w:jc w:val="both"/>
        <w:rPr>
          <w:rFonts w:ascii="Montserrat Medium" w:eastAsia="Calibri" w:hAnsi="Montserrat Medium" w:cs="Arial"/>
          <w:sz w:val="18"/>
          <w:szCs w:val="18"/>
        </w:rPr>
      </w:pPr>
    </w:p>
    <w:p w:rsidR="00CC3D9B" w:rsidRPr="00BA386D" w:rsidRDefault="00CC3D9B" w:rsidP="004B08FC">
      <w:pPr>
        <w:jc w:val="both"/>
        <w:rPr>
          <w:rFonts w:ascii="Montserrat Medium" w:eastAsia="Calibri" w:hAnsi="Montserrat Medium" w:cs="Arial"/>
          <w:sz w:val="18"/>
          <w:szCs w:val="18"/>
        </w:rPr>
      </w:pPr>
    </w:p>
    <w:p w:rsidR="00CC3D9B" w:rsidRPr="00BA386D" w:rsidRDefault="00CC3D9B" w:rsidP="004B08FC">
      <w:pPr>
        <w:jc w:val="both"/>
        <w:rPr>
          <w:rFonts w:ascii="Montserrat Medium" w:eastAsia="Calibri" w:hAnsi="Montserrat Medium" w:cs="Arial"/>
          <w:sz w:val="18"/>
          <w:szCs w:val="18"/>
        </w:rPr>
      </w:pPr>
    </w:p>
    <w:p w:rsidR="0020315A" w:rsidRPr="00BA386D" w:rsidRDefault="0020315A" w:rsidP="004B08FC">
      <w:pPr>
        <w:jc w:val="both"/>
        <w:rPr>
          <w:rFonts w:ascii="Montserrat Medium" w:eastAsia="Calibri" w:hAnsi="Montserrat Medium" w:cs="Arial"/>
          <w:sz w:val="18"/>
          <w:szCs w:val="18"/>
        </w:rPr>
      </w:pPr>
    </w:p>
    <w:p w:rsidR="00CC3D9B" w:rsidRPr="00BA386D" w:rsidRDefault="00CC3D9B" w:rsidP="004B08FC">
      <w:pPr>
        <w:jc w:val="both"/>
        <w:rPr>
          <w:rFonts w:ascii="Montserrat Medium" w:eastAsia="Calibri" w:hAnsi="Montserrat Medium" w:cs="Arial"/>
          <w:sz w:val="18"/>
          <w:szCs w:val="18"/>
        </w:rPr>
      </w:pPr>
    </w:p>
    <w:p w:rsidR="00CC3D9B" w:rsidRPr="00BA386D" w:rsidRDefault="00CC3D9B" w:rsidP="004B08FC">
      <w:pPr>
        <w:jc w:val="both"/>
        <w:rPr>
          <w:rFonts w:ascii="Montserrat Medium" w:eastAsia="Calibri" w:hAnsi="Montserrat Medium" w:cs="Arial"/>
          <w:sz w:val="18"/>
          <w:szCs w:val="18"/>
        </w:rPr>
      </w:pPr>
    </w:p>
    <w:p w:rsidR="0047223C" w:rsidRPr="00BA386D" w:rsidRDefault="0047223C" w:rsidP="004B08FC">
      <w:pPr>
        <w:jc w:val="both"/>
        <w:rPr>
          <w:rFonts w:ascii="Montserrat Medium" w:eastAsia="Calibri" w:hAnsi="Montserrat Medium" w:cs="Arial"/>
          <w:sz w:val="18"/>
          <w:szCs w:val="18"/>
        </w:rPr>
      </w:pPr>
    </w:p>
    <w:p w:rsidR="0047223C" w:rsidRPr="00BA386D" w:rsidRDefault="0047223C" w:rsidP="004B08FC">
      <w:pPr>
        <w:jc w:val="both"/>
        <w:rPr>
          <w:rFonts w:ascii="Montserrat Medium" w:eastAsia="Calibri" w:hAnsi="Montserrat Medium" w:cs="Arial"/>
          <w:sz w:val="18"/>
          <w:szCs w:val="18"/>
        </w:rPr>
      </w:pPr>
    </w:p>
    <w:p w:rsidR="0047223C" w:rsidRPr="00BA386D" w:rsidRDefault="0047223C" w:rsidP="004B08FC">
      <w:pPr>
        <w:jc w:val="both"/>
        <w:rPr>
          <w:rFonts w:ascii="Montserrat Medium" w:eastAsia="Calibri" w:hAnsi="Montserrat Medium" w:cs="Arial"/>
          <w:sz w:val="18"/>
          <w:szCs w:val="18"/>
        </w:rPr>
      </w:pPr>
    </w:p>
    <w:p w:rsidR="00CC3D9B" w:rsidRPr="00BA386D" w:rsidRDefault="00CC3D9B" w:rsidP="004B08FC">
      <w:pPr>
        <w:jc w:val="both"/>
        <w:rPr>
          <w:rFonts w:ascii="Montserrat Medium" w:eastAsia="Calibri" w:hAnsi="Montserrat Medium" w:cs="Arial"/>
          <w:sz w:val="18"/>
          <w:szCs w:val="18"/>
        </w:rPr>
      </w:pPr>
    </w:p>
    <w:p w:rsidR="00CC3D9B" w:rsidRPr="00BA386D" w:rsidRDefault="00CC3D9B" w:rsidP="004B08FC">
      <w:pPr>
        <w:jc w:val="both"/>
        <w:rPr>
          <w:rFonts w:ascii="Montserrat Medium" w:eastAsia="Calibri" w:hAnsi="Montserrat Medium" w:cs="Arial"/>
          <w:sz w:val="18"/>
          <w:szCs w:val="18"/>
        </w:rPr>
      </w:pPr>
    </w:p>
    <w:p w:rsidR="00CC3D9B" w:rsidRPr="00BA386D" w:rsidRDefault="00CC3D9B" w:rsidP="004B08FC">
      <w:pPr>
        <w:jc w:val="both"/>
        <w:rPr>
          <w:rFonts w:ascii="Montserrat Medium" w:eastAsia="Calibri" w:hAnsi="Montserrat Medium" w:cs="Arial"/>
          <w:sz w:val="18"/>
          <w:szCs w:val="18"/>
        </w:rPr>
      </w:pPr>
    </w:p>
    <w:p w:rsidR="00CC3D9B" w:rsidRPr="00BA386D" w:rsidRDefault="00CC3D9B" w:rsidP="004B08FC">
      <w:pPr>
        <w:jc w:val="both"/>
        <w:rPr>
          <w:rFonts w:ascii="Montserrat Medium" w:eastAsia="Calibri" w:hAnsi="Montserrat Medium" w:cs="Arial"/>
          <w:sz w:val="18"/>
          <w:szCs w:val="18"/>
        </w:rPr>
      </w:pPr>
    </w:p>
    <w:p w:rsidR="00CC3D9B" w:rsidRPr="00BA386D" w:rsidRDefault="00CC3D9B" w:rsidP="004B08FC">
      <w:pPr>
        <w:jc w:val="both"/>
        <w:rPr>
          <w:rFonts w:ascii="Montserrat Medium" w:eastAsia="Calibri" w:hAnsi="Montserrat Medium" w:cs="Arial"/>
          <w:sz w:val="18"/>
          <w:szCs w:val="18"/>
        </w:rPr>
      </w:pPr>
    </w:p>
    <w:p w:rsidR="00CC3D9B" w:rsidRPr="00BA386D" w:rsidRDefault="00CC3D9B" w:rsidP="004B08FC">
      <w:pPr>
        <w:jc w:val="both"/>
        <w:rPr>
          <w:rFonts w:ascii="Montserrat Medium" w:eastAsia="Calibri" w:hAnsi="Montserrat Medium" w:cs="Arial"/>
          <w:sz w:val="18"/>
          <w:szCs w:val="18"/>
        </w:rPr>
      </w:pPr>
    </w:p>
    <w:p w:rsidR="00D9381F" w:rsidRPr="00BA386D" w:rsidRDefault="00D9381F" w:rsidP="00CC66CE">
      <w:pPr>
        <w:rPr>
          <w:rFonts w:ascii="Montserrat" w:hAnsi="Montserrat"/>
        </w:rPr>
      </w:pPr>
    </w:p>
    <w:p w:rsidR="0023628F" w:rsidRPr="00BA386D" w:rsidRDefault="0023628F" w:rsidP="0023628F">
      <w:pPr>
        <w:rPr>
          <w:lang w:val="es-ES" w:eastAsia="ar-SA"/>
        </w:rPr>
        <w:sectPr w:rsidR="0023628F" w:rsidRPr="00BA386D" w:rsidSect="006A65B7">
          <w:headerReference w:type="even" r:id="rId20"/>
          <w:headerReference w:type="default" r:id="rId21"/>
          <w:headerReference w:type="first" r:id="rId22"/>
          <w:footnotePr>
            <w:pos w:val="beneathText"/>
          </w:footnotePr>
          <w:pgSz w:w="12240" w:h="15840" w:code="1"/>
          <w:pgMar w:top="1701" w:right="1418" w:bottom="1701" w:left="1418" w:header="851" w:footer="851" w:gutter="0"/>
          <w:cols w:space="720"/>
          <w:docGrid w:linePitch="360"/>
        </w:sectPr>
      </w:pPr>
      <w:bookmarkStart w:id="166" w:name="_Toc460500936"/>
      <w:bookmarkStart w:id="167" w:name="OLE_LINK2"/>
    </w:p>
    <w:p w:rsidR="004904F3" w:rsidRPr="00BA386D" w:rsidRDefault="004904F3" w:rsidP="00B06FD6">
      <w:pPr>
        <w:jc w:val="both"/>
        <w:rPr>
          <w:rFonts w:ascii="Montserrat" w:hAnsi="Montserrat" w:cs="Arial"/>
          <w:b/>
          <w:sz w:val="20"/>
          <w:szCs w:val="20"/>
        </w:rPr>
      </w:pPr>
    </w:p>
    <w:p w:rsidR="007D4D30" w:rsidRPr="00BA386D" w:rsidRDefault="007D4D30" w:rsidP="00CC66CE">
      <w:pPr>
        <w:pStyle w:val="Ttulo1"/>
        <w:spacing w:before="0" w:after="0"/>
        <w:ind w:left="360" w:right="49"/>
        <w:jc w:val="center"/>
        <w:rPr>
          <w:rFonts w:ascii="Montserrat" w:hAnsi="Montserrat" w:cs="Arial"/>
          <w:noProof w:val="0"/>
          <w:sz w:val="20"/>
          <w:szCs w:val="20"/>
          <w:lang w:val="es-ES"/>
        </w:rPr>
      </w:pPr>
      <w:bookmarkStart w:id="168" w:name="_Toc92919200"/>
      <w:r w:rsidRPr="00BA386D">
        <w:rPr>
          <w:rFonts w:ascii="Montserrat" w:hAnsi="Montserrat" w:cs="Arial"/>
          <w:noProof w:val="0"/>
          <w:sz w:val="20"/>
          <w:szCs w:val="20"/>
          <w:lang w:val="es-ES"/>
        </w:rPr>
        <w:t xml:space="preserve">ANEXO </w:t>
      </w:r>
      <w:r w:rsidR="00590754" w:rsidRPr="00BA386D">
        <w:rPr>
          <w:rFonts w:ascii="Montserrat" w:hAnsi="Montserrat" w:cs="Arial"/>
          <w:noProof w:val="0"/>
          <w:sz w:val="20"/>
          <w:szCs w:val="20"/>
          <w:lang w:val="es-ES"/>
        </w:rPr>
        <w:t>II</w:t>
      </w:r>
      <w:r w:rsidRPr="00BA386D">
        <w:rPr>
          <w:rFonts w:ascii="Montserrat" w:hAnsi="Montserrat" w:cs="Arial"/>
          <w:noProof w:val="0"/>
          <w:sz w:val="20"/>
          <w:szCs w:val="20"/>
          <w:lang w:val="es-ES"/>
        </w:rPr>
        <w:t xml:space="preserve"> </w:t>
      </w:r>
      <w:r w:rsidR="00745174" w:rsidRPr="00BA386D">
        <w:rPr>
          <w:rFonts w:ascii="Montserrat" w:hAnsi="Montserrat" w:cs="Arial"/>
          <w:noProof w:val="0"/>
          <w:sz w:val="20"/>
          <w:szCs w:val="20"/>
          <w:lang w:val="es-ES"/>
        </w:rPr>
        <w:br/>
      </w:r>
      <w:r w:rsidRPr="00BA386D">
        <w:rPr>
          <w:rFonts w:ascii="Montserrat" w:hAnsi="Montserrat" w:cs="Arial"/>
          <w:noProof w:val="0"/>
          <w:sz w:val="20"/>
          <w:szCs w:val="20"/>
          <w:lang w:val="es-ES"/>
        </w:rPr>
        <w:t>MANIFESTACIÓN DE INTERÉS EN PARTICIPAR EN LA LICITACIÓN</w:t>
      </w:r>
      <w:bookmarkEnd w:id="166"/>
      <w:bookmarkEnd w:id="168"/>
    </w:p>
    <w:p w:rsidR="007D4D30" w:rsidRPr="00BA386D" w:rsidRDefault="007D4D30" w:rsidP="00CC66CE">
      <w:pPr>
        <w:suppressAutoHyphens/>
        <w:ind w:right="49"/>
        <w:jc w:val="both"/>
        <w:rPr>
          <w:rFonts w:ascii="Montserrat" w:eastAsia="Times New Roman" w:hAnsi="Montserrat" w:cs="Arial"/>
          <w:noProof w:val="0"/>
          <w:sz w:val="20"/>
          <w:szCs w:val="20"/>
          <w:lang w:val="es-ES" w:eastAsia="ar-SA"/>
        </w:rPr>
      </w:pPr>
    </w:p>
    <w:p w:rsidR="00CE4301" w:rsidRPr="00BA386D" w:rsidRDefault="00CE4301" w:rsidP="00CC66CE">
      <w:pPr>
        <w:jc w:val="center"/>
        <w:rPr>
          <w:rFonts w:ascii="Montserrat" w:hAnsi="Montserrat" w:cs="Arial"/>
          <w:sz w:val="20"/>
          <w:szCs w:val="20"/>
        </w:rPr>
      </w:pPr>
      <w:r w:rsidRPr="00BA386D">
        <w:rPr>
          <w:rFonts w:ascii="Montserrat" w:hAnsi="Montserrat" w:cs="Arial"/>
          <w:sz w:val="20"/>
          <w:szCs w:val="20"/>
        </w:rPr>
        <w:t>(CARTA EN PAPEL MEMBRETADO Y FIRMA AUTÓGRAFA)</w:t>
      </w:r>
    </w:p>
    <w:p w:rsidR="00CE4301" w:rsidRPr="00BA386D" w:rsidRDefault="00CE4301" w:rsidP="00CC66CE">
      <w:pPr>
        <w:jc w:val="right"/>
        <w:rPr>
          <w:rFonts w:ascii="Montserrat" w:hAnsi="Montserrat" w:cs="Arial"/>
          <w:sz w:val="20"/>
          <w:szCs w:val="20"/>
          <w:lang w:val="es-ES_tradnl"/>
        </w:rPr>
      </w:pPr>
    </w:p>
    <w:p w:rsidR="00CE4301" w:rsidRPr="00BA386D" w:rsidRDefault="00CE4301" w:rsidP="00CC66CE">
      <w:pPr>
        <w:ind w:right="49"/>
        <w:jc w:val="right"/>
        <w:rPr>
          <w:rFonts w:ascii="Montserrat" w:hAnsi="Montserrat" w:cs="Arial"/>
          <w:sz w:val="20"/>
          <w:szCs w:val="20"/>
        </w:rPr>
      </w:pPr>
      <w:r w:rsidRPr="00BA386D">
        <w:rPr>
          <w:rFonts w:ascii="Montserrat" w:hAnsi="Montserrat" w:cs="Arial"/>
          <w:sz w:val="20"/>
          <w:szCs w:val="20"/>
        </w:rPr>
        <w:t>______de___________de_____________</w:t>
      </w:r>
    </w:p>
    <w:p w:rsidR="00CE4301" w:rsidRPr="00BA386D" w:rsidRDefault="00CE4301" w:rsidP="00CC66CE">
      <w:pPr>
        <w:jc w:val="right"/>
        <w:rPr>
          <w:rFonts w:ascii="Montserrat" w:hAnsi="Montserrat" w:cs="Arial"/>
          <w:sz w:val="20"/>
          <w:szCs w:val="20"/>
          <w:lang w:val="es-ES_tradnl"/>
        </w:rPr>
      </w:pPr>
    </w:p>
    <w:p w:rsidR="0052433A" w:rsidRPr="00BA386D" w:rsidRDefault="0052433A" w:rsidP="0052433A">
      <w:pPr>
        <w:jc w:val="both"/>
        <w:rPr>
          <w:rFonts w:ascii="Montserrat" w:hAnsi="Montserrat" w:cs="Arial"/>
          <w:sz w:val="20"/>
          <w:szCs w:val="20"/>
          <w:lang w:val="es-ES_tradnl"/>
        </w:rPr>
      </w:pPr>
      <w:r w:rsidRPr="00BA386D">
        <w:rPr>
          <w:rFonts w:ascii="Montserrat" w:hAnsi="Montserrat" w:cs="Arial"/>
          <w:sz w:val="20"/>
          <w:szCs w:val="20"/>
          <w:lang w:val="es-ES_tradnl"/>
        </w:rPr>
        <w:t>Instituto Mexicano del Seguro Social</w:t>
      </w:r>
    </w:p>
    <w:p w:rsidR="0052433A" w:rsidRPr="00BA386D" w:rsidRDefault="0052433A" w:rsidP="0052433A">
      <w:pPr>
        <w:jc w:val="both"/>
        <w:rPr>
          <w:rFonts w:ascii="Montserrat" w:hAnsi="Montserrat" w:cs="Arial"/>
          <w:sz w:val="20"/>
          <w:szCs w:val="20"/>
          <w:lang w:val="es-ES_tradnl"/>
        </w:rPr>
      </w:pPr>
      <w:r w:rsidRPr="00BA386D">
        <w:rPr>
          <w:rFonts w:ascii="Montserrat" w:hAnsi="Montserrat" w:cs="Arial"/>
          <w:sz w:val="20"/>
          <w:szCs w:val="20"/>
          <w:lang w:val="es-ES_tradnl"/>
        </w:rPr>
        <w:t>Coordinación de Adquisición de Bienes y Contratación de Servicios</w:t>
      </w:r>
    </w:p>
    <w:p w:rsidR="0052433A" w:rsidRPr="00BA386D" w:rsidRDefault="0052433A" w:rsidP="0052433A">
      <w:pPr>
        <w:jc w:val="both"/>
        <w:rPr>
          <w:rFonts w:ascii="Montserrat" w:hAnsi="Montserrat" w:cs="Arial"/>
          <w:sz w:val="20"/>
          <w:szCs w:val="20"/>
          <w:lang w:val="es-ES_tradnl"/>
        </w:rPr>
      </w:pPr>
      <w:r w:rsidRPr="00BA386D">
        <w:rPr>
          <w:rFonts w:ascii="Montserrat" w:hAnsi="Montserrat" w:cs="Arial"/>
          <w:sz w:val="20"/>
          <w:szCs w:val="20"/>
          <w:lang w:val="es-ES_tradnl"/>
        </w:rPr>
        <w:t>Coordinación Técnica de Bienes y Servicios</w:t>
      </w:r>
    </w:p>
    <w:p w:rsidR="0052433A" w:rsidRPr="00BA386D" w:rsidRDefault="0052433A" w:rsidP="0052433A">
      <w:pPr>
        <w:jc w:val="both"/>
        <w:rPr>
          <w:rFonts w:ascii="Montserrat" w:hAnsi="Montserrat" w:cs="Arial"/>
          <w:sz w:val="20"/>
          <w:szCs w:val="20"/>
          <w:lang w:val="es-ES_tradnl"/>
        </w:rPr>
      </w:pPr>
      <w:r w:rsidRPr="00BA386D">
        <w:rPr>
          <w:rFonts w:ascii="Montserrat" w:hAnsi="Montserrat" w:cs="Arial"/>
          <w:sz w:val="20"/>
          <w:szCs w:val="20"/>
          <w:lang w:val="es-ES_tradnl"/>
        </w:rPr>
        <w:t>División de Bienes Terapéuticos</w:t>
      </w:r>
    </w:p>
    <w:p w:rsidR="0052433A" w:rsidRPr="00BA386D" w:rsidRDefault="0052433A" w:rsidP="0052433A">
      <w:pPr>
        <w:jc w:val="both"/>
        <w:rPr>
          <w:rFonts w:ascii="Montserrat" w:hAnsi="Montserrat" w:cs="Arial"/>
          <w:sz w:val="20"/>
          <w:szCs w:val="20"/>
          <w:lang w:val="es-ES_tradnl"/>
        </w:rPr>
      </w:pPr>
      <w:r w:rsidRPr="00BA386D">
        <w:rPr>
          <w:rFonts w:ascii="Montserrat" w:hAnsi="Montserrat" w:cs="Arial"/>
          <w:sz w:val="20"/>
          <w:szCs w:val="20"/>
          <w:lang w:val="es-ES_tradnl"/>
        </w:rPr>
        <w:t>Presente</w:t>
      </w:r>
    </w:p>
    <w:p w:rsidR="0052433A" w:rsidRPr="00BA386D" w:rsidRDefault="0052433A" w:rsidP="00CC66CE">
      <w:pPr>
        <w:jc w:val="both"/>
        <w:rPr>
          <w:rFonts w:ascii="Montserrat" w:hAnsi="Montserrat" w:cs="Arial"/>
          <w:sz w:val="20"/>
          <w:szCs w:val="20"/>
          <w:lang w:val="es-ES_tradnl"/>
        </w:rPr>
      </w:pPr>
    </w:p>
    <w:p w:rsidR="00CE4301" w:rsidRPr="00BA386D" w:rsidRDefault="00CE4301" w:rsidP="00CC66CE">
      <w:pPr>
        <w:jc w:val="both"/>
        <w:rPr>
          <w:rFonts w:ascii="Montserrat" w:hAnsi="Montserrat" w:cs="Arial"/>
          <w:sz w:val="20"/>
          <w:szCs w:val="20"/>
          <w:lang w:val="es-ES_tradnl"/>
        </w:rPr>
      </w:pPr>
      <w:r w:rsidRPr="00BA386D">
        <w:rPr>
          <w:rFonts w:ascii="Montserrat" w:hAnsi="Montserrat" w:cs="Arial"/>
          <w:sz w:val="20"/>
          <w:szCs w:val="20"/>
          <w:lang w:val="es-ES_tradnl"/>
        </w:rPr>
        <w:t xml:space="preserve">Con fundamento en el artículo 33 Bis </w:t>
      </w:r>
      <w:r w:rsidR="00DC07C4" w:rsidRPr="00BA386D">
        <w:rPr>
          <w:rFonts w:ascii="Montserrat" w:hAnsi="Montserrat" w:cs="Arial"/>
          <w:sz w:val="20"/>
          <w:szCs w:val="20"/>
          <w:lang w:val="es-ES_tradnl"/>
        </w:rPr>
        <w:t>tercer</w:t>
      </w:r>
      <w:r w:rsidRPr="00BA386D">
        <w:rPr>
          <w:rFonts w:ascii="Montserrat" w:hAnsi="Montserrat" w:cs="Arial"/>
          <w:sz w:val="20"/>
          <w:szCs w:val="20"/>
          <w:lang w:val="es-ES_tradnl"/>
        </w:rPr>
        <w:t xml:space="preserve"> párrafo de la Ley de Adquisiciones, Arrendam</w:t>
      </w:r>
      <w:r w:rsidR="00825428" w:rsidRPr="00BA386D">
        <w:rPr>
          <w:rFonts w:ascii="Montserrat" w:hAnsi="Montserrat" w:cs="Arial"/>
          <w:sz w:val="20"/>
          <w:szCs w:val="20"/>
          <w:lang w:val="es-ES_tradnl"/>
        </w:rPr>
        <w:t>ientos y Servicios del Sector Pú</w:t>
      </w:r>
      <w:r w:rsidRPr="00BA386D">
        <w:rPr>
          <w:rFonts w:ascii="Montserrat" w:hAnsi="Montserrat" w:cs="Arial"/>
          <w:sz w:val="20"/>
          <w:szCs w:val="20"/>
          <w:lang w:val="es-ES_tradnl"/>
        </w:rPr>
        <w:t>blico, expreso mi interés en participar en la Licitación número _____________, y manifesto</w:t>
      </w:r>
      <w:r w:rsidR="0087563A" w:rsidRPr="00BA386D">
        <w:rPr>
          <w:rFonts w:ascii="Montserrat" w:hAnsi="Montserrat" w:cs="Arial"/>
          <w:sz w:val="20"/>
          <w:szCs w:val="20"/>
          <w:lang w:val="es-ES_tradnl"/>
        </w:rPr>
        <w:t xml:space="preserve"> bajo protesta de decir verdad</w:t>
      </w:r>
      <w:r w:rsidRPr="00BA386D">
        <w:rPr>
          <w:rFonts w:ascii="Montserrat" w:hAnsi="Montserrat" w:cs="Arial"/>
          <w:sz w:val="20"/>
          <w:szCs w:val="20"/>
          <w:lang w:val="es-ES_tradnl"/>
        </w:rPr>
        <w:t xml:space="preserve"> los siguientes datos:</w:t>
      </w: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785"/>
        <w:gridCol w:w="8193"/>
      </w:tblGrid>
      <w:tr w:rsidR="00F57794" w:rsidRPr="00BA386D" w:rsidTr="00395B3B">
        <w:trPr>
          <w:cantSplit/>
          <w:trHeight w:val="3223"/>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F57794" w:rsidRPr="00BA386D" w:rsidRDefault="00F57794" w:rsidP="00395B3B">
            <w:pPr>
              <w:pStyle w:val="Sinespaciado"/>
              <w:jc w:val="center"/>
              <w:rPr>
                <w:rFonts w:ascii="Montserrat" w:hAnsi="Montserrat"/>
                <w:sz w:val="20"/>
                <w:szCs w:val="20"/>
              </w:rPr>
            </w:pPr>
            <w:r w:rsidRPr="00BA386D">
              <w:rPr>
                <w:rFonts w:ascii="Montserrat" w:hAnsi="Montserrat"/>
                <w:sz w:val="20"/>
                <w:szCs w:val="20"/>
              </w:rPr>
              <w:t>Del</w:t>
            </w:r>
          </w:p>
          <w:p w:rsidR="00F57794" w:rsidRPr="00BA386D" w:rsidRDefault="00F57794" w:rsidP="00395B3B">
            <w:pPr>
              <w:pStyle w:val="Sinespaciado"/>
              <w:jc w:val="center"/>
              <w:rPr>
                <w:rFonts w:ascii="Montserrat" w:hAnsi="Montserrat"/>
                <w:sz w:val="20"/>
                <w:szCs w:val="20"/>
              </w:rPr>
            </w:pPr>
            <w:r w:rsidRPr="00BA386D">
              <w:rPr>
                <w:rFonts w:ascii="Montserrat" w:hAnsi="Montserrat"/>
                <w:sz w:val="20"/>
                <w:szCs w:val="20"/>
              </w:rPr>
              <w:t>licitante</w:t>
            </w:r>
          </w:p>
        </w:tc>
        <w:tc>
          <w:tcPr>
            <w:tcW w:w="4563" w:type="pct"/>
            <w:tcBorders>
              <w:top w:val="single" w:sz="12" w:space="0" w:color="auto"/>
              <w:left w:val="single" w:sz="12" w:space="0" w:color="auto"/>
              <w:bottom w:val="single" w:sz="12" w:space="0" w:color="auto"/>
              <w:right w:val="single" w:sz="12" w:space="0" w:color="auto"/>
            </w:tcBorders>
          </w:tcPr>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 xml:space="preserve">Registro Federal de Contribuyentes: </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 xml:space="preserve">Nombre: </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Domicilio: (Los datos aquí registrados corresponderán al del domicilio fiscal del proveedor o prestador de servicios)</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 xml:space="preserve">calle y número: </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Colonia:                                                               Demarcación Territorial:</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Código postal:                                                    Entidad Federativa:</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Correo electrónico:</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Teléfono:                                                Fax:</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Correo electrónico (de la empresa participante):</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No. de la escritura pública en la que consta su acta constitutiva:                         Fecha:                            Duración:</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Nombre, número y lugar del Notario Público ante el cual se protocolizó la misma:</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Nombre de los socios o asociados:</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Descripción del objeto social:</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Reformas al acta constitutiva:</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Inscripción en el Registro Público de Comercio:</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Núme</w:t>
            </w:r>
            <w:r w:rsidRPr="00BA386D">
              <w:rPr>
                <w:rFonts w:ascii="Montserrat" w:eastAsia="Apple SD 산돌고딕 Neo 일반체" w:hAnsi="Montserrat" w:cs="Apple SD 산돌고딕 Neo 일반체"/>
                <w:sz w:val="20"/>
                <w:szCs w:val="20"/>
              </w:rPr>
              <w:t>r</w:t>
            </w:r>
            <w:r w:rsidRPr="00BA386D">
              <w:rPr>
                <w:rFonts w:ascii="Montserrat" w:hAnsi="Montserrat"/>
                <w:sz w:val="20"/>
                <w:szCs w:val="20"/>
              </w:rPr>
              <w:t xml:space="preserve">o:     </w:t>
            </w:r>
            <w:r w:rsidRPr="00BA386D">
              <w:rPr>
                <w:rFonts w:ascii="Montserrat" w:hAnsi="Montserrat" w:cs="Baoli SC Regular"/>
                <w:sz w:val="20"/>
                <w:szCs w:val="20"/>
              </w:rPr>
              <w:t xml:space="preserve"> </w:t>
            </w:r>
            <w:r w:rsidRPr="00BA386D">
              <w:rPr>
                <w:rFonts w:ascii="Montserrat" w:hAnsi="Montserrat"/>
                <w:sz w:val="20"/>
                <w:szCs w:val="20"/>
              </w:rPr>
              <w:t xml:space="preserve">                                       Folio:                                                                          Fecha:</w:t>
            </w:r>
          </w:p>
        </w:tc>
      </w:tr>
      <w:tr w:rsidR="00F57794" w:rsidRPr="00BA386D" w:rsidTr="00395B3B">
        <w:trPr>
          <w:cantSplit/>
          <w:trHeight w:val="1872"/>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F57794" w:rsidRPr="00BA386D" w:rsidRDefault="00F57794" w:rsidP="00395B3B">
            <w:pPr>
              <w:pStyle w:val="Sinespaciado"/>
              <w:jc w:val="center"/>
              <w:rPr>
                <w:rFonts w:ascii="Montserrat" w:hAnsi="Montserrat"/>
                <w:sz w:val="20"/>
                <w:szCs w:val="20"/>
              </w:rPr>
            </w:pPr>
            <w:r w:rsidRPr="00BA386D">
              <w:rPr>
                <w:rFonts w:ascii="Montserrat" w:hAnsi="Montserrat"/>
                <w:sz w:val="20"/>
                <w:szCs w:val="20"/>
              </w:rPr>
              <w:t>Del Representante</w:t>
            </w:r>
          </w:p>
        </w:tc>
        <w:tc>
          <w:tcPr>
            <w:tcW w:w="4563" w:type="pct"/>
            <w:tcBorders>
              <w:top w:val="single" w:sz="12" w:space="0" w:color="auto"/>
              <w:left w:val="single" w:sz="12" w:space="0" w:color="auto"/>
              <w:bottom w:val="single" w:sz="12" w:space="0" w:color="auto"/>
              <w:right w:val="single" w:sz="12" w:space="0" w:color="auto"/>
            </w:tcBorders>
          </w:tcPr>
          <w:p w:rsidR="00F57794" w:rsidRPr="00BA386D" w:rsidRDefault="00F57794" w:rsidP="00395B3B">
            <w:pPr>
              <w:pStyle w:val="Sinespaciado"/>
              <w:rPr>
                <w:rFonts w:ascii="Montserrat" w:hAnsi="Montserrat"/>
                <w:sz w:val="20"/>
                <w:szCs w:val="20"/>
                <w:lang w:val="fr-FR"/>
              </w:rPr>
            </w:pP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lang w:val="fr-FR"/>
              </w:rPr>
              <w:t>Nombre:                                                     R.F.C.</w:t>
            </w:r>
          </w:p>
          <w:p w:rsidR="00F57794" w:rsidRPr="00BA386D" w:rsidRDefault="00F57794" w:rsidP="00395B3B">
            <w:pPr>
              <w:pStyle w:val="Sinespaciado"/>
              <w:rPr>
                <w:rFonts w:ascii="Montserrat" w:hAnsi="Montserrat"/>
                <w:sz w:val="20"/>
                <w:szCs w:val="20"/>
                <w:lang w:val="fr-FR"/>
              </w:rPr>
            </w:pPr>
            <w:r w:rsidRPr="00BA386D">
              <w:rPr>
                <w:rFonts w:ascii="Montserrat" w:hAnsi="Montserrat"/>
                <w:sz w:val="20"/>
                <w:szCs w:val="20"/>
              </w:rPr>
              <w:t>Domicilio</w:t>
            </w:r>
            <w:r w:rsidRPr="00BA386D">
              <w:rPr>
                <w:rFonts w:ascii="Montserrat" w:hAnsi="Montserrat"/>
                <w:sz w:val="20"/>
                <w:szCs w:val="20"/>
                <w:lang w:val="fr-FR"/>
              </w:rPr>
              <w:t xml:space="preserve">: </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Datos del documento mediante el cual acredita su personalidad y facultades:</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Escritura pública número:                                                                     Fecha:</w:t>
            </w:r>
          </w:p>
          <w:p w:rsidR="00F57794" w:rsidRPr="00BA386D" w:rsidRDefault="00F57794" w:rsidP="00395B3B">
            <w:pPr>
              <w:pStyle w:val="Sinespaciado"/>
              <w:rPr>
                <w:rFonts w:ascii="Montserrat" w:hAnsi="Montserrat"/>
                <w:sz w:val="20"/>
                <w:szCs w:val="20"/>
              </w:rPr>
            </w:pPr>
            <w:r w:rsidRPr="00BA386D">
              <w:rPr>
                <w:rFonts w:ascii="Montserrat" w:hAnsi="Montserrat"/>
                <w:sz w:val="20"/>
                <w:szCs w:val="20"/>
              </w:rPr>
              <w:t>Nombre, número y lugar del notario público ante el cual se otorgó:</w:t>
            </w:r>
          </w:p>
          <w:p w:rsidR="00F57794" w:rsidRPr="00BA386D" w:rsidRDefault="00F57794" w:rsidP="00395B3B">
            <w:pPr>
              <w:pStyle w:val="Sinespaciado"/>
              <w:rPr>
                <w:rFonts w:ascii="Montserrat" w:hAnsi="Montserrat"/>
                <w:sz w:val="20"/>
                <w:szCs w:val="20"/>
              </w:rPr>
            </w:pPr>
          </w:p>
        </w:tc>
      </w:tr>
    </w:tbl>
    <w:p w:rsidR="00CE4301" w:rsidRPr="00BA386D" w:rsidRDefault="00CE4301" w:rsidP="00CC66CE">
      <w:pPr>
        <w:widowControl w:val="0"/>
        <w:jc w:val="center"/>
        <w:rPr>
          <w:rFonts w:ascii="Montserrat" w:hAnsi="Montserrat" w:cs="Arial"/>
          <w:sz w:val="20"/>
          <w:szCs w:val="20"/>
          <w:lang w:val="es-ES_tradnl" w:eastAsia="es-ES"/>
        </w:rPr>
      </w:pPr>
      <w:r w:rsidRPr="00BA386D">
        <w:rPr>
          <w:rFonts w:ascii="Montserrat" w:hAnsi="Montserrat" w:cs="Arial"/>
          <w:sz w:val="20"/>
          <w:szCs w:val="20"/>
          <w:lang w:val="es-ES_tradnl" w:eastAsia="es-ES"/>
        </w:rPr>
        <w:t>_____________________________________________</w:t>
      </w:r>
    </w:p>
    <w:p w:rsidR="007D4D30" w:rsidRPr="00BA386D" w:rsidRDefault="00CE4301" w:rsidP="00CC66CE">
      <w:pPr>
        <w:ind w:right="49"/>
        <w:jc w:val="center"/>
        <w:rPr>
          <w:rFonts w:ascii="Montserrat" w:hAnsi="Montserrat"/>
          <w:b/>
          <w:sz w:val="20"/>
          <w:szCs w:val="20"/>
          <w:lang w:eastAsia="es-MX"/>
        </w:rPr>
      </w:pPr>
      <w:r w:rsidRPr="00BA386D">
        <w:rPr>
          <w:rFonts w:ascii="Montserrat" w:hAnsi="Montserrat" w:cs="Arial"/>
          <w:bCs/>
          <w:sz w:val="20"/>
          <w:szCs w:val="20"/>
          <w:lang w:val="es-ES_tradnl"/>
        </w:rPr>
        <w:t>(Nombre y firma del Representante Legal)</w:t>
      </w:r>
    </w:p>
    <w:p w:rsidR="008958E6" w:rsidRPr="00BA386D" w:rsidRDefault="006A6B4E" w:rsidP="00F57794">
      <w:pPr>
        <w:ind w:right="49"/>
        <w:rPr>
          <w:lang w:eastAsia="ar-SA"/>
        </w:rPr>
      </w:pPr>
      <w:r w:rsidRPr="00BA386D">
        <w:rPr>
          <w:rFonts w:ascii="Montserrat" w:hAnsi="Montserrat"/>
          <w:b/>
          <w:sz w:val="20"/>
          <w:szCs w:val="20"/>
          <w:lang w:eastAsia="es-MX"/>
        </w:rPr>
        <w:br w:type="page"/>
      </w:r>
      <w:bookmarkEnd w:id="167"/>
    </w:p>
    <w:p w:rsidR="00A14682" w:rsidRPr="00BA386D" w:rsidRDefault="00A14682" w:rsidP="00E636CA">
      <w:pPr>
        <w:ind w:right="193"/>
        <w:jc w:val="both"/>
        <w:rPr>
          <w:rFonts w:ascii="Montserrat" w:hAnsi="Montserrat" w:cs="Arial"/>
          <w:sz w:val="20"/>
          <w:szCs w:val="20"/>
        </w:rPr>
      </w:pPr>
    </w:p>
    <w:p w:rsidR="007D4D30" w:rsidRPr="00BA386D" w:rsidRDefault="001E00BA" w:rsidP="00CC66CE">
      <w:pPr>
        <w:pStyle w:val="Ttulo1"/>
        <w:spacing w:before="0" w:after="0"/>
        <w:ind w:left="360" w:right="49"/>
        <w:jc w:val="center"/>
        <w:rPr>
          <w:rFonts w:ascii="Montserrat" w:hAnsi="Montserrat" w:cs="Arial"/>
          <w:b w:val="0"/>
          <w:sz w:val="20"/>
          <w:szCs w:val="20"/>
        </w:rPr>
      </w:pPr>
      <w:bookmarkStart w:id="169" w:name="_Toc92919201"/>
      <w:r w:rsidRPr="00BA386D">
        <w:rPr>
          <w:rFonts w:ascii="Montserrat" w:hAnsi="Montserrat" w:cs="Arial"/>
          <w:sz w:val="20"/>
          <w:szCs w:val="20"/>
        </w:rPr>
        <w:t xml:space="preserve">ANEXO </w:t>
      </w:r>
      <w:r w:rsidR="00590754" w:rsidRPr="00BA386D">
        <w:rPr>
          <w:rFonts w:ascii="Montserrat" w:hAnsi="Montserrat" w:cs="Arial"/>
          <w:sz w:val="20"/>
          <w:szCs w:val="20"/>
        </w:rPr>
        <w:t>III</w:t>
      </w:r>
      <w:r w:rsidR="007D4D30" w:rsidRPr="00BA386D">
        <w:rPr>
          <w:rFonts w:ascii="Montserrat" w:hAnsi="Montserrat" w:cs="Arial"/>
          <w:b w:val="0"/>
          <w:sz w:val="20"/>
          <w:szCs w:val="20"/>
        </w:rPr>
        <w:t xml:space="preserve"> </w:t>
      </w:r>
      <w:bookmarkStart w:id="170" w:name="_Toc460500937"/>
      <w:r w:rsidR="00C90756" w:rsidRPr="00BA386D">
        <w:rPr>
          <w:rFonts w:ascii="Montserrat" w:hAnsi="Montserrat" w:cs="Arial"/>
          <w:b w:val="0"/>
          <w:sz w:val="20"/>
          <w:szCs w:val="20"/>
        </w:rPr>
        <w:br/>
      </w:r>
      <w:r w:rsidR="007D4D30" w:rsidRPr="00BA386D">
        <w:rPr>
          <w:rFonts w:ascii="Montserrat" w:hAnsi="Montserrat" w:cs="Arial"/>
          <w:noProof w:val="0"/>
          <w:sz w:val="20"/>
          <w:szCs w:val="20"/>
          <w:lang w:val="es-ES"/>
        </w:rPr>
        <w:t xml:space="preserve">FORMATO DE SOLICITUD DE ACLARACIONES A LA </w:t>
      </w:r>
      <w:r w:rsidR="000612DF" w:rsidRPr="00BA386D">
        <w:rPr>
          <w:rFonts w:ascii="Montserrat" w:hAnsi="Montserrat" w:cs="Arial"/>
          <w:noProof w:val="0"/>
          <w:sz w:val="20"/>
          <w:szCs w:val="20"/>
          <w:lang w:val="es-ES"/>
        </w:rPr>
        <w:t>CONVOCATORIA</w:t>
      </w:r>
      <w:bookmarkEnd w:id="169"/>
      <w:bookmarkEnd w:id="170"/>
    </w:p>
    <w:p w:rsidR="007D4D30" w:rsidRPr="00BA386D" w:rsidRDefault="007D4D30" w:rsidP="00CC66CE">
      <w:pPr>
        <w:suppressAutoHyphens/>
        <w:ind w:right="49"/>
        <w:jc w:val="center"/>
        <w:rPr>
          <w:rFonts w:ascii="Montserrat" w:eastAsia="Times New Roman" w:hAnsi="Montserrat" w:cs="Arial"/>
          <w:noProof w:val="0"/>
          <w:sz w:val="20"/>
          <w:szCs w:val="20"/>
          <w:lang w:val="es-ES" w:eastAsia="ar-SA"/>
        </w:rPr>
      </w:pPr>
    </w:p>
    <w:p w:rsidR="00CE4301" w:rsidRPr="00BA386D" w:rsidRDefault="00CE4301" w:rsidP="00CC66CE">
      <w:pPr>
        <w:jc w:val="center"/>
        <w:rPr>
          <w:rFonts w:ascii="Montserrat" w:hAnsi="Montserrat" w:cs="Arial"/>
          <w:sz w:val="18"/>
          <w:szCs w:val="18"/>
        </w:rPr>
      </w:pPr>
      <w:r w:rsidRPr="00BA386D">
        <w:rPr>
          <w:rFonts w:ascii="Montserrat" w:hAnsi="Montserrat" w:cs="Arial"/>
          <w:sz w:val="18"/>
          <w:szCs w:val="18"/>
        </w:rPr>
        <w:t>(CARTA EN PAPEL MEMBRETADO Y FIRMA AUTÓGRAFA</w:t>
      </w:r>
      <w:r w:rsidR="005548BE" w:rsidRPr="00BA386D">
        <w:rPr>
          <w:rFonts w:ascii="Montserrat" w:hAnsi="Montserrat" w:cs="Arial"/>
          <w:sz w:val="18"/>
          <w:szCs w:val="18"/>
        </w:rPr>
        <w:t xml:space="preserve"> DEL LICITANTE)</w:t>
      </w:r>
    </w:p>
    <w:p w:rsidR="00CE4301" w:rsidRPr="00BA386D" w:rsidRDefault="00CE4301" w:rsidP="00CC66CE">
      <w:pPr>
        <w:jc w:val="center"/>
        <w:rPr>
          <w:rFonts w:ascii="Montserrat" w:hAnsi="Montserrat" w:cs="Arial"/>
          <w:sz w:val="18"/>
          <w:szCs w:val="18"/>
        </w:rPr>
      </w:pPr>
    </w:p>
    <w:p w:rsidR="00CE4301" w:rsidRPr="00BA386D" w:rsidRDefault="00CE4301" w:rsidP="00CC66CE">
      <w:pPr>
        <w:ind w:right="49"/>
        <w:jc w:val="right"/>
        <w:rPr>
          <w:rFonts w:ascii="Montserrat" w:hAnsi="Montserrat" w:cs="Arial"/>
          <w:sz w:val="18"/>
          <w:szCs w:val="18"/>
        </w:rPr>
      </w:pPr>
      <w:r w:rsidRPr="00BA386D">
        <w:rPr>
          <w:rFonts w:ascii="Montserrat" w:hAnsi="Montserrat" w:cs="Arial"/>
          <w:sz w:val="18"/>
          <w:szCs w:val="18"/>
        </w:rPr>
        <w:t>______de___________de_____________</w:t>
      </w:r>
    </w:p>
    <w:p w:rsidR="00CE4301" w:rsidRPr="00BA386D" w:rsidRDefault="00CE4301" w:rsidP="00CC66CE">
      <w:pPr>
        <w:pStyle w:val="Sinespaciado"/>
        <w:rPr>
          <w:rFonts w:ascii="Montserrat" w:hAnsi="Montserrat" w:cs="Arial"/>
          <w:sz w:val="18"/>
          <w:szCs w:val="18"/>
        </w:rPr>
      </w:pPr>
    </w:p>
    <w:p w:rsidR="00CE4301" w:rsidRPr="00BA386D" w:rsidRDefault="00CE4301" w:rsidP="00CC66CE">
      <w:pPr>
        <w:pStyle w:val="Sinespaciado"/>
        <w:rPr>
          <w:rFonts w:ascii="Montserrat" w:hAnsi="Montserrat" w:cs="Arial"/>
          <w:sz w:val="18"/>
          <w:szCs w:val="18"/>
        </w:rPr>
      </w:pPr>
      <w:r w:rsidRPr="00BA386D">
        <w:rPr>
          <w:rFonts w:ascii="Montserrat" w:hAnsi="Montserrat" w:cs="Arial"/>
          <w:sz w:val="18"/>
          <w:szCs w:val="18"/>
        </w:rPr>
        <w:t>Licitación Pública: ______________________</w:t>
      </w:r>
    </w:p>
    <w:p w:rsidR="00CE4301" w:rsidRPr="00BA386D" w:rsidRDefault="00CE4301" w:rsidP="00CC66CE">
      <w:pPr>
        <w:pStyle w:val="Sinespaciado"/>
        <w:rPr>
          <w:rFonts w:ascii="Montserrat" w:hAnsi="Montserrat" w:cs="Arial"/>
          <w:sz w:val="18"/>
          <w:szCs w:val="18"/>
        </w:rPr>
      </w:pPr>
      <w:r w:rsidRPr="00BA386D">
        <w:rPr>
          <w:rFonts w:ascii="Montserrat" w:hAnsi="Montserrat" w:cs="Arial"/>
          <w:sz w:val="18"/>
          <w:szCs w:val="18"/>
        </w:rPr>
        <w:t>Persona física o moral: ______________________</w:t>
      </w:r>
    </w:p>
    <w:p w:rsidR="00CE4301" w:rsidRPr="00BA386D" w:rsidRDefault="00CE4301" w:rsidP="00CC66CE">
      <w:pPr>
        <w:jc w:val="both"/>
        <w:rPr>
          <w:rFonts w:ascii="Montserrat" w:hAnsi="Montserrat" w:cs="Arial"/>
          <w:sz w:val="18"/>
          <w:szCs w:val="18"/>
          <w:lang w:val="es-ES_tradnl"/>
        </w:rPr>
      </w:pPr>
    </w:p>
    <w:p w:rsidR="00CE4301" w:rsidRPr="00BA386D" w:rsidRDefault="00CE4301" w:rsidP="00CC66CE">
      <w:pPr>
        <w:ind w:right="193"/>
        <w:jc w:val="both"/>
        <w:rPr>
          <w:rFonts w:ascii="Montserrat" w:hAnsi="Montserrat" w:cs="Arial"/>
          <w:sz w:val="18"/>
          <w:szCs w:val="18"/>
        </w:rPr>
      </w:pPr>
      <w:r w:rsidRPr="00BA386D">
        <w:rPr>
          <w:rFonts w:ascii="Montserrat" w:hAnsi="Montserrat" w:cs="Arial"/>
          <w:sz w:val="18"/>
          <w:szCs w:val="18"/>
        </w:rPr>
        <w:t>Instituto Mexicano del Seguro Social</w:t>
      </w:r>
    </w:p>
    <w:p w:rsidR="00CE4301" w:rsidRPr="00BA386D" w:rsidRDefault="00CE4301" w:rsidP="00CC66CE">
      <w:pPr>
        <w:ind w:right="193"/>
        <w:jc w:val="both"/>
        <w:rPr>
          <w:rFonts w:ascii="Montserrat" w:hAnsi="Montserrat" w:cs="Arial"/>
          <w:sz w:val="18"/>
          <w:szCs w:val="18"/>
        </w:rPr>
      </w:pPr>
      <w:r w:rsidRPr="00BA386D">
        <w:rPr>
          <w:rFonts w:ascii="Montserrat" w:hAnsi="Montserrat" w:cs="Arial"/>
          <w:sz w:val="18"/>
          <w:szCs w:val="18"/>
        </w:rPr>
        <w:t>Coordinación de Adquisición de Bienes y Contratación de Servicios</w:t>
      </w:r>
    </w:p>
    <w:p w:rsidR="00CE4301" w:rsidRPr="00BA386D" w:rsidRDefault="00CE4301" w:rsidP="00CC66CE">
      <w:pPr>
        <w:ind w:right="193"/>
        <w:jc w:val="both"/>
        <w:rPr>
          <w:rFonts w:ascii="Montserrat" w:hAnsi="Montserrat" w:cs="Arial"/>
          <w:sz w:val="18"/>
          <w:szCs w:val="18"/>
        </w:rPr>
      </w:pPr>
      <w:r w:rsidRPr="00BA386D">
        <w:rPr>
          <w:rFonts w:ascii="Montserrat" w:hAnsi="Montserrat" w:cs="Arial"/>
          <w:sz w:val="18"/>
          <w:szCs w:val="18"/>
        </w:rPr>
        <w:t>Coordinación Técnica de Bienes y Servicios</w:t>
      </w:r>
    </w:p>
    <w:p w:rsidR="00CE4301" w:rsidRPr="00BA386D" w:rsidRDefault="00CE4301" w:rsidP="00CC66CE">
      <w:pPr>
        <w:ind w:right="193"/>
        <w:jc w:val="both"/>
        <w:rPr>
          <w:rFonts w:ascii="Montserrat" w:hAnsi="Montserrat" w:cs="Arial"/>
          <w:sz w:val="18"/>
          <w:szCs w:val="18"/>
        </w:rPr>
      </w:pPr>
      <w:r w:rsidRPr="00BA386D">
        <w:rPr>
          <w:rFonts w:ascii="Montserrat" w:hAnsi="Montserrat" w:cs="Arial"/>
          <w:sz w:val="18"/>
          <w:szCs w:val="18"/>
        </w:rPr>
        <w:t>División de Bienes Terapéuticos</w:t>
      </w:r>
    </w:p>
    <w:p w:rsidR="00CE4301" w:rsidRPr="00BA386D" w:rsidRDefault="00E136B7" w:rsidP="00CC66CE">
      <w:pPr>
        <w:jc w:val="both"/>
        <w:rPr>
          <w:rFonts w:ascii="Montserrat" w:hAnsi="Montserrat" w:cs="Arial"/>
          <w:sz w:val="20"/>
          <w:lang w:val="es-ES_tradnl"/>
        </w:rPr>
      </w:pPr>
      <w:r w:rsidRPr="00BA386D">
        <w:rPr>
          <w:rFonts w:ascii="Montserrat" w:hAnsi="Montserrat" w:cs="Arial"/>
          <w:sz w:val="20"/>
          <w:lang w:val="es-ES_tradnl"/>
        </w:rPr>
        <w:t>Presente</w:t>
      </w:r>
    </w:p>
    <w:p w:rsidR="00CE4301" w:rsidRPr="00BA386D" w:rsidRDefault="00CE4301" w:rsidP="00CC66CE">
      <w:pPr>
        <w:jc w:val="both"/>
        <w:rPr>
          <w:rFonts w:ascii="Montserrat" w:hAnsi="Montserrat" w:cs="Arial"/>
          <w:sz w:val="20"/>
          <w:lang w:val="es-ES_tradnl"/>
        </w:rPr>
      </w:pPr>
    </w:p>
    <w:p w:rsidR="00E11802" w:rsidRPr="00BA386D" w:rsidRDefault="00CE4301" w:rsidP="00CC66CE">
      <w:pPr>
        <w:jc w:val="both"/>
        <w:rPr>
          <w:rFonts w:ascii="Montserrat" w:hAnsi="Montserrat" w:cs="Arial"/>
          <w:sz w:val="20"/>
          <w:lang w:val="es-ES_tradnl"/>
        </w:rPr>
      </w:pPr>
      <w:r w:rsidRPr="00BA386D">
        <w:rPr>
          <w:rFonts w:ascii="Montserrat" w:hAnsi="Montserrat" w:cs="Arial"/>
          <w:sz w:val="20"/>
          <w:lang w:val="es-ES_tradnl"/>
        </w:rPr>
        <w:t>Co</w:t>
      </w:r>
      <w:r w:rsidR="00584DCC">
        <w:rPr>
          <w:rFonts w:ascii="Montserrat" w:hAnsi="Montserrat" w:cs="Arial"/>
          <w:sz w:val="20"/>
          <w:lang w:val="es-ES_tradnl"/>
        </w:rPr>
        <w:t>n fundamento en el artículo 33 B</w:t>
      </w:r>
      <w:r w:rsidRPr="00BA386D">
        <w:rPr>
          <w:rFonts w:ascii="Montserrat" w:hAnsi="Montserrat" w:cs="Arial"/>
          <w:sz w:val="20"/>
          <w:lang w:val="es-ES_tradnl"/>
        </w:rPr>
        <w:t xml:space="preserve">is de la Ley de Adquisiciones, Arrendamientos y Servicios del Sector Público y 45 </w:t>
      </w:r>
      <w:r w:rsidR="00B024D6" w:rsidRPr="00BA386D">
        <w:rPr>
          <w:rFonts w:ascii="Montserrat" w:hAnsi="Montserrat" w:cs="Arial"/>
          <w:sz w:val="20"/>
          <w:lang w:val="es-ES_tradnl"/>
        </w:rPr>
        <w:t xml:space="preserve">sexto párrafo </w:t>
      </w:r>
      <w:r w:rsidRPr="00BA386D">
        <w:rPr>
          <w:rFonts w:ascii="Montserrat" w:hAnsi="Montserrat" w:cs="Arial"/>
          <w:sz w:val="20"/>
          <w:lang w:val="es-ES_tradnl"/>
        </w:rPr>
        <w:t xml:space="preserve">de su reglamento, solicito aclaración a los siguientes puntos contenidos en la </w:t>
      </w:r>
      <w:r w:rsidR="000612DF" w:rsidRPr="00BA386D">
        <w:rPr>
          <w:rFonts w:ascii="Montserrat" w:hAnsi="Montserrat" w:cs="Arial"/>
          <w:sz w:val="20"/>
          <w:lang w:val="es-ES_tradnl"/>
        </w:rPr>
        <w:t>Convocatoria</w:t>
      </w:r>
      <w:r w:rsidR="00E11802" w:rsidRPr="00BA386D">
        <w:rPr>
          <w:rFonts w:ascii="Montserrat" w:hAnsi="Montserrat" w:cs="Arial"/>
          <w:sz w:val="20"/>
          <w:lang w:val="es-ES_tradnl"/>
        </w:rPr>
        <w:t>:</w:t>
      </w:r>
    </w:p>
    <w:p w:rsidR="00CE4301" w:rsidRPr="00BA386D" w:rsidRDefault="00CE4301" w:rsidP="00CC66CE">
      <w:pPr>
        <w:jc w:val="both"/>
        <w:rPr>
          <w:rFonts w:ascii="Montserrat" w:hAnsi="Montserrat" w:cs="Arial"/>
          <w:sz w:val="18"/>
          <w:szCs w:val="18"/>
        </w:rPr>
      </w:pPr>
    </w:p>
    <w:tbl>
      <w:tblPr>
        <w:tblW w:w="47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8"/>
        <w:gridCol w:w="1775"/>
        <w:gridCol w:w="1573"/>
        <w:gridCol w:w="3874"/>
      </w:tblGrid>
      <w:tr w:rsidR="00F523AA" w:rsidRPr="00BA386D" w:rsidTr="00F523AA">
        <w:trPr>
          <w:jc w:val="center"/>
        </w:trPr>
        <w:tc>
          <w:tcPr>
            <w:tcW w:w="752" w:type="pct"/>
            <w:shd w:val="clear" w:color="auto" w:fill="BFBFBF" w:themeFill="background1" w:themeFillShade="BF"/>
            <w:vAlign w:val="center"/>
          </w:tcPr>
          <w:p w:rsidR="00F523AA" w:rsidRPr="00BA386D" w:rsidRDefault="00F523AA" w:rsidP="00CC66CE">
            <w:pPr>
              <w:jc w:val="center"/>
              <w:rPr>
                <w:rFonts w:ascii="Montserrat" w:hAnsi="Montserrat" w:cs="Arial"/>
                <w:sz w:val="18"/>
                <w:szCs w:val="18"/>
              </w:rPr>
            </w:pPr>
            <w:r w:rsidRPr="00BA386D">
              <w:rPr>
                <w:rFonts w:ascii="Montserrat" w:hAnsi="Montserrat" w:cs="Arial"/>
                <w:sz w:val="18"/>
                <w:szCs w:val="18"/>
              </w:rPr>
              <w:t>Número Consecutivo</w:t>
            </w:r>
          </w:p>
        </w:tc>
        <w:tc>
          <w:tcPr>
            <w:tcW w:w="1044" w:type="pct"/>
            <w:shd w:val="clear" w:color="auto" w:fill="BFBFBF" w:themeFill="background1" w:themeFillShade="BF"/>
            <w:vAlign w:val="center"/>
          </w:tcPr>
          <w:p w:rsidR="00F523AA" w:rsidRPr="00BA386D" w:rsidRDefault="00F523AA" w:rsidP="00CC66CE">
            <w:pPr>
              <w:jc w:val="center"/>
              <w:rPr>
                <w:rFonts w:ascii="Montserrat" w:hAnsi="Montserrat" w:cs="Arial"/>
                <w:sz w:val="18"/>
                <w:szCs w:val="18"/>
              </w:rPr>
            </w:pPr>
            <w:r w:rsidRPr="00BA386D">
              <w:rPr>
                <w:rFonts w:ascii="Montserrat" w:hAnsi="Montserrat" w:cs="Arial"/>
                <w:sz w:val="18"/>
                <w:szCs w:val="18"/>
                <w:lang w:val="es-ES_tradnl"/>
              </w:rPr>
              <w:t>Numeral o punto específico de la Convocatoria</w:t>
            </w:r>
          </w:p>
        </w:tc>
        <w:tc>
          <w:tcPr>
            <w:tcW w:w="925" w:type="pct"/>
            <w:shd w:val="clear" w:color="auto" w:fill="BFBFBF" w:themeFill="background1" w:themeFillShade="BF"/>
            <w:vAlign w:val="center"/>
          </w:tcPr>
          <w:p w:rsidR="00F523AA" w:rsidRPr="00BA386D" w:rsidRDefault="00F523AA" w:rsidP="00CC66CE">
            <w:pPr>
              <w:jc w:val="center"/>
              <w:rPr>
                <w:rFonts w:ascii="Montserrat" w:hAnsi="Montserrat" w:cs="Arial"/>
                <w:sz w:val="18"/>
                <w:szCs w:val="18"/>
              </w:rPr>
            </w:pPr>
            <w:r w:rsidRPr="00BA386D">
              <w:rPr>
                <w:rFonts w:ascii="Montserrat" w:hAnsi="Montserrat" w:cs="Arial"/>
                <w:sz w:val="18"/>
                <w:szCs w:val="18"/>
              </w:rPr>
              <w:t>Carácter (administrativo, legal o técnico)</w:t>
            </w:r>
          </w:p>
        </w:tc>
        <w:tc>
          <w:tcPr>
            <w:tcW w:w="2279" w:type="pct"/>
            <w:shd w:val="clear" w:color="auto" w:fill="BFBFBF" w:themeFill="background1" w:themeFillShade="BF"/>
            <w:vAlign w:val="center"/>
          </w:tcPr>
          <w:p w:rsidR="00F523AA" w:rsidRPr="00BA386D" w:rsidRDefault="00F523AA" w:rsidP="00CC66CE">
            <w:pPr>
              <w:jc w:val="center"/>
              <w:rPr>
                <w:rFonts w:ascii="Montserrat" w:hAnsi="Montserrat" w:cs="Arial"/>
                <w:sz w:val="18"/>
                <w:szCs w:val="18"/>
              </w:rPr>
            </w:pPr>
            <w:r w:rsidRPr="00BA386D">
              <w:rPr>
                <w:rFonts w:ascii="Montserrat" w:hAnsi="Montserrat" w:cs="Arial"/>
                <w:sz w:val="18"/>
                <w:szCs w:val="18"/>
              </w:rPr>
              <w:t>Pregunta</w:t>
            </w:r>
          </w:p>
        </w:tc>
      </w:tr>
      <w:tr w:rsidR="00F523AA" w:rsidRPr="00BA386D" w:rsidTr="00F523AA">
        <w:trPr>
          <w:trHeight w:val="212"/>
          <w:jc w:val="center"/>
        </w:trPr>
        <w:tc>
          <w:tcPr>
            <w:tcW w:w="752" w:type="pct"/>
          </w:tcPr>
          <w:p w:rsidR="00F523AA" w:rsidRPr="00BA386D" w:rsidRDefault="00F523AA" w:rsidP="00CC66CE">
            <w:pPr>
              <w:jc w:val="center"/>
              <w:rPr>
                <w:rFonts w:ascii="Montserrat" w:hAnsi="Montserrat" w:cs="Arial"/>
                <w:sz w:val="18"/>
                <w:szCs w:val="18"/>
              </w:rPr>
            </w:pPr>
          </w:p>
        </w:tc>
        <w:tc>
          <w:tcPr>
            <w:tcW w:w="1044" w:type="pct"/>
          </w:tcPr>
          <w:p w:rsidR="00F523AA" w:rsidRPr="00BA386D" w:rsidRDefault="00F523AA" w:rsidP="00CC66CE">
            <w:pPr>
              <w:rPr>
                <w:rFonts w:ascii="Montserrat" w:hAnsi="Montserrat" w:cs="Arial"/>
              </w:rPr>
            </w:pPr>
          </w:p>
        </w:tc>
        <w:tc>
          <w:tcPr>
            <w:tcW w:w="925" w:type="pct"/>
          </w:tcPr>
          <w:p w:rsidR="00F523AA" w:rsidRPr="00BA386D" w:rsidRDefault="00F523AA" w:rsidP="00CC66CE">
            <w:pPr>
              <w:rPr>
                <w:rFonts w:ascii="Montserrat" w:hAnsi="Montserrat" w:cs="Arial"/>
              </w:rPr>
            </w:pPr>
          </w:p>
        </w:tc>
        <w:tc>
          <w:tcPr>
            <w:tcW w:w="2279" w:type="pct"/>
          </w:tcPr>
          <w:p w:rsidR="00F523AA" w:rsidRPr="00BA386D" w:rsidRDefault="00F523AA" w:rsidP="00CC66CE">
            <w:pPr>
              <w:rPr>
                <w:rFonts w:ascii="Montserrat" w:hAnsi="Montserrat" w:cs="Arial"/>
              </w:rPr>
            </w:pPr>
          </w:p>
        </w:tc>
      </w:tr>
      <w:tr w:rsidR="00F523AA" w:rsidRPr="00BA386D" w:rsidTr="00F523AA">
        <w:trPr>
          <w:trHeight w:val="275"/>
          <w:jc w:val="center"/>
        </w:trPr>
        <w:tc>
          <w:tcPr>
            <w:tcW w:w="752" w:type="pct"/>
          </w:tcPr>
          <w:p w:rsidR="00F523AA" w:rsidRPr="00BA386D" w:rsidRDefault="00F523AA" w:rsidP="00CC66CE">
            <w:pPr>
              <w:jc w:val="center"/>
              <w:rPr>
                <w:rFonts w:ascii="Montserrat" w:hAnsi="Montserrat" w:cs="Arial"/>
                <w:sz w:val="18"/>
                <w:szCs w:val="18"/>
              </w:rPr>
            </w:pPr>
          </w:p>
        </w:tc>
        <w:tc>
          <w:tcPr>
            <w:tcW w:w="1044" w:type="pct"/>
          </w:tcPr>
          <w:p w:rsidR="00F523AA" w:rsidRPr="00BA386D" w:rsidRDefault="00F523AA" w:rsidP="00CC66CE">
            <w:pPr>
              <w:rPr>
                <w:rFonts w:ascii="Montserrat" w:hAnsi="Montserrat" w:cs="Arial"/>
              </w:rPr>
            </w:pPr>
          </w:p>
        </w:tc>
        <w:tc>
          <w:tcPr>
            <w:tcW w:w="925" w:type="pct"/>
          </w:tcPr>
          <w:p w:rsidR="00F523AA" w:rsidRPr="00BA386D" w:rsidRDefault="00F523AA" w:rsidP="00CC66CE">
            <w:pPr>
              <w:rPr>
                <w:rFonts w:ascii="Montserrat" w:hAnsi="Montserrat" w:cs="Arial"/>
              </w:rPr>
            </w:pPr>
          </w:p>
        </w:tc>
        <w:tc>
          <w:tcPr>
            <w:tcW w:w="2279" w:type="pct"/>
          </w:tcPr>
          <w:p w:rsidR="00F523AA" w:rsidRPr="00BA386D" w:rsidRDefault="00F523AA" w:rsidP="00CC66CE">
            <w:pPr>
              <w:rPr>
                <w:rFonts w:ascii="Montserrat" w:hAnsi="Montserrat" w:cs="Arial"/>
              </w:rPr>
            </w:pPr>
          </w:p>
        </w:tc>
      </w:tr>
      <w:tr w:rsidR="00F523AA" w:rsidRPr="00BA386D" w:rsidTr="00F523AA">
        <w:trPr>
          <w:trHeight w:val="275"/>
          <w:jc w:val="center"/>
        </w:trPr>
        <w:tc>
          <w:tcPr>
            <w:tcW w:w="752" w:type="pct"/>
          </w:tcPr>
          <w:p w:rsidR="00F523AA" w:rsidRPr="00BA386D" w:rsidRDefault="00F523AA" w:rsidP="00CC66CE">
            <w:pPr>
              <w:jc w:val="center"/>
              <w:rPr>
                <w:rFonts w:ascii="Montserrat" w:hAnsi="Montserrat" w:cs="Arial"/>
                <w:sz w:val="18"/>
                <w:szCs w:val="18"/>
              </w:rPr>
            </w:pPr>
          </w:p>
        </w:tc>
        <w:tc>
          <w:tcPr>
            <w:tcW w:w="1044" w:type="pct"/>
          </w:tcPr>
          <w:p w:rsidR="00F523AA" w:rsidRPr="00BA386D" w:rsidRDefault="00F523AA" w:rsidP="00CC66CE">
            <w:pPr>
              <w:rPr>
                <w:rFonts w:ascii="Montserrat" w:hAnsi="Montserrat" w:cs="Arial"/>
              </w:rPr>
            </w:pPr>
          </w:p>
        </w:tc>
        <w:tc>
          <w:tcPr>
            <w:tcW w:w="925" w:type="pct"/>
          </w:tcPr>
          <w:p w:rsidR="00F523AA" w:rsidRPr="00BA386D" w:rsidRDefault="00F523AA" w:rsidP="00CC66CE">
            <w:pPr>
              <w:rPr>
                <w:rFonts w:ascii="Montserrat" w:hAnsi="Montserrat" w:cs="Arial"/>
              </w:rPr>
            </w:pPr>
          </w:p>
        </w:tc>
        <w:tc>
          <w:tcPr>
            <w:tcW w:w="2279" w:type="pct"/>
          </w:tcPr>
          <w:p w:rsidR="00F523AA" w:rsidRPr="00BA386D" w:rsidRDefault="00F523AA" w:rsidP="00CC66CE">
            <w:pPr>
              <w:rPr>
                <w:rFonts w:ascii="Montserrat" w:hAnsi="Montserrat" w:cs="Arial"/>
              </w:rPr>
            </w:pPr>
          </w:p>
        </w:tc>
      </w:tr>
      <w:tr w:rsidR="00F523AA" w:rsidRPr="00BA386D" w:rsidTr="00F523AA">
        <w:trPr>
          <w:trHeight w:val="275"/>
          <w:jc w:val="center"/>
        </w:trPr>
        <w:tc>
          <w:tcPr>
            <w:tcW w:w="752" w:type="pct"/>
          </w:tcPr>
          <w:p w:rsidR="00F523AA" w:rsidRPr="00BA386D" w:rsidRDefault="00F523AA" w:rsidP="00CC66CE">
            <w:pPr>
              <w:jc w:val="center"/>
              <w:rPr>
                <w:rFonts w:ascii="Montserrat" w:hAnsi="Montserrat" w:cs="Arial"/>
                <w:sz w:val="18"/>
                <w:szCs w:val="18"/>
              </w:rPr>
            </w:pPr>
          </w:p>
        </w:tc>
        <w:tc>
          <w:tcPr>
            <w:tcW w:w="1044" w:type="pct"/>
          </w:tcPr>
          <w:p w:rsidR="00F523AA" w:rsidRPr="00BA386D" w:rsidRDefault="00F523AA" w:rsidP="00CC66CE">
            <w:pPr>
              <w:rPr>
                <w:rFonts w:ascii="Montserrat" w:hAnsi="Montserrat" w:cs="Arial"/>
              </w:rPr>
            </w:pPr>
          </w:p>
        </w:tc>
        <w:tc>
          <w:tcPr>
            <w:tcW w:w="925" w:type="pct"/>
          </w:tcPr>
          <w:p w:rsidR="00F523AA" w:rsidRPr="00BA386D" w:rsidRDefault="00F523AA" w:rsidP="00CC66CE">
            <w:pPr>
              <w:rPr>
                <w:rFonts w:ascii="Montserrat" w:hAnsi="Montserrat" w:cs="Arial"/>
              </w:rPr>
            </w:pPr>
          </w:p>
        </w:tc>
        <w:tc>
          <w:tcPr>
            <w:tcW w:w="2279" w:type="pct"/>
          </w:tcPr>
          <w:p w:rsidR="00F523AA" w:rsidRPr="00BA386D" w:rsidRDefault="00F523AA" w:rsidP="00CC66CE">
            <w:pPr>
              <w:rPr>
                <w:rFonts w:ascii="Montserrat" w:hAnsi="Montserrat" w:cs="Arial"/>
              </w:rPr>
            </w:pPr>
          </w:p>
        </w:tc>
      </w:tr>
      <w:tr w:rsidR="00F523AA" w:rsidRPr="00BA386D" w:rsidTr="00F523AA">
        <w:trPr>
          <w:trHeight w:val="275"/>
          <w:jc w:val="center"/>
        </w:trPr>
        <w:tc>
          <w:tcPr>
            <w:tcW w:w="752" w:type="pct"/>
          </w:tcPr>
          <w:p w:rsidR="00F523AA" w:rsidRPr="00BA386D" w:rsidRDefault="00F523AA" w:rsidP="00CC66CE">
            <w:pPr>
              <w:jc w:val="center"/>
              <w:rPr>
                <w:rFonts w:ascii="Montserrat" w:hAnsi="Montserrat" w:cs="Arial"/>
                <w:sz w:val="18"/>
                <w:szCs w:val="18"/>
              </w:rPr>
            </w:pPr>
          </w:p>
        </w:tc>
        <w:tc>
          <w:tcPr>
            <w:tcW w:w="1044" w:type="pct"/>
          </w:tcPr>
          <w:p w:rsidR="00F523AA" w:rsidRPr="00BA386D" w:rsidRDefault="00F523AA" w:rsidP="00CC66CE">
            <w:pPr>
              <w:rPr>
                <w:rFonts w:ascii="Montserrat" w:hAnsi="Montserrat" w:cs="Arial"/>
              </w:rPr>
            </w:pPr>
          </w:p>
        </w:tc>
        <w:tc>
          <w:tcPr>
            <w:tcW w:w="925" w:type="pct"/>
          </w:tcPr>
          <w:p w:rsidR="00F523AA" w:rsidRPr="00BA386D" w:rsidRDefault="00F523AA" w:rsidP="00CC66CE">
            <w:pPr>
              <w:rPr>
                <w:rFonts w:ascii="Montserrat" w:hAnsi="Montserrat" w:cs="Arial"/>
              </w:rPr>
            </w:pPr>
          </w:p>
        </w:tc>
        <w:tc>
          <w:tcPr>
            <w:tcW w:w="2279" w:type="pct"/>
          </w:tcPr>
          <w:p w:rsidR="00F523AA" w:rsidRPr="00BA386D" w:rsidRDefault="00F523AA" w:rsidP="00CC66CE">
            <w:pPr>
              <w:rPr>
                <w:rFonts w:ascii="Montserrat" w:hAnsi="Montserrat" w:cs="Arial"/>
              </w:rPr>
            </w:pPr>
          </w:p>
        </w:tc>
      </w:tr>
      <w:tr w:rsidR="00F523AA" w:rsidRPr="00BA386D" w:rsidTr="00F523AA">
        <w:trPr>
          <w:trHeight w:val="275"/>
          <w:jc w:val="center"/>
        </w:trPr>
        <w:tc>
          <w:tcPr>
            <w:tcW w:w="752" w:type="pct"/>
          </w:tcPr>
          <w:p w:rsidR="00F523AA" w:rsidRPr="00BA386D" w:rsidRDefault="00F523AA" w:rsidP="00CC66CE">
            <w:pPr>
              <w:jc w:val="center"/>
              <w:rPr>
                <w:rFonts w:ascii="Montserrat" w:hAnsi="Montserrat" w:cs="Arial"/>
                <w:sz w:val="18"/>
                <w:szCs w:val="18"/>
              </w:rPr>
            </w:pPr>
          </w:p>
        </w:tc>
        <w:tc>
          <w:tcPr>
            <w:tcW w:w="1044" w:type="pct"/>
          </w:tcPr>
          <w:p w:rsidR="00F523AA" w:rsidRPr="00BA386D" w:rsidRDefault="00F523AA" w:rsidP="00CC66CE">
            <w:pPr>
              <w:rPr>
                <w:rFonts w:ascii="Montserrat" w:hAnsi="Montserrat" w:cs="Arial"/>
              </w:rPr>
            </w:pPr>
          </w:p>
        </w:tc>
        <w:tc>
          <w:tcPr>
            <w:tcW w:w="925" w:type="pct"/>
          </w:tcPr>
          <w:p w:rsidR="00F523AA" w:rsidRPr="00BA386D" w:rsidRDefault="00F523AA" w:rsidP="00CC66CE">
            <w:pPr>
              <w:rPr>
                <w:rFonts w:ascii="Montserrat" w:hAnsi="Montserrat" w:cs="Arial"/>
              </w:rPr>
            </w:pPr>
          </w:p>
        </w:tc>
        <w:tc>
          <w:tcPr>
            <w:tcW w:w="2279" w:type="pct"/>
          </w:tcPr>
          <w:p w:rsidR="00F523AA" w:rsidRPr="00BA386D" w:rsidRDefault="00F523AA" w:rsidP="00CC66CE">
            <w:pPr>
              <w:rPr>
                <w:rFonts w:ascii="Montserrat" w:hAnsi="Montserrat" w:cs="Arial"/>
              </w:rPr>
            </w:pPr>
          </w:p>
        </w:tc>
      </w:tr>
      <w:tr w:rsidR="00F523AA" w:rsidRPr="00BA386D" w:rsidTr="00F523AA">
        <w:trPr>
          <w:trHeight w:val="275"/>
          <w:jc w:val="center"/>
        </w:trPr>
        <w:tc>
          <w:tcPr>
            <w:tcW w:w="752" w:type="pct"/>
          </w:tcPr>
          <w:p w:rsidR="00F523AA" w:rsidRPr="00BA386D" w:rsidRDefault="00F523AA" w:rsidP="00CC66CE">
            <w:pPr>
              <w:jc w:val="center"/>
              <w:rPr>
                <w:rFonts w:ascii="Montserrat" w:hAnsi="Montserrat" w:cs="Arial"/>
                <w:sz w:val="18"/>
                <w:szCs w:val="18"/>
              </w:rPr>
            </w:pPr>
          </w:p>
        </w:tc>
        <w:tc>
          <w:tcPr>
            <w:tcW w:w="1044" w:type="pct"/>
          </w:tcPr>
          <w:p w:rsidR="00F523AA" w:rsidRPr="00BA386D" w:rsidRDefault="00F523AA" w:rsidP="00CC66CE">
            <w:pPr>
              <w:rPr>
                <w:rFonts w:ascii="Montserrat" w:hAnsi="Montserrat" w:cs="Arial"/>
              </w:rPr>
            </w:pPr>
          </w:p>
        </w:tc>
        <w:tc>
          <w:tcPr>
            <w:tcW w:w="925" w:type="pct"/>
          </w:tcPr>
          <w:p w:rsidR="00F523AA" w:rsidRPr="00BA386D" w:rsidRDefault="00F523AA" w:rsidP="00CC66CE">
            <w:pPr>
              <w:rPr>
                <w:rFonts w:ascii="Montserrat" w:hAnsi="Montserrat" w:cs="Arial"/>
              </w:rPr>
            </w:pPr>
          </w:p>
        </w:tc>
        <w:tc>
          <w:tcPr>
            <w:tcW w:w="2279" w:type="pct"/>
          </w:tcPr>
          <w:p w:rsidR="00F523AA" w:rsidRPr="00BA386D" w:rsidRDefault="00F523AA" w:rsidP="00CC66CE">
            <w:pPr>
              <w:rPr>
                <w:rFonts w:ascii="Montserrat" w:hAnsi="Montserrat" w:cs="Arial"/>
              </w:rPr>
            </w:pPr>
          </w:p>
        </w:tc>
      </w:tr>
      <w:tr w:rsidR="00F523AA" w:rsidRPr="00BA386D" w:rsidTr="00F523AA">
        <w:trPr>
          <w:trHeight w:val="275"/>
          <w:jc w:val="center"/>
        </w:trPr>
        <w:tc>
          <w:tcPr>
            <w:tcW w:w="752" w:type="pct"/>
          </w:tcPr>
          <w:p w:rsidR="00F523AA" w:rsidRPr="00BA386D" w:rsidRDefault="00F523AA" w:rsidP="00CC66CE">
            <w:pPr>
              <w:jc w:val="center"/>
              <w:rPr>
                <w:rFonts w:ascii="Montserrat" w:hAnsi="Montserrat" w:cs="Arial"/>
                <w:sz w:val="18"/>
                <w:szCs w:val="18"/>
              </w:rPr>
            </w:pPr>
          </w:p>
        </w:tc>
        <w:tc>
          <w:tcPr>
            <w:tcW w:w="1044" w:type="pct"/>
          </w:tcPr>
          <w:p w:rsidR="00F523AA" w:rsidRPr="00BA386D" w:rsidRDefault="00F523AA" w:rsidP="00CC66CE">
            <w:pPr>
              <w:rPr>
                <w:rFonts w:ascii="Montserrat" w:hAnsi="Montserrat" w:cs="Arial"/>
              </w:rPr>
            </w:pPr>
          </w:p>
        </w:tc>
        <w:tc>
          <w:tcPr>
            <w:tcW w:w="925" w:type="pct"/>
          </w:tcPr>
          <w:p w:rsidR="00F523AA" w:rsidRPr="00BA386D" w:rsidRDefault="00F523AA" w:rsidP="00CC66CE">
            <w:pPr>
              <w:rPr>
                <w:rFonts w:ascii="Montserrat" w:hAnsi="Montserrat" w:cs="Arial"/>
              </w:rPr>
            </w:pPr>
          </w:p>
        </w:tc>
        <w:tc>
          <w:tcPr>
            <w:tcW w:w="2279" w:type="pct"/>
          </w:tcPr>
          <w:p w:rsidR="00F523AA" w:rsidRPr="00BA386D" w:rsidRDefault="00F523AA" w:rsidP="00CC66CE">
            <w:pPr>
              <w:rPr>
                <w:rFonts w:ascii="Montserrat" w:hAnsi="Montserrat" w:cs="Arial"/>
              </w:rPr>
            </w:pPr>
          </w:p>
        </w:tc>
      </w:tr>
      <w:tr w:rsidR="00F523AA" w:rsidRPr="00BA386D" w:rsidTr="00F523AA">
        <w:trPr>
          <w:trHeight w:val="275"/>
          <w:jc w:val="center"/>
        </w:trPr>
        <w:tc>
          <w:tcPr>
            <w:tcW w:w="752" w:type="pct"/>
          </w:tcPr>
          <w:p w:rsidR="00F523AA" w:rsidRPr="00BA386D" w:rsidRDefault="00F523AA" w:rsidP="00CC66CE">
            <w:pPr>
              <w:jc w:val="center"/>
              <w:rPr>
                <w:rFonts w:ascii="Montserrat" w:hAnsi="Montserrat" w:cs="Arial"/>
                <w:sz w:val="18"/>
                <w:szCs w:val="18"/>
              </w:rPr>
            </w:pPr>
          </w:p>
        </w:tc>
        <w:tc>
          <w:tcPr>
            <w:tcW w:w="1044" w:type="pct"/>
          </w:tcPr>
          <w:p w:rsidR="00F523AA" w:rsidRPr="00BA386D" w:rsidRDefault="00F523AA" w:rsidP="00CC66CE">
            <w:pPr>
              <w:rPr>
                <w:rFonts w:ascii="Montserrat" w:hAnsi="Montserrat" w:cs="Arial"/>
              </w:rPr>
            </w:pPr>
          </w:p>
        </w:tc>
        <w:tc>
          <w:tcPr>
            <w:tcW w:w="925" w:type="pct"/>
          </w:tcPr>
          <w:p w:rsidR="00F523AA" w:rsidRPr="00BA386D" w:rsidRDefault="00F523AA" w:rsidP="00CC66CE">
            <w:pPr>
              <w:rPr>
                <w:rFonts w:ascii="Montserrat" w:hAnsi="Montserrat" w:cs="Arial"/>
              </w:rPr>
            </w:pPr>
          </w:p>
        </w:tc>
        <w:tc>
          <w:tcPr>
            <w:tcW w:w="2279" w:type="pct"/>
          </w:tcPr>
          <w:p w:rsidR="00F523AA" w:rsidRPr="00BA386D" w:rsidRDefault="00F523AA" w:rsidP="00CC66CE">
            <w:pPr>
              <w:rPr>
                <w:rFonts w:ascii="Montserrat" w:hAnsi="Montserrat" w:cs="Arial"/>
              </w:rPr>
            </w:pPr>
          </w:p>
        </w:tc>
      </w:tr>
      <w:tr w:rsidR="00F523AA" w:rsidRPr="00BA386D" w:rsidTr="00F523AA">
        <w:trPr>
          <w:trHeight w:val="275"/>
          <w:jc w:val="center"/>
        </w:trPr>
        <w:tc>
          <w:tcPr>
            <w:tcW w:w="752" w:type="pct"/>
          </w:tcPr>
          <w:p w:rsidR="00F523AA" w:rsidRPr="00BA386D" w:rsidRDefault="00F523AA" w:rsidP="00CC66CE">
            <w:pPr>
              <w:jc w:val="center"/>
              <w:rPr>
                <w:rFonts w:ascii="Montserrat" w:hAnsi="Montserrat" w:cs="Arial"/>
                <w:sz w:val="18"/>
                <w:szCs w:val="18"/>
              </w:rPr>
            </w:pPr>
          </w:p>
        </w:tc>
        <w:tc>
          <w:tcPr>
            <w:tcW w:w="1044" w:type="pct"/>
          </w:tcPr>
          <w:p w:rsidR="00F523AA" w:rsidRPr="00BA386D" w:rsidRDefault="00F523AA" w:rsidP="00CC66CE">
            <w:pPr>
              <w:rPr>
                <w:rFonts w:ascii="Montserrat" w:hAnsi="Montserrat" w:cs="Arial"/>
              </w:rPr>
            </w:pPr>
          </w:p>
        </w:tc>
        <w:tc>
          <w:tcPr>
            <w:tcW w:w="925" w:type="pct"/>
          </w:tcPr>
          <w:p w:rsidR="00F523AA" w:rsidRPr="00BA386D" w:rsidRDefault="00F523AA" w:rsidP="00CC66CE">
            <w:pPr>
              <w:rPr>
                <w:rFonts w:ascii="Montserrat" w:hAnsi="Montserrat" w:cs="Arial"/>
              </w:rPr>
            </w:pPr>
          </w:p>
        </w:tc>
        <w:tc>
          <w:tcPr>
            <w:tcW w:w="2279" w:type="pct"/>
          </w:tcPr>
          <w:p w:rsidR="00F523AA" w:rsidRPr="00BA386D" w:rsidRDefault="00F523AA" w:rsidP="00CC66CE">
            <w:pPr>
              <w:rPr>
                <w:rFonts w:ascii="Montserrat" w:hAnsi="Montserrat" w:cs="Arial"/>
              </w:rPr>
            </w:pPr>
          </w:p>
        </w:tc>
      </w:tr>
      <w:tr w:rsidR="00F523AA" w:rsidRPr="00BA386D" w:rsidTr="00F523AA">
        <w:trPr>
          <w:trHeight w:val="275"/>
          <w:jc w:val="center"/>
        </w:trPr>
        <w:tc>
          <w:tcPr>
            <w:tcW w:w="752" w:type="pct"/>
          </w:tcPr>
          <w:p w:rsidR="00F523AA" w:rsidRPr="00BA386D" w:rsidRDefault="00F523AA" w:rsidP="00CC66CE">
            <w:pPr>
              <w:jc w:val="center"/>
              <w:rPr>
                <w:rFonts w:ascii="Montserrat" w:hAnsi="Montserrat" w:cs="Arial"/>
                <w:sz w:val="18"/>
                <w:szCs w:val="18"/>
              </w:rPr>
            </w:pPr>
          </w:p>
        </w:tc>
        <w:tc>
          <w:tcPr>
            <w:tcW w:w="1044" w:type="pct"/>
          </w:tcPr>
          <w:p w:rsidR="00F523AA" w:rsidRPr="00BA386D" w:rsidRDefault="00F523AA" w:rsidP="00CC66CE">
            <w:pPr>
              <w:rPr>
                <w:rFonts w:ascii="Montserrat" w:hAnsi="Montserrat" w:cs="Arial"/>
              </w:rPr>
            </w:pPr>
          </w:p>
        </w:tc>
        <w:tc>
          <w:tcPr>
            <w:tcW w:w="925" w:type="pct"/>
          </w:tcPr>
          <w:p w:rsidR="00F523AA" w:rsidRPr="00BA386D" w:rsidRDefault="00F523AA" w:rsidP="00CC66CE">
            <w:pPr>
              <w:rPr>
                <w:rFonts w:ascii="Montserrat" w:hAnsi="Montserrat" w:cs="Arial"/>
              </w:rPr>
            </w:pPr>
          </w:p>
        </w:tc>
        <w:tc>
          <w:tcPr>
            <w:tcW w:w="2279" w:type="pct"/>
          </w:tcPr>
          <w:p w:rsidR="00F523AA" w:rsidRPr="00BA386D" w:rsidRDefault="00F523AA" w:rsidP="00CC66CE">
            <w:pPr>
              <w:rPr>
                <w:rFonts w:ascii="Montserrat" w:hAnsi="Montserrat" w:cs="Arial"/>
              </w:rPr>
            </w:pPr>
          </w:p>
        </w:tc>
      </w:tr>
      <w:tr w:rsidR="00F523AA" w:rsidRPr="00BA386D" w:rsidTr="00F523AA">
        <w:trPr>
          <w:trHeight w:val="275"/>
          <w:jc w:val="center"/>
        </w:trPr>
        <w:tc>
          <w:tcPr>
            <w:tcW w:w="752" w:type="pct"/>
          </w:tcPr>
          <w:p w:rsidR="00F523AA" w:rsidRPr="00BA386D" w:rsidRDefault="00F523AA" w:rsidP="00CC66CE">
            <w:pPr>
              <w:jc w:val="center"/>
              <w:rPr>
                <w:rFonts w:ascii="Montserrat" w:hAnsi="Montserrat" w:cs="Arial"/>
                <w:sz w:val="18"/>
                <w:szCs w:val="18"/>
              </w:rPr>
            </w:pPr>
          </w:p>
        </w:tc>
        <w:tc>
          <w:tcPr>
            <w:tcW w:w="1044" w:type="pct"/>
          </w:tcPr>
          <w:p w:rsidR="00F523AA" w:rsidRPr="00BA386D" w:rsidRDefault="00F523AA" w:rsidP="00CC66CE">
            <w:pPr>
              <w:rPr>
                <w:rFonts w:ascii="Montserrat" w:hAnsi="Montserrat" w:cs="Arial"/>
              </w:rPr>
            </w:pPr>
          </w:p>
        </w:tc>
        <w:tc>
          <w:tcPr>
            <w:tcW w:w="925" w:type="pct"/>
          </w:tcPr>
          <w:p w:rsidR="00F523AA" w:rsidRPr="00BA386D" w:rsidRDefault="00F523AA" w:rsidP="00CC66CE">
            <w:pPr>
              <w:rPr>
                <w:rFonts w:ascii="Montserrat" w:hAnsi="Montserrat" w:cs="Arial"/>
              </w:rPr>
            </w:pPr>
          </w:p>
        </w:tc>
        <w:tc>
          <w:tcPr>
            <w:tcW w:w="2279" w:type="pct"/>
          </w:tcPr>
          <w:p w:rsidR="00F523AA" w:rsidRPr="00BA386D" w:rsidRDefault="00F523AA" w:rsidP="00CC66CE">
            <w:pPr>
              <w:rPr>
                <w:rFonts w:ascii="Montserrat" w:hAnsi="Montserrat" w:cs="Arial"/>
              </w:rPr>
            </w:pPr>
          </w:p>
        </w:tc>
      </w:tr>
    </w:tbl>
    <w:p w:rsidR="00CE4301" w:rsidRPr="00BA386D" w:rsidRDefault="00CE4301" w:rsidP="00CC66CE">
      <w:pPr>
        <w:jc w:val="both"/>
        <w:rPr>
          <w:rFonts w:ascii="Montserrat" w:hAnsi="Montserrat" w:cs="Arial"/>
          <w:sz w:val="18"/>
          <w:szCs w:val="18"/>
        </w:rPr>
      </w:pPr>
    </w:p>
    <w:p w:rsidR="00280C0A" w:rsidRPr="00BA386D" w:rsidRDefault="00280C0A" w:rsidP="003F62C6">
      <w:pPr>
        <w:jc w:val="both"/>
        <w:rPr>
          <w:rFonts w:ascii="Montserrat" w:hAnsi="Montserrat" w:cs="Arial"/>
          <w:sz w:val="18"/>
          <w:szCs w:val="18"/>
          <w:lang w:val="es-ES_tradnl"/>
        </w:rPr>
      </w:pPr>
      <w:r w:rsidRPr="00BA386D">
        <w:rPr>
          <w:rFonts w:ascii="Montserrat" w:hAnsi="Montserrat" w:cs="Arial"/>
          <w:b/>
          <w:sz w:val="20"/>
        </w:rPr>
        <w:t>Nota</w:t>
      </w:r>
      <w:r w:rsidRPr="00BA386D">
        <w:rPr>
          <w:rFonts w:ascii="Montserrat" w:hAnsi="Montserrat" w:cs="Arial"/>
          <w:sz w:val="20"/>
        </w:rPr>
        <w:t xml:space="preserve">: </w:t>
      </w:r>
      <w:r w:rsidR="004B08FC" w:rsidRPr="00BA386D">
        <w:rPr>
          <w:rFonts w:ascii="Montserrat" w:hAnsi="Montserrat" w:cs="Arial"/>
          <w:sz w:val="20"/>
        </w:rPr>
        <w:t>Adjuntar a</w:t>
      </w:r>
      <w:r w:rsidRPr="00BA386D">
        <w:rPr>
          <w:rFonts w:ascii="Montserrat" w:hAnsi="Montserrat" w:cs="Arial"/>
          <w:sz w:val="20"/>
          <w:lang w:val="es-ES_tradnl"/>
        </w:rPr>
        <w:t>nexo en archivo electrónico</w:t>
      </w:r>
      <w:r w:rsidR="004B08FC" w:rsidRPr="00BA386D">
        <w:rPr>
          <w:rFonts w:ascii="Montserrat" w:hAnsi="Montserrat" w:cs="Arial"/>
          <w:sz w:val="20"/>
          <w:lang w:val="es-ES_tradnl"/>
        </w:rPr>
        <w:t xml:space="preserve"> en formato word, </w:t>
      </w:r>
      <w:r w:rsidRPr="00BA386D">
        <w:rPr>
          <w:rFonts w:ascii="Montserrat" w:hAnsi="Montserrat" w:cs="Arial"/>
          <w:sz w:val="20"/>
          <w:lang w:val="es-ES_tradnl"/>
        </w:rPr>
        <w:t>con el fin de agilizar el acto de junta de aclaraciones</w:t>
      </w:r>
    </w:p>
    <w:p w:rsidR="00CE4301" w:rsidRPr="00BA386D" w:rsidRDefault="00CE4301" w:rsidP="00CC66CE">
      <w:pPr>
        <w:rPr>
          <w:rFonts w:ascii="Montserrat" w:hAnsi="Montserrat" w:cs="Arial"/>
          <w:sz w:val="18"/>
          <w:szCs w:val="18"/>
          <w:lang w:val="es-ES_tradnl"/>
        </w:rPr>
      </w:pPr>
    </w:p>
    <w:p w:rsidR="00CE4301" w:rsidRPr="00BA386D" w:rsidRDefault="00CE4301" w:rsidP="00CC66CE">
      <w:pPr>
        <w:widowControl w:val="0"/>
        <w:ind w:left="-284"/>
        <w:jc w:val="center"/>
        <w:rPr>
          <w:rFonts w:ascii="Montserrat" w:hAnsi="Montserrat" w:cs="Arial"/>
          <w:sz w:val="20"/>
          <w:lang w:val="es-ES_tradnl" w:eastAsia="es-ES"/>
        </w:rPr>
      </w:pPr>
      <w:r w:rsidRPr="00BA386D">
        <w:rPr>
          <w:rFonts w:ascii="Montserrat" w:hAnsi="Montserrat" w:cs="Arial"/>
          <w:sz w:val="20"/>
          <w:lang w:val="es-ES_tradnl" w:eastAsia="es-ES"/>
        </w:rPr>
        <w:t>_______________________________________________________________</w:t>
      </w:r>
    </w:p>
    <w:p w:rsidR="00CE4301" w:rsidRPr="00BA386D" w:rsidRDefault="00CE4301" w:rsidP="00CC66CE">
      <w:pPr>
        <w:ind w:left="-284"/>
        <w:jc w:val="center"/>
        <w:rPr>
          <w:rFonts w:ascii="Montserrat" w:hAnsi="Montserrat" w:cs="Arial"/>
          <w:bCs/>
          <w:sz w:val="20"/>
          <w:lang w:val="es-ES_tradnl"/>
        </w:rPr>
      </w:pPr>
      <w:r w:rsidRPr="00BA386D">
        <w:rPr>
          <w:rFonts w:ascii="Montserrat" w:hAnsi="Montserrat" w:cs="Arial"/>
          <w:bCs/>
          <w:sz w:val="20"/>
          <w:lang w:val="es-ES_tradnl"/>
        </w:rPr>
        <w:t>(Nombre y firma del Representante Legal)</w:t>
      </w:r>
    </w:p>
    <w:p w:rsidR="007D4D30" w:rsidRPr="00BA386D" w:rsidRDefault="007D4D30" w:rsidP="00CC66CE">
      <w:pPr>
        <w:ind w:right="49"/>
        <w:rPr>
          <w:rFonts w:ascii="Montserrat" w:eastAsia="Times New Roman" w:hAnsi="Montserrat" w:cs="Arial"/>
          <w:b/>
          <w:sz w:val="20"/>
          <w:szCs w:val="20"/>
          <w:lang w:val="es-ES" w:eastAsia="ar-SA"/>
        </w:rPr>
      </w:pPr>
      <w:r w:rsidRPr="00BA386D">
        <w:rPr>
          <w:rFonts w:ascii="Montserrat" w:eastAsia="Times New Roman" w:hAnsi="Montserrat" w:cs="Arial"/>
          <w:b/>
          <w:sz w:val="20"/>
          <w:szCs w:val="20"/>
          <w:lang w:val="es-ES" w:eastAsia="ar-SA"/>
        </w:rPr>
        <w:br w:type="page"/>
      </w:r>
    </w:p>
    <w:p w:rsidR="008958E6" w:rsidRPr="00BA386D" w:rsidRDefault="008958E6" w:rsidP="008958E6">
      <w:pPr>
        <w:pStyle w:val="Textoindependiente"/>
        <w:spacing w:after="0"/>
        <w:jc w:val="both"/>
        <w:rPr>
          <w:rFonts w:ascii="Montserrat" w:hAnsi="Montserrat" w:cs="Arial"/>
          <w:sz w:val="20"/>
        </w:rPr>
      </w:pPr>
      <w:bookmarkStart w:id="171" w:name="_Toc460500938"/>
    </w:p>
    <w:p w:rsidR="00CE4301" w:rsidRPr="00BA386D" w:rsidRDefault="00FC3335" w:rsidP="00CC66CE">
      <w:pPr>
        <w:pStyle w:val="Ttulo1"/>
        <w:spacing w:before="0" w:after="0"/>
        <w:ind w:left="360" w:right="49"/>
        <w:jc w:val="center"/>
        <w:rPr>
          <w:rFonts w:ascii="Montserrat" w:hAnsi="Montserrat" w:cs="Arial"/>
          <w:noProof w:val="0"/>
          <w:sz w:val="20"/>
          <w:szCs w:val="20"/>
          <w:lang w:val="es-ES"/>
        </w:rPr>
      </w:pPr>
      <w:bookmarkStart w:id="172" w:name="_Toc92919202"/>
      <w:r w:rsidRPr="00BA386D">
        <w:rPr>
          <w:rFonts w:ascii="Montserrat" w:hAnsi="Montserrat" w:cs="Arial"/>
          <w:sz w:val="20"/>
          <w:szCs w:val="20"/>
        </w:rPr>
        <w:t>ANEXO</w:t>
      </w:r>
      <w:r w:rsidRPr="00BA386D">
        <w:rPr>
          <w:rFonts w:ascii="Montserrat" w:hAnsi="Montserrat" w:cs="Arial"/>
          <w:noProof w:val="0"/>
          <w:sz w:val="20"/>
          <w:szCs w:val="20"/>
          <w:lang w:val="es-ES"/>
        </w:rPr>
        <w:t xml:space="preserve"> </w:t>
      </w:r>
      <w:r w:rsidR="00590754" w:rsidRPr="00BA386D">
        <w:rPr>
          <w:rFonts w:ascii="Montserrat" w:hAnsi="Montserrat" w:cs="Arial"/>
          <w:noProof w:val="0"/>
          <w:sz w:val="20"/>
          <w:szCs w:val="20"/>
          <w:lang w:val="es-ES"/>
        </w:rPr>
        <w:t>IV</w:t>
      </w:r>
      <w:r w:rsidRPr="00BA386D">
        <w:rPr>
          <w:rFonts w:ascii="Montserrat" w:hAnsi="Montserrat" w:cs="Arial"/>
          <w:noProof w:val="0"/>
          <w:sz w:val="20"/>
          <w:szCs w:val="20"/>
          <w:lang w:val="es-ES"/>
        </w:rPr>
        <w:t xml:space="preserve"> </w:t>
      </w:r>
      <w:r w:rsidR="00C90756" w:rsidRPr="00BA386D">
        <w:rPr>
          <w:rFonts w:ascii="Montserrat" w:hAnsi="Montserrat" w:cs="Arial"/>
          <w:noProof w:val="0"/>
          <w:sz w:val="20"/>
          <w:szCs w:val="20"/>
          <w:lang w:val="es-ES"/>
        </w:rPr>
        <w:br/>
      </w:r>
      <w:r w:rsidRPr="00BA386D">
        <w:rPr>
          <w:rFonts w:ascii="Montserrat" w:hAnsi="Montserrat" w:cs="Arial"/>
          <w:sz w:val="20"/>
          <w:szCs w:val="20"/>
        </w:rPr>
        <w:t>MODELO DE CONVENIO DE PARTICIPACIÓN CONJUNTA</w:t>
      </w:r>
      <w:bookmarkEnd w:id="172"/>
    </w:p>
    <w:p w:rsidR="00D8575C" w:rsidRPr="00BA386D" w:rsidRDefault="00D8575C" w:rsidP="00CC66CE">
      <w:pPr>
        <w:tabs>
          <w:tab w:val="left" w:pos="-19372"/>
          <w:tab w:val="left" w:pos="-18652"/>
          <w:tab w:val="left" w:pos="-17932"/>
          <w:tab w:val="left" w:pos="-17212"/>
          <w:tab w:val="left" w:pos="-16492"/>
          <w:tab w:val="left" w:pos="-15772"/>
          <w:tab w:val="left" w:pos="-15052"/>
          <w:tab w:val="left" w:pos="-14332"/>
        </w:tabs>
        <w:ind w:right="16"/>
        <w:jc w:val="center"/>
        <w:rPr>
          <w:rFonts w:ascii="Montserrat" w:hAnsi="Montserrat" w:cs="Arial"/>
          <w:b/>
          <w:sz w:val="20"/>
          <w:szCs w:val="20"/>
        </w:rPr>
      </w:pPr>
    </w:p>
    <w:p w:rsidR="00D8575C" w:rsidRPr="00BA386D" w:rsidRDefault="00D8575C" w:rsidP="00CC66CE">
      <w:pPr>
        <w:ind w:right="16"/>
        <w:jc w:val="center"/>
        <w:rPr>
          <w:rFonts w:ascii="Montserrat" w:hAnsi="Montserrat" w:cs="Arial"/>
          <w:b/>
          <w:bCs/>
          <w:i/>
          <w:iCs/>
          <w:sz w:val="18"/>
          <w:szCs w:val="18"/>
        </w:rPr>
      </w:pPr>
      <w:r w:rsidRPr="00BA386D">
        <w:rPr>
          <w:rFonts w:ascii="Montserrat" w:hAnsi="Montserrat" w:cs="Arial"/>
          <w:i/>
          <w:iCs/>
          <w:sz w:val="18"/>
          <w:szCs w:val="18"/>
        </w:rPr>
        <w:t>(</w:t>
      </w:r>
      <w:r w:rsidRPr="00BA386D">
        <w:rPr>
          <w:rFonts w:ascii="Montserrat" w:hAnsi="Montserrat" w:cs="Arial"/>
          <w:b/>
          <w:bCs/>
          <w:i/>
          <w:iCs/>
          <w:sz w:val="18"/>
          <w:szCs w:val="18"/>
        </w:rPr>
        <w:t xml:space="preserve">NOTA: EN CASO DE QUE EL LICITANTE NO PARTICIPE DE MANERA CONJUNTA, </w:t>
      </w:r>
    </w:p>
    <w:p w:rsidR="00D8575C" w:rsidRPr="00BA386D" w:rsidRDefault="00D8575C" w:rsidP="00CC66CE">
      <w:pPr>
        <w:ind w:right="16"/>
        <w:jc w:val="center"/>
        <w:rPr>
          <w:rFonts w:ascii="Montserrat" w:hAnsi="Montserrat" w:cs="Arial"/>
          <w:b/>
          <w:bCs/>
          <w:i/>
          <w:iCs/>
          <w:sz w:val="18"/>
          <w:szCs w:val="18"/>
        </w:rPr>
      </w:pPr>
      <w:r w:rsidRPr="00BA386D">
        <w:rPr>
          <w:rFonts w:ascii="Montserrat" w:hAnsi="Montserrat" w:cs="Arial"/>
          <w:b/>
          <w:bCs/>
          <w:i/>
          <w:iCs/>
          <w:sz w:val="18"/>
          <w:szCs w:val="18"/>
        </w:rPr>
        <w:t>NO INTEGRARÁ ESTE ANEXO A SU PROPOSICIÓN Y NO SERÁ CAUSAL DE DESECHAMIENTO)</w:t>
      </w:r>
    </w:p>
    <w:p w:rsidR="00D8575C" w:rsidRPr="00BA386D" w:rsidRDefault="00D8575C" w:rsidP="00CC66CE">
      <w:pPr>
        <w:ind w:right="16"/>
        <w:jc w:val="center"/>
        <w:rPr>
          <w:rFonts w:ascii="Montserrat" w:hAnsi="Montserrat" w:cs="Arial"/>
          <w:b/>
          <w:bCs/>
          <w:sz w:val="18"/>
          <w:szCs w:val="18"/>
        </w:rPr>
      </w:pPr>
    </w:p>
    <w:p w:rsidR="00D8575C" w:rsidRPr="00BA386D" w:rsidRDefault="00D8575C" w:rsidP="00CC66CE">
      <w:pPr>
        <w:pStyle w:val="Textoindependiente"/>
        <w:spacing w:after="0"/>
        <w:jc w:val="both"/>
        <w:rPr>
          <w:rFonts w:ascii="Montserrat" w:hAnsi="Montserrat" w:cs="Arial"/>
          <w:b/>
          <w:bCs/>
          <w:sz w:val="18"/>
          <w:szCs w:val="18"/>
        </w:rPr>
      </w:pPr>
      <w:r w:rsidRPr="00BA386D">
        <w:rPr>
          <w:rFonts w:ascii="Montserrat" w:hAnsi="Montserrat" w:cs="Arial"/>
          <w:b/>
          <w:bCs/>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rsidR="00D8575C" w:rsidRPr="00BA386D" w:rsidRDefault="00D8575C" w:rsidP="00CC66CE">
      <w:pPr>
        <w:pStyle w:val="Textoindependiente21"/>
        <w:rPr>
          <w:rFonts w:ascii="Montserrat" w:hAnsi="Montserrat" w:cs="Arial"/>
          <w:sz w:val="18"/>
          <w:szCs w:val="18"/>
        </w:rPr>
      </w:pPr>
    </w:p>
    <w:p w:rsidR="00D8575C" w:rsidRPr="00BA386D" w:rsidRDefault="00D8575C" w:rsidP="00CC66CE">
      <w:pPr>
        <w:jc w:val="both"/>
        <w:rPr>
          <w:rFonts w:ascii="Montserrat" w:hAnsi="Montserrat" w:cs="Arial"/>
          <w:sz w:val="18"/>
          <w:szCs w:val="18"/>
        </w:rPr>
      </w:pPr>
      <w:r w:rsidRPr="00BA386D">
        <w:rPr>
          <w:rFonts w:ascii="Montserrat" w:hAnsi="Montserrat" w:cs="Arial"/>
          <w:b/>
          <w:bCs/>
          <w:sz w:val="18"/>
          <w:szCs w:val="18"/>
        </w:rPr>
        <w:t>1. “EL PARTICIPANTE A”</w:t>
      </w:r>
      <w:r w:rsidRPr="00BA386D">
        <w:rPr>
          <w:rFonts w:ascii="Montserrat" w:hAnsi="Montserrat" w:cs="Arial"/>
          <w:sz w:val="18"/>
          <w:szCs w:val="18"/>
        </w:rPr>
        <w:t>, DECLARA QUE:</w:t>
      </w:r>
    </w:p>
    <w:p w:rsidR="00D8575C" w:rsidRPr="00BA386D" w:rsidRDefault="00D8575C" w:rsidP="00CC66CE">
      <w:pPr>
        <w:pStyle w:val="Textoindependiente32"/>
        <w:rPr>
          <w:rFonts w:ascii="Montserrat" w:hAnsi="Montserrat" w:cs="Arial"/>
          <w:sz w:val="18"/>
          <w:szCs w:val="18"/>
        </w:rPr>
      </w:pPr>
    </w:p>
    <w:p w:rsidR="00D8575C" w:rsidRPr="00BA386D" w:rsidRDefault="00D8575C" w:rsidP="00CC66CE">
      <w:pPr>
        <w:ind w:left="425" w:hanging="425"/>
        <w:jc w:val="both"/>
        <w:rPr>
          <w:rFonts w:ascii="Montserrat" w:hAnsi="Montserrat" w:cs="Arial"/>
          <w:sz w:val="18"/>
          <w:szCs w:val="18"/>
        </w:rPr>
      </w:pPr>
      <w:r w:rsidRPr="00BA386D">
        <w:rPr>
          <w:rFonts w:ascii="Montserrat" w:hAnsi="Montserrat" w:cs="Arial"/>
          <w:b/>
          <w:bCs/>
          <w:sz w:val="18"/>
          <w:szCs w:val="18"/>
        </w:rPr>
        <w:t>1.1</w:t>
      </w:r>
      <w:r w:rsidR="004B08FC" w:rsidRPr="00BA386D">
        <w:rPr>
          <w:rFonts w:ascii="Montserrat" w:hAnsi="Montserrat" w:cs="Arial"/>
          <w:b/>
          <w:bCs/>
          <w:sz w:val="18"/>
          <w:szCs w:val="18"/>
        </w:rPr>
        <w:tab/>
      </w:r>
      <w:r w:rsidRPr="00BA386D">
        <w:rPr>
          <w:rFonts w:ascii="Montserrat" w:hAnsi="Montserrat" w:cs="Arial"/>
          <w:sz w:val="18"/>
          <w:szCs w:val="18"/>
        </w:rPr>
        <w:t xml:space="preserve">ES UNA SOCIEDAD LEGALMENTE CONSTITUIDA, DE CONFORMIDAD CON LAS LEYES MEXICANAS, SEGÚN CONSTA EN EL TESTIMONIO DE LA ESCRITURA PÚBLICA </w:t>
      </w:r>
      <w:r w:rsidRPr="00BA386D">
        <w:rPr>
          <w:rFonts w:ascii="Montserrat" w:hAnsi="Montserrat" w:cs="Arial"/>
          <w:b/>
          <w:bCs/>
          <w:i/>
          <w:iCs/>
          <w:sz w:val="18"/>
          <w:szCs w:val="18"/>
          <w:u w:val="single"/>
        </w:rPr>
        <w:t>(PÓLIZA)</w:t>
      </w:r>
      <w:r w:rsidRPr="00BA386D">
        <w:rPr>
          <w:rFonts w:ascii="Montserrat" w:hAnsi="Montserrat" w:cs="Arial"/>
          <w:sz w:val="18"/>
          <w:szCs w:val="18"/>
        </w:rPr>
        <w:t xml:space="preserve"> NÚMERO ____, DE FECHA ____, OTORGADA ANTE LA FE DEL LIC. ____ NOTARIO </w:t>
      </w:r>
      <w:r w:rsidRPr="00BA386D">
        <w:rPr>
          <w:rFonts w:ascii="Montserrat" w:hAnsi="Montserrat" w:cs="Arial"/>
          <w:b/>
          <w:bCs/>
          <w:i/>
          <w:iCs/>
          <w:sz w:val="18"/>
          <w:szCs w:val="18"/>
          <w:u w:val="single"/>
        </w:rPr>
        <w:t>(CORREDOR)</w:t>
      </w:r>
      <w:r w:rsidRPr="00BA386D">
        <w:rPr>
          <w:rFonts w:ascii="Montserrat" w:hAnsi="Montserrat" w:cs="Arial"/>
          <w:sz w:val="18"/>
          <w:szCs w:val="18"/>
        </w:rPr>
        <w:t xml:space="preserve"> PÚBLICO NÚMERO ____, DEL ____, E INSCRITA EN EL REGISTRO PÚBLICO DE LA PROPIEDAD Y DE COMERCIO DE ______, EN EL FOLIO MERCANTIL ____ DE FECHA _____.</w:t>
      </w:r>
    </w:p>
    <w:p w:rsidR="00D8575C" w:rsidRPr="00BA386D" w:rsidRDefault="00D8575C" w:rsidP="00CC66CE">
      <w:pPr>
        <w:ind w:left="850" w:hanging="425"/>
        <w:jc w:val="both"/>
        <w:rPr>
          <w:rFonts w:ascii="Montserrat" w:hAnsi="Montserrat" w:cs="Arial"/>
          <w:sz w:val="18"/>
          <w:szCs w:val="18"/>
        </w:rPr>
      </w:pPr>
    </w:p>
    <w:p w:rsidR="00D8575C" w:rsidRPr="00BA386D" w:rsidRDefault="00D8575C" w:rsidP="00CC66CE">
      <w:pPr>
        <w:ind w:left="426" w:hanging="1"/>
        <w:jc w:val="both"/>
        <w:rPr>
          <w:rFonts w:ascii="Montserrat" w:hAnsi="Montserrat" w:cs="Arial"/>
          <w:sz w:val="18"/>
          <w:szCs w:val="18"/>
        </w:rPr>
      </w:pPr>
      <w:r w:rsidRPr="00BA386D">
        <w:rPr>
          <w:rFonts w:ascii="Montserrat" w:hAnsi="Montserrat" w:cs="Arial"/>
          <w:sz w:val="18"/>
          <w:szCs w:val="18"/>
        </w:rPr>
        <w:t>EL ACTA CONSTITUTIVA DE LA SOCIEDAD ____ (SI/NO) HA TENIDO REFORMAS Y MODIFICACIONES.</w:t>
      </w:r>
    </w:p>
    <w:p w:rsidR="00D8575C" w:rsidRPr="00BA386D" w:rsidRDefault="00D8575C" w:rsidP="00CC66CE">
      <w:pPr>
        <w:ind w:left="850" w:hanging="425"/>
        <w:jc w:val="both"/>
        <w:rPr>
          <w:rFonts w:ascii="Montserrat" w:hAnsi="Montserrat" w:cs="Arial"/>
          <w:sz w:val="18"/>
          <w:szCs w:val="18"/>
        </w:rPr>
      </w:pPr>
    </w:p>
    <w:p w:rsidR="00D8575C" w:rsidRPr="00BA386D" w:rsidRDefault="00D8575C" w:rsidP="00CC66CE">
      <w:pPr>
        <w:ind w:left="426" w:hanging="1"/>
        <w:jc w:val="both"/>
        <w:rPr>
          <w:rFonts w:ascii="Montserrat" w:hAnsi="Montserrat" w:cs="Arial"/>
          <w:i/>
          <w:iCs/>
          <w:sz w:val="18"/>
          <w:szCs w:val="18"/>
        </w:rPr>
      </w:pPr>
      <w:r w:rsidRPr="00BA386D">
        <w:rPr>
          <w:rFonts w:ascii="Montserrat" w:hAnsi="Montserrat" w:cs="Arial"/>
          <w:i/>
          <w:iCs/>
          <w:sz w:val="18"/>
          <w:szCs w:val="18"/>
        </w:rPr>
        <w:t>Nota: En su caso, se deberán relacionar las escrituras en que consten las reformas o modificaciones de la sociedad.</w:t>
      </w:r>
    </w:p>
    <w:p w:rsidR="00D8575C" w:rsidRPr="00BA386D" w:rsidRDefault="00D8575C" w:rsidP="00CC66CE">
      <w:pPr>
        <w:ind w:left="850" w:hanging="425"/>
        <w:jc w:val="both"/>
        <w:rPr>
          <w:rFonts w:ascii="Montserrat" w:hAnsi="Montserrat" w:cs="Arial"/>
          <w:sz w:val="18"/>
          <w:szCs w:val="18"/>
        </w:rPr>
      </w:pPr>
    </w:p>
    <w:p w:rsidR="00D8575C" w:rsidRPr="00BA386D" w:rsidRDefault="00D8575C" w:rsidP="00CC66CE">
      <w:pPr>
        <w:ind w:left="850" w:hanging="425"/>
        <w:jc w:val="both"/>
        <w:rPr>
          <w:rFonts w:ascii="Montserrat" w:hAnsi="Montserrat" w:cs="Arial"/>
          <w:sz w:val="18"/>
          <w:szCs w:val="18"/>
        </w:rPr>
      </w:pPr>
      <w:r w:rsidRPr="00BA386D">
        <w:rPr>
          <w:rFonts w:ascii="Montserrat" w:hAnsi="Montserrat" w:cs="Arial"/>
          <w:sz w:val="18"/>
          <w:szCs w:val="18"/>
        </w:rPr>
        <w:t>LOS NOMBRES DE SUS SOCIOS SON:</w:t>
      </w:r>
    </w:p>
    <w:p w:rsidR="00D8575C" w:rsidRPr="00BA386D" w:rsidRDefault="00D8575C" w:rsidP="00CC66CE">
      <w:pPr>
        <w:ind w:left="850" w:hanging="425"/>
        <w:jc w:val="both"/>
        <w:rPr>
          <w:rFonts w:ascii="Montserrat" w:hAnsi="Montserrat" w:cs="Arial"/>
          <w:sz w:val="18"/>
          <w:szCs w:val="18"/>
        </w:rPr>
      </w:pPr>
    </w:p>
    <w:p w:rsidR="00D8575C" w:rsidRPr="00BA386D" w:rsidRDefault="00D8575C" w:rsidP="00CC66CE">
      <w:pPr>
        <w:ind w:left="850" w:hanging="425"/>
        <w:jc w:val="both"/>
        <w:rPr>
          <w:rFonts w:ascii="Montserrat" w:hAnsi="Montserrat" w:cs="Arial"/>
          <w:sz w:val="18"/>
          <w:szCs w:val="18"/>
        </w:rPr>
      </w:pPr>
      <w:r w:rsidRPr="00BA386D">
        <w:rPr>
          <w:rFonts w:ascii="Montserrat" w:hAnsi="Montserrat" w:cs="Arial"/>
          <w:sz w:val="18"/>
          <w:szCs w:val="18"/>
        </w:rPr>
        <w:t>_____________________ CON REGISTRO FEDERAL DE CONTRIBUYENTES _____________.</w:t>
      </w:r>
    </w:p>
    <w:p w:rsidR="00D8575C" w:rsidRPr="00BA386D" w:rsidRDefault="00D8575C" w:rsidP="00CC66CE">
      <w:pPr>
        <w:ind w:left="850" w:hanging="425"/>
        <w:jc w:val="both"/>
        <w:rPr>
          <w:rFonts w:ascii="Montserrat" w:hAnsi="Montserrat" w:cs="Arial"/>
          <w:sz w:val="18"/>
          <w:szCs w:val="18"/>
        </w:rPr>
      </w:pPr>
    </w:p>
    <w:p w:rsidR="00D8575C" w:rsidRPr="00BA386D" w:rsidRDefault="00D8575C" w:rsidP="00CC66CE">
      <w:pPr>
        <w:ind w:left="425" w:hanging="425"/>
        <w:jc w:val="both"/>
        <w:rPr>
          <w:rFonts w:ascii="Montserrat" w:hAnsi="Montserrat" w:cs="Arial"/>
          <w:sz w:val="18"/>
          <w:szCs w:val="18"/>
        </w:rPr>
      </w:pPr>
      <w:r w:rsidRPr="00BA386D">
        <w:rPr>
          <w:rFonts w:ascii="Montserrat" w:hAnsi="Montserrat" w:cs="Arial"/>
          <w:b/>
          <w:bCs/>
          <w:sz w:val="18"/>
          <w:szCs w:val="18"/>
        </w:rPr>
        <w:t xml:space="preserve">1.2 </w:t>
      </w:r>
      <w:r w:rsidRPr="00BA386D">
        <w:rPr>
          <w:rFonts w:ascii="Montserrat" w:hAnsi="Montserrat" w:cs="Arial"/>
          <w:sz w:val="18"/>
          <w:szCs w:val="18"/>
        </w:rPr>
        <w:t>TIENE LOS SIGUIENTES REGISTROS OFICIALES: REGISTRO FEDERAL DE CONTRIBUYENTES NÚMERO __________ Y REGISTRO PATRONAL ANTE EL INSTITUTO MEXICANO DEL SEGURO SOCIAL NÚMERO _____.</w:t>
      </w:r>
    </w:p>
    <w:p w:rsidR="00D8575C" w:rsidRPr="00BA386D" w:rsidRDefault="00D8575C" w:rsidP="00CC66CE">
      <w:pPr>
        <w:pStyle w:val="Textoindependiente32"/>
        <w:rPr>
          <w:rFonts w:ascii="Montserrat" w:hAnsi="Montserrat" w:cs="Arial"/>
          <w:sz w:val="18"/>
          <w:szCs w:val="18"/>
        </w:rPr>
      </w:pPr>
    </w:p>
    <w:p w:rsidR="00D8575C" w:rsidRPr="00BA386D" w:rsidRDefault="00D8575C" w:rsidP="00CC66CE">
      <w:pPr>
        <w:ind w:left="425" w:hanging="425"/>
        <w:jc w:val="both"/>
        <w:rPr>
          <w:rFonts w:ascii="Montserrat" w:hAnsi="Montserrat" w:cs="Arial"/>
          <w:sz w:val="18"/>
          <w:szCs w:val="18"/>
        </w:rPr>
      </w:pPr>
      <w:r w:rsidRPr="00BA386D">
        <w:rPr>
          <w:rFonts w:ascii="Montserrat" w:hAnsi="Montserrat" w:cs="Arial"/>
          <w:b/>
          <w:bCs/>
          <w:sz w:val="18"/>
          <w:szCs w:val="18"/>
        </w:rPr>
        <w:t xml:space="preserve">1.3 </w:t>
      </w:r>
      <w:r w:rsidRPr="00BA386D">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A386D">
        <w:rPr>
          <w:rFonts w:ascii="Montserrat" w:hAnsi="Montserrat" w:cs="Arial"/>
          <w:b/>
          <w:bCs/>
          <w:sz w:val="18"/>
          <w:szCs w:val="18"/>
        </w:rPr>
        <w:t>“BAJO PROTESTA DE DECIR VERDAD”</w:t>
      </w:r>
      <w:r w:rsidRPr="00BA386D">
        <w:rPr>
          <w:rFonts w:ascii="Montserrat" w:hAnsi="Montserrat" w:cs="Arial"/>
          <w:sz w:val="18"/>
          <w:szCs w:val="18"/>
        </w:rPr>
        <w:t>, QUE DICHAS FACULTADES NO LE HAN SIDO REVOCADAS, NI LIMITADAS O MODIFICADAS EN FORMA ALGUNA, A LA FECHA EN QUE SE SUSCRIBE EL PRESENTE INSTRUMENTO JURÍDICO.</w:t>
      </w:r>
    </w:p>
    <w:p w:rsidR="00D8575C" w:rsidRPr="00BA386D" w:rsidRDefault="00D8575C" w:rsidP="00CC66CE">
      <w:pPr>
        <w:ind w:left="425"/>
        <w:jc w:val="both"/>
        <w:rPr>
          <w:rFonts w:ascii="Montserrat" w:hAnsi="Montserrat" w:cs="Arial"/>
          <w:sz w:val="18"/>
          <w:szCs w:val="18"/>
        </w:rPr>
      </w:pPr>
      <w:r w:rsidRPr="00BA386D">
        <w:rPr>
          <w:rFonts w:ascii="Montserrat" w:hAnsi="Montserrat" w:cs="Arial"/>
          <w:sz w:val="18"/>
          <w:szCs w:val="18"/>
        </w:rPr>
        <w:t>EL DOMICILIO DEL REPRESENTANTE LEGAL ES EL UBICADO EN ______________.</w:t>
      </w:r>
    </w:p>
    <w:p w:rsidR="00D8575C" w:rsidRPr="00BA386D" w:rsidRDefault="00D8575C" w:rsidP="00CC66CE">
      <w:pPr>
        <w:pStyle w:val="Textoindependiente32"/>
        <w:rPr>
          <w:rFonts w:ascii="Montserrat" w:hAnsi="Montserrat" w:cs="Arial"/>
          <w:sz w:val="18"/>
          <w:szCs w:val="18"/>
        </w:rPr>
      </w:pPr>
    </w:p>
    <w:p w:rsidR="00D8575C" w:rsidRPr="00BA386D" w:rsidRDefault="00D8575C" w:rsidP="00CC66CE">
      <w:pPr>
        <w:ind w:left="425" w:hanging="425"/>
        <w:jc w:val="both"/>
        <w:rPr>
          <w:rFonts w:ascii="Montserrat" w:hAnsi="Montserrat" w:cs="Arial"/>
          <w:sz w:val="18"/>
          <w:szCs w:val="18"/>
        </w:rPr>
      </w:pPr>
      <w:r w:rsidRPr="00BA386D">
        <w:rPr>
          <w:rFonts w:ascii="Montserrat" w:hAnsi="Montserrat" w:cs="Arial"/>
          <w:b/>
          <w:bCs/>
          <w:sz w:val="18"/>
          <w:szCs w:val="18"/>
        </w:rPr>
        <w:t xml:space="preserve">1.4    </w:t>
      </w:r>
      <w:r w:rsidRPr="00BA386D">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D8575C" w:rsidRPr="00BA386D" w:rsidRDefault="00D8575C" w:rsidP="00CC66CE">
      <w:pPr>
        <w:pStyle w:val="Textoindependiente32"/>
        <w:rPr>
          <w:rFonts w:ascii="Montserrat" w:hAnsi="Montserrat" w:cs="Arial"/>
          <w:sz w:val="18"/>
          <w:szCs w:val="18"/>
        </w:rPr>
      </w:pPr>
    </w:p>
    <w:p w:rsidR="00D8575C" w:rsidRPr="00BA386D" w:rsidRDefault="00D8575C" w:rsidP="00CC66CE">
      <w:pPr>
        <w:ind w:left="425" w:hanging="425"/>
        <w:jc w:val="both"/>
        <w:rPr>
          <w:rFonts w:ascii="Montserrat" w:hAnsi="Montserrat" w:cs="Arial"/>
          <w:sz w:val="18"/>
          <w:szCs w:val="18"/>
        </w:rPr>
      </w:pPr>
      <w:r w:rsidRPr="00BA386D">
        <w:rPr>
          <w:rFonts w:ascii="Montserrat" w:hAnsi="Montserrat" w:cs="Arial"/>
          <w:b/>
          <w:bCs/>
          <w:sz w:val="18"/>
          <w:szCs w:val="18"/>
        </w:rPr>
        <w:t>1.5</w:t>
      </w:r>
      <w:r w:rsidR="004B08FC" w:rsidRPr="00BA386D">
        <w:rPr>
          <w:rFonts w:ascii="Montserrat" w:hAnsi="Montserrat" w:cs="Arial"/>
          <w:b/>
          <w:bCs/>
          <w:sz w:val="18"/>
          <w:szCs w:val="18"/>
        </w:rPr>
        <w:t xml:space="preserve"> </w:t>
      </w:r>
      <w:r w:rsidR="004B08FC" w:rsidRPr="00BA386D">
        <w:rPr>
          <w:rFonts w:ascii="Montserrat" w:hAnsi="Montserrat" w:cs="Arial"/>
          <w:b/>
          <w:bCs/>
          <w:sz w:val="18"/>
          <w:szCs w:val="18"/>
        </w:rPr>
        <w:tab/>
      </w:r>
      <w:r w:rsidRPr="00BA386D">
        <w:rPr>
          <w:rFonts w:ascii="Montserrat" w:hAnsi="Montserrat" w:cs="Arial"/>
          <w:sz w:val="18"/>
          <w:szCs w:val="18"/>
        </w:rPr>
        <w:t>SEÑALA COMO DOMICILIO LEGAL PARA TODOS LOS EFECTOS QUE DERIVEN DEL PRESENTE CONVENIO, EL UBICADO EN:</w:t>
      </w:r>
    </w:p>
    <w:p w:rsidR="00D8575C" w:rsidRPr="00BA386D" w:rsidRDefault="00D8575C" w:rsidP="00CC66CE">
      <w:pPr>
        <w:ind w:left="1985" w:hanging="851"/>
        <w:jc w:val="both"/>
        <w:rPr>
          <w:rFonts w:ascii="Montserrat" w:hAnsi="Montserrat" w:cs="Arial"/>
          <w:b/>
          <w:bCs/>
          <w:sz w:val="18"/>
          <w:szCs w:val="18"/>
        </w:rPr>
      </w:pPr>
    </w:p>
    <w:p w:rsidR="00D8575C" w:rsidRPr="00BA386D" w:rsidRDefault="00D8575C" w:rsidP="00CC66CE">
      <w:pPr>
        <w:ind w:left="567" w:hanging="567"/>
        <w:jc w:val="both"/>
        <w:rPr>
          <w:rFonts w:ascii="Montserrat" w:hAnsi="Montserrat" w:cs="Arial"/>
          <w:sz w:val="18"/>
          <w:szCs w:val="18"/>
        </w:rPr>
      </w:pPr>
      <w:r w:rsidRPr="00BA386D">
        <w:rPr>
          <w:rFonts w:ascii="Montserrat" w:hAnsi="Montserrat" w:cs="Arial"/>
          <w:b/>
          <w:bCs/>
          <w:sz w:val="18"/>
          <w:szCs w:val="18"/>
        </w:rPr>
        <w:lastRenderedPageBreak/>
        <w:t>2. “EL PARTICIPANTE B”</w:t>
      </w:r>
      <w:r w:rsidRPr="00BA386D">
        <w:rPr>
          <w:rFonts w:ascii="Montserrat" w:hAnsi="Montserrat" w:cs="Arial"/>
          <w:sz w:val="18"/>
          <w:szCs w:val="18"/>
        </w:rPr>
        <w:t>, DECLARA QUE:</w:t>
      </w:r>
    </w:p>
    <w:p w:rsidR="00D8575C" w:rsidRPr="00BA386D" w:rsidRDefault="00D8575C" w:rsidP="00CC66CE">
      <w:pPr>
        <w:pStyle w:val="Textoindependiente32"/>
        <w:rPr>
          <w:rFonts w:ascii="Montserrat" w:hAnsi="Montserrat" w:cs="Arial"/>
          <w:sz w:val="18"/>
          <w:szCs w:val="18"/>
        </w:rPr>
      </w:pPr>
    </w:p>
    <w:p w:rsidR="00D8575C" w:rsidRPr="00BA386D" w:rsidRDefault="00D8575C" w:rsidP="00CC66CE">
      <w:pPr>
        <w:ind w:left="425" w:hanging="425"/>
        <w:jc w:val="both"/>
        <w:rPr>
          <w:rFonts w:ascii="Montserrat" w:hAnsi="Montserrat" w:cs="Arial"/>
          <w:sz w:val="18"/>
          <w:szCs w:val="18"/>
        </w:rPr>
      </w:pPr>
      <w:r w:rsidRPr="00BA386D">
        <w:rPr>
          <w:rFonts w:ascii="Montserrat" w:hAnsi="Montserrat" w:cs="Arial"/>
          <w:b/>
          <w:bCs/>
          <w:sz w:val="18"/>
          <w:szCs w:val="18"/>
        </w:rPr>
        <w:t>2.1</w:t>
      </w:r>
      <w:r w:rsidR="004B08FC" w:rsidRPr="00BA386D">
        <w:rPr>
          <w:rFonts w:ascii="Montserrat" w:hAnsi="Montserrat" w:cs="Arial"/>
          <w:b/>
          <w:bCs/>
          <w:sz w:val="18"/>
          <w:szCs w:val="18"/>
        </w:rPr>
        <w:tab/>
      </w:r>
      <w:r w:rsidRPr="00BA386D">
        <w:rPr>
          <w:rFonts w:ascii="Montserrat" w:hAnsi="Montserrat" w:cs="Arial"/>
          <w:sz w:val="18"/>
          <w:szCs w:val="18"/>
        </w:rPr>
        <w:t xml:space="preserve">ES UNA SOCIEDAD LEGALMENTE CONSTITUIDA DE CONFORMIDAD CON LAS LEYES DE LOS ESTADOS UNIDOS MEXICANOS, SEGÚN CONSTA EL TESTIMONIO </w:t>
      </w:r>
      <w:r w:rsidRPr="00BA386D">
        <w:rPr>
          <w:rFonts w:ascii="Montserrat" w:hAnsi="Montserrat" w:cs="Arial"/>
          <w:b/>
          <w:bCs/>
          <w:i/>
          <w:iCs/>
          <w:sz w:val="18"/>
          <w:szCs w:val="18"/>
          <w:u w:val="single"/>
        </w:rPr>
        <w:t>(PÓLIZA)</w:t>
      </w:r>
      <w:r w:rsidRPr="00BA386D">
        <w:rPr>
          <w:rFonts w:ascii="Montserrat" w:hAnsi="Montserrat" w:cs="Arial"/>
          <w:sz w:val="18"/>
          <w:szCs w:val="18"/>
        </w:rPr>
        <w:t xml:space="preserve"> DE LA ESCRITURA PÚBLICA NÚMERO ___, DE FECHA ___, PASADA ANTE LA FE DEL LIC. ____ NOTARIO </w:t>
      </w:r>
      <w:r w:rsidRPr="00BA386D">
        <w:rPr>
          <w:rFonts w:ascii="Montserrat" w:hAnsi="Montserrat" w:cs="Arial"/>
          <w:b/>
          <w:bCs/>
          <w:i/>
          <w:iCs/>
          <w:sz w:val="18"/>
          <w:szCs w:val="18"/>
          <w:u w:val="single"/>
        </w:rPr>
        <w:t>(CORREDOR)</w:t>
      </w:r>
      <w:r w:rsidRPr="00BA386D">
        <w:rPr>
          <w:rFonts w:ascii="Montserrat" w:hAnsi="Montserrat" w:cs="Arial"/>
          <w:sz w:val="18"/>
          <w:szCs w:val="18"/>
        </w:rPr>
        <w:t xml:space="preserve"> PÚBLICO NÚMERO ___, DEL __, E INSCRITA EN EL REGISTRO PÚBLICO DE LA PROPIEDAD Y DEL COMERCIO, EN EL FOLIO MERCANTIL NÚMERO ____ DE FECHA ____.</w:t>
      </w:r>
    </w:p>
    <w:p w:rsidR="00D8575C" w:rsidRPr="00BA386D" w:rsidRDefault="00D8575C" w:rsidP="00CC66CE">
      <w:pPr>
        <w:ind w:left="1208" w:hanging="851"/>
        <w:jc w:val="both"/>
        <w:rPr>
          <w:rFonts w:ascii="Montserrat" w:hAnsi="Montserrat" w:cs="Arial"/>
          <w:b/>
          <w:bCs/>
          <w:sz w:val="18"/>
          <w:szCs w:val="18"/>
        </w:rPr>
      </w:pPr>
    </w:p>
    <w:p w:rsidR="00D8575C" w:rsidRPr="00BA386D" w:rsidRDefault="00D8575C" w:rsidP="00CC66CE">
      <w:pPr>
        <w:ind w:left="425"/>
        <w:jc w:val="both"/>
        <w:rPr>
          <w:rFonts w:ascii="Montserrat" w:hAnsi="Montserrat" w:cs="Arial"/>
          <w:sz w:val="18"/>
          <w:szCs w:val="18"/>
        </w:rPr>
      </w:pPr>
      <w:r w:rsidRPr="00BA386D">
        <w:rPr>
          <w:rFonts w:ascii="Montserrat" w:hAnsi="Montserrat" w:cs="Arial"/>
          <w:sz w:val="18"/>
          <w:szCs w:val="18"/>
        </w:rPr>
        <w:t xml:space="preserve">EL ACTA CONSTITUTIVA DE LA SOCIEDAD __ </w:t>
      </w:r>
      <w:r w:rsidRPr="00BA386D">
        <w:rPr>
          <w:rFonts w:ascii="Montserrat" w:hAnsi="Montserrat" w:cs="Arial"/>
          <w:b/>
          <w:bCs/>
          <w:i/>
          <w:iCs/>
          <w:sz w:val="18"/>
          <w:szCs w:val="18"/>
          <w:u w:val="single"/>
        </w:rPr>
        <w:t>(SI/NO)</w:t>
      </w:r>
      <w:r w:rsidRPr="00BA386D">
        <w:rPr>
          <w:rFonts w:ascii="Montserrat" w:hAnsi="Montserrat" w:cs="Arial"/>
          <w:sz w:val="18"/>
          <w:szCs w:val="18"/>
        </w:rPr>
        <w:t xml:space="preserve"> HA TENIDO REFORMAS Y MODIFICACIONES.</w:t>
      </w:r>
    </w:p>
    <w:p w:rsidR="00D8575C" w:rsidRPr="00BA386D" w:rsidRDefault="00D8575C" w:rsidP="00CC66CE">
      <w:pPr>
        <w:ind w:left="425"/>
        <w:jc w:val="both"/>
        <w:rPr>
          <w:rFonts w:ascii="Montserrat" w:hAnsi="Montserrat" w:cs="Arial"/>
          <w:sz w:val="18"/>
          <w:szCs w:val="18"/>
        </w:rPr>
      </w:pPr>
    </w:p>
    <w:p w:rsidR="00D8575C" w:rsidRPr="00BA386D" w:rsidRDefault="00D8575C" w:rsidP="00CC66CE">
      <w:pPr>
        <w:ind w:left="425"/>
        <w:jc w:val="both"/>
        <w:rPr>
          <w:rFonts w:ascii="Montserrat" w:hAnsi="Montserrat" w:cs="Arial"/>
          <w:i/>
          <w:iCs/>
          <w:sz w:val="18"/>
          <w:szCs w:val="18"/>
          <w:u w:val="single"/>
        </w:rPr>
      </w:pPr>
      <w:r w:rsidRPr="00BA386D">
        <w:rPr>
          <w:rFonts w:ascii="Montserrat" w:hAnsi="Montserrat" w:cs="Arial"/>
          <w:i/>
          <w:iCs/>
          <w:sz w:val="18"/>
          <w:szCs w:val="18"/>
          <w:u w:val="single"/>
        </w:rPr>
        <w:t>Nota: En su caso, se deberán relacionar las escrituras en que consten las reformas o modificaciones de la sociedad.</w:t>
      </w:r>
    </w:p>
    <w:p w:rsidR="00D8575C" w:rsidRPr="00BA386D" w:rsidRDefault="00D8575C" w:rsidP="00CC66CE">
      <w:pPr>
        <w:jc w:val="both"/>
        <w:rPr>
          <w:rFonts w:ascii="Montserrat" w:hAnsi="Montserrat" w:cs="Arial"/>
          <w:sz w:val="18"/>
          <w:szCs w:val="18"/>
        </w:rPr>
      </w:pPr>
    </w:p>
    <w:p w:rsidR="00D8575C" w:rsidRPr="00BA386D" w:rsidRDefault="00D8575C" w:rsidP="00CC66CE">
      <w:pPr>
        <w:ind w:left="425"/>
        <w:jc w:val="both"/>
        <w:rPr>
          <w:rFonts w:ascii="Montserrat" w:hAnsi="Montserrat" w:cs="Arial"/>
          <w:sz w:val="18"/>
          <w:szCs w:val="18"/>
        </w:rPr>
      </w:pPr>
      <w:r w:rsidRPr="00BA386D">
        <w:rPr>
          <w:rFonts w:ascii="Montserrat" w:hAnsi="Montserrat" w:cs="Arial"/>
          <w:sz w:val="18"/>
          <w:szCs w:val="18"/>
        </w:rPr>
        <w:t>LOS NOMBRES DE SUS SOCIOS SON:</w:t>
      </w:r>
    </w:p>
    <w:p w:rsidR="00D8575C" w:rsidRPr="00BA386D" w:rsidRDefault="00D8575C" w:rsidP="00CC66CE">
      <w:pPr>
        <w:ind w:left="425"/>
        <w:jc w:val="both"/>
        <w:rPr>
          <w:rFonts w:ascii="Montserrat" w:hAnsi="Montserrat" w:cs="Arial"/>
          <w:sz w:val="18"/>
          <w:szCs w:val="18"/>
        </w:rPr>
      </w:pPr>
    </w:p>
    <w:p w:rsidR="00D8575C" w:rsidRPr="00BA386D" w:rsidRDefault="00D8575C" w:rsidP="00CC66CE">
      <w:pPr>
        <w:ind w:left="425"/>
        <w:jc w:val="both"/>
        <w:rPr>
          <w:rFonts w:ascii="Montserrat" w:hAnsi="Montserrat" w:cs="Arial"/>
          <w:sz w:val="18"/>
          <w:szCs w:val="18"/>
        </w:rPr>
      </w:pPr>
      <w:r w:rsidRPr="00BA386D">
        <w:rPr>
          <w:rFonts w:ascii="Montserrat" w:hAnsi="Montserrat" w:cs="Arial"/>
          <w:sz w:val="18"/>
          <w:szCs w:val="18"/>
        </w:rPr>
        <w:t>_____________________ CON REGISTRO FEDERAL DE CONTRIBUYENTES ____.</w:t>
      </w:r>
    </w:p>
    <w:p w:rsidR="00D8575C" w:rsidRPr="00BA386D" w:rsidRDefault="00D8575C" w:rsidP="00CC66CE">
      <w:pPr>
        <w:pStyle w:val="Textoindependiente32"/>
        <w:ind w:left="1222" w:hanging="865"/>
        <w:rPr>
          <w:rFonts w:ascii="Montserrat" w:hAnsi="Montserrat" w:cs="Arial"/>
          <w:sz w:val="18"/>
          <w:szCs w:val="18"/>
        </w:rPr>
      </w:pPr>
    </w:p>
    <w:p w:rsidR="00D8575C" w:rsidRPr="00BA386D" w:rsidRDefault="00D8575C" w:rsidP="00CC66CE">
      <w:pPr>
        <w:ind w:left="425" w:hanging="425"/>
        <w:jc w:val="both"/>
        <w:rPr>
          <w:rFonts w:ascii="Montserrat" w:hAnsi="Montserrat" w:cs="Arial"/>
          <w:sz w:val="18"/>
          <w:szCs w:val="18"/>
        </w:rPr>
      </w:pPr>
      <w:r w:rsidRPr="00BA386D">
        <w:rPr>
          <w:rFonts w:ascii="Montserrat" w:hAnsi="Montserrat" w:cs="Arial"/>
          <w:b/>
          <w:bCs/>
          <w:sz w:val="18"/>
          <w:szCs w:val="18"/>
        </w:rPr>
        <w:t>2.2</w:t>
      </w:r>
      <w:r w:rsidR="004B08FC" w:rsidRPr="00BA386D">
        <w:rPr>
          <w:rFonts w:ascii="Montserrat" w:hAnsi="Montserrat" w:cs="Arial"/>
          <w:b/>
          <w:bCs/>
          <w:sz w:val="18"/>
          <w:szCs w:val="18"/>
        </w:rPr>
        <w:tab/>
      </w:r>
      <w:r w:rsidRPr="00BA386D">
        <w:rPr>
          <w:rFonts w:ascii="Montserrat" w:hAnsi="Montserrat" w:cs="Arial"/>
          <w:sz w:val="18"/>
          <w:szCs w:val="18"/>
        </w:rPr>
        <w:t>TIENE LOS SIGUIENTES REGISTROS OFICIALES: REGISTRO FEDERAL DE CONTRIBUYENTES NÚMERO __________ Y REGISTRO PATRONAL ANTE EL INSTITUTO MEXICANO DEL SEGURO SOCIAL NÚMERO _____.</w:t>
      </w:r>
    </w:p>
    <w:p w:rsidR="00D8575C" w:rsidRPr="00BA386D" w:rsidRDefault="00D8575C" w:rsidP="00CC66CE">
      <w:pPr>
        <w:pStyle w:val="Textoindependiente32"/>
        <w:rPr>
          <w:rFonts w:ascii="Montserrat" w:hAnsi="Montserrat" w:cs="Arial"/>
          <w:sz w:val="18"/>
          <w:szCs w:val="18"/>
        </w:rPr>
      </w:pPr>
    </w:p>
    <w:p w:rsidR="00D8575C" w:rsidRPr="00BA386D" w:rsidRDefault="00D8575C" w:rsidP="00CC66CE">
      <w:pPr>
        <w:ind w:left="425" w:hanging="425"/>
        <w:jc w:val="both"/>
        <w:rPr>
          <w:rFonts w:ascii="Montserrat" w:hAnsi="Montserrat" w:cs="Arial"/>
          <w:sz w:val="18"/>
          <w:szCs w:val="18"/>
        </w:rPr>
      </w:pPr>
      <w:r w:rsidRPr="00BA386D">
        <w:rPr>
          <w:rFonts w:ascii="Montserrat" w:hAnsi="Montserrat" w:cs="Arial"/>
          <w:b/>
          <w:bCs/>
          <w:sz w:val="18"/>
          <w:szCs w:val="18"/>
        </w:rPr>
        <w:t>2.3</w:t>
      </w:r>
      <w:r w:rsidR="004B08FC" w:rsidRPr="00BA386D">
        <w:rPr>
          <w:rFonts w:ascii="Montserrat" w:hAnsi="Montserrat" w:cs="Arial"/>
          <w:b/>
          <w:bCs/>
          <w:sz w:val="18"/>
          <w:szCs w:val="18"/>
        </w:rPr>
        <w:tab/>
      </w:r>
      <w:r w:rsidRPr="00BA386D">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A386D">
        <w:rPr>
          <w:rFonts w:ascii="Montserrat" w:hAnsi="Montserrat" w:cs="Arial"/>
          <w:b/>
          <w:bCs/>
          <w:sz w:val="18"/>
          <w:szCs w:val="18"/>
        </w:rPr>
        <w:t>“BAJO PROTESTA DE DECIR VERDAD”</w:t>
      </w:r>
      <w:r w:rsidRPr="00BA386D">
        <w:rPr>
          <w:rFonts w:ascii="Montserrat" w:hAnsi="Montserrat" w:cs="Arial"/>
          <w:sz w:val="18"/>
          <w:szCs w:val="18"/>
        </w:rPr>
        <w:t xml:space="preserve"> QUE DICHAS FACULTADES NO LE HAN SIDO REVOCADAS, NI LIMITADAS O MODIFICADAS EN FORMA ALGUNA, A LA FECHA EN QUE SE SUSCRIBE EL PRESENTE INSTRUMENTO JURÍDICO.</w:t>
      </w:r>
    </w:p>
    <w:p w:rsidR="00D8575C" w:rsidRPr="00BA386D" w:rsidRDefault="00D8575C" w:rsidP="00CC66CE">
      <w:pPr>
        <w:ind w:left="1208" w:hanging="851"/>
        <w:jc w:val="both"/>
        <w:rPr>
          <w:rFonts w:ascii="Montserrat" w:hAnsi="Montserrat" w:cs="Arial"/>
          <w:b/>
          <w:bCs/>
          <w:sz w:val="18"/>
          <w:szCs w:val="18"/>
        </w:rPr>
      </w:pPr>
    </w:p>
    <w:p w:rsidR="00D8575C" w:rsidRPr="00BA386D" w:rsidRDefault="00D8575C" w:rsidP="00CC66CE">
      <w:pPr>
        <w:ind w:left="425"/>
        <w:jc w:val="both"/>
        <w:rPr>
          <w:rFonts w:ascii="Montserrat" w:hAnsi="Montserrat" w:cs="Arial"/>
          <w:sz w:val="18"/>
          <w:szCs w:val="18"/>
        </w:rPr>
      </w:pPr>
      <w:r w:rsidRPr="00BA386D">
        <w:rPr>
          <w:rFonts w:ascii="Montserrat" w:hAnsi="Montserrat" w:cs="Arial"/>
          <w:sz w:val="18"/>
          <w:szCs w:val="18"/>
        </w:rPr>
        <w:t>EL DOMICILIO DE SU REPRESENTANTE LEGAL ES EL UBICADO EN _____.</w:t>
      </w:r>
    </w:p>
    <w:p w:rsidR="00D8575C" w:rsidRPr="00BA386D" w:rsidRDefault="00D8575C" w:rsidP="00CC66CE">
      <w:pPr>
        <w:pStyle w:val="Textoindependiente32"/>
        <w:rPr>
          <w:rFonts w:ascii="Montserrat" w:hAnsi="Montserrat" w:cs="Arial"/>
          <w:sz w:val="18"/>
          <w:szCs w:val="18"/>
        </w:rPr>
      </w:pPr>
    </w:p>
    <w:p w:rsidR="00D8575C" w:rsidRPr="00BA386D" w:rsidRDefault="00D8575C" w:rsidP="00CC66CE">
      <w:pPr>
        <w:ind w:left="425" w:hanging="425"/>
        <w:jc w:val="both"/>
        <w:rPr>
          <w:rFonts w:ascii="Montserrat" w:hAnsi="Montserrat" w:cs="Arial"/>
          <w:sz w:val="18"/>
          <w:szCs w:val="18"/>
        </w:rPr>
      </w:pPr>
      <w:r w:rsidRPr="00BA386D">
        <w:rPr>
          <w:rFonts w:ascii="Montserrat" w:hAnsi="Montserrat" w:cs="Arial"/>
          <w:b/>
          <w:bCs/>
          <w:sz w:val="18"/>
          <w:szCs w:val="18"/>
        </w:rPr>
        <w:t>2.4</w:t>
      </w:r>
      <w:r w:rsidR="004B08FC" w:rsidRPr="00BA386D">
        <w:rPr>
          <w:rFonts w:ascii="Montserrat" w:hAnsi="Montserrat" w:cs="Arial"/>
          <w:b/>
          <w:bCs/>
          <w:sz w:val="18"/>
          <w:szCs w:val="18"/>
        </w:rPr>
        <w:tab/>
      </w:r>
      <w:r w:rsidRPr="00BA386D">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D8575C" w:rsidRPr="00BA386D" w:rsidRDefault="00D8575C" w:rsidP="00CC66CE">
      <w:pPr>
        <w:pStyle w:val="Textoindependiente32"/>
        <w:rPr>
          <w:rFonts w:ascii="Montserrat" w:hAnsi="Montserrat" w:cs="Arial"/>
          <w:sz w:val="18"/>
          <w:szCs w:val="18"/>
        </w:rPr>
      </w:pPr>
    </w:p>
    <w:p w:rsidR="00D8575C" w:rsidRPr="00BA386D" w:rsidRDefault="00D8575C" w:rsidP="00CC66CE">
      <w:pPr>
        <w:ind w:left="425" w:hanging="425"/>
        <w:jc w:val="both"/>
        <w:rPr>
          <w:rFonts w:ascii="Montserrat" w:hAnsi="Montserrat" w:cs="Arial"/>
          <w:sz w:val="18"/>
          <w:szCs w:val="18"/>
        </w:rPr>
      </w:pPr>
      <w:r w:rsidRPr="00BA386D">
        <w:rPr>
          <w:rFonts w:ascii="Montserrat" w:hAnsi="Montserrat" w:cs="Arial"/>
          <w:b/>
          <w:bCs/>
          <w:sz w:val="18"/>
          <w:szCs w:val="18"/>
        </w:rPr>
        <w:t>2.5</w:t>
      </w:r>
      <w:r w:rsidR="004B08FC" w:rsidRPr="00BA386D">
        <w:rPr>
          <w:rFonts w:ascii="Montserrat" w:hAnsi="Montserrat" w:cs="Arial"/>
          <w:b/>
          <w:bCs/>
          <w:sz w:val="18"/>
          <w:szCs w:val="18"/>
        </w:rPr>
        <w:tab/>
      </w:r>
      <w:r w:rsidRPr="00BA386D">
        <w:rPr>
          <w:rFonts w:ascii="Montserrat" w:hAnsi="Montserrat" w:cs="Arial"/>
          <w:sz w:val="18"/>
          <w:szCs w:val="18"/>
        </w:rPr>
        <w:t>SEÑALA COMO DOMICILIO LEGAL PARA TODOS LOS EFECTOS QUE DERIVEN DEL PRESENTE CONVENIO, EL UBICADO EN: ___________________________</w:t>
      </w:r>
    </w:p>
    <w:p w:rsidR="00D8575C" w:rsidRPr="00BA386D" w:rsidRDefault="00D8575C" w:rsidP="00CC66CE">
      <w:pPr>
        <w:pStyle w:val="Textoindependiente21"/>
        <w:ind w:left="1563" w:hanging="540"/>
        <w:rPr>
          <w:rFonts w:ascii="Montserrat" w:hAnsi="Montserrat" w:cs="Arial"/>
          <w:sz w:val="18"/>
          <w:szCs w:val="18"/>
        </w:rPr>
      </w:pPr>
    </w:p>
    <w:p w:rsidR="00D8575C" w:rsidRPr="00BA386D" w:rsidRDefault="00D8575C" w:rsidP="00CC66CE">
      <w:pPr>
        <w:pStyle w:val="Textoindependiente21"/>
        <w:ind w:left="425"/>
        <w:rPr>
          <w:rFonts w:ascii="Montserrat" w:hAnsi="Montserrat"/>
          <w:b/>
          <w:bCs/>
          <w:sz w:val="18"/>
          <w:szCs w:val="18"/>
        </w:rPr>
      </w:pPr>
      <w:r w:rsidRPr="00BA386D">
        <w:rPr>
          <w:rFonts w:ascii="Montserrat" w:hAnsi="Montserrat"/>
          <w:b/>
          <w:bCs/>
          <w:i/>
          <w:iCs/>
          <w:sz w:val="18"/>
          <w:szCs w:val="18"/>
        </w:rPr>
        <w:t>(MENCIONAR E IDENTIFICAR A CUÁNTOS INTEGRANTES CONFORMAN LA PARTICIPACIÓN CONJUNTA PARA LA PRESENTACIÓN DE PROPUESTAS)</w:t>
      </w:r>
      <w:r w:rsidRPr="00BA386D">
        <w:rPr>
          <w:rFonts w:ascii="Montserrat" w:hAnsi="Montserrat"/>
          <w:b/>
          <w:bCs/>
          <w:sz w:val="18"/>
          <w:szCs w:val="18"/>
        </w:rPr>
        <w:t>.</w:t>
      </w:r>
    </w:p>
    <w:p w:rsidR="00D8575C" w:rsidRPr="00BA386D" w:rsidRDefault="00D8575C" w:rsidP="00CC66CE">
      <w:pPr>
        <w:pStyle w:val="Textoindependiente21"/>
        <w:ind w:left="1985"/>
        <w:rPr>
          <w:rFonts w:ascii="Montserrat" w:hAnsi="Montserrat"/>
          <w:sz w:val="18"/>
          <w:szCs w:val="18"/>
        </w:rPr>
      </w:pPr>
    </w:p>
    <w:p w:rsidR="00D8575C" w:rsidRPr="00BA386D" w:rsidRDefault="00D8575C" w:rsidP="00CC66CE">
      <w:pPr>
        <w:jc w:val="both"/>
        <w:rPr>
          <w:rFonts w:ascii="Montserrat" w:hAnsi="Montserrat" w:cs="Arial"/>
          <w:sz w:val="18"/>
          <w:szCs w:val="18"/>
        </w:rPr>
      </w:pPr>
      <w:r w:rsidRPr="00BA386D">
        <w:rPr>
          <w:rFonts w:ascii="Montserrat" w:hAnsi="Montserrat" w:cs="Arial"/>
          <w:b/>
          <w:bCs/>
          <w:sz w:val="18"/>
          <w:szCs w:val="18"/>
        </w:rPr>
        <w:t>3. “LAS PARTES”</w:t>
      </w:r>
      <w:r w:rsidRPr="00BA386D">
        <w:rPr>
          <w:rFonts w:ascii="Montserrat" w:hAnsi="Montserrat" w:cs="Arial"/>
          <w:sz w:val="18"/>
          <w:szCs w:val="18"/>
        </w:rPr>
        <w:t xml:space="preserve"> DECLARAN QUE:</w:t>
      </w:r>
    </w:p>
    <w:p w:rsidR="00D8575C" w:rsidRPr="00BA386D" w:rsidRDefault="00D8575C" w:rsidP="00CC66CE">
      <w:pPr>
        <w:pStyle w:val="Textoindependiente32"/>
        <w:rPr>
          <w:rFonts w:ascii="Montserrat" w:hAnsi="Montserrat" w:cs="Arial"/>
          <w:sz w:val="18"/>
          <w:szCs w:val="18"/>
        </w:rPr>
      </w:pPr>
    </w:p>
    <w:p w:rsidR="00D8575C" w:rsidRPr="00BA386D" w:rsidRDefault="00D8575C" w:rsidP="00CC66CE">
      <w:pPr>
        <w:ind w:left="425" w:hanging="425"/>
        <w:jc w:val="both"/>
        <w:rPr>
          <w:rFonts w:ascii="Montserrat" w:hAnsi="Montserrat" w:cs="Arial"/>
          <w:sz w:val="18"/>
          <w:szCs w:val="18"/>
        </w:rPr>
      </w:pPr>
      <w:r w:rsidRPr="00BA386D">
        <w:rPr>
          <w:rFonts w:ascii="Montserrat" w:hAnsi="Montserrat" w:cs="Arial"/>
          <w:b/>
          <w:bCs/>
          <w:sz w:val="18"/>
          <w:szCs w:val="18"/>
        </w:rPr>
        <w:t>3.1</w:t>
      </w:r>
      <w:r w:rsidR="004B08FC" w:rsidRPr="00BA386D">
        <w:rPr>
          <w:rFonts w:ascii="Montserrat" w:hAnsi="Montserrat" w:cs="Arial"/>
          <w:sz w:val="18"/>
          <w:szCs w:val="18"/>
        </w:rPr>
        <w:tab/>
      </w:r>
      <w:r w:rsidRPr="00BA386D">
        <w:rPr>
          <w:rFonts w:ascii="Montserrat" w:hAnsi="Montserrat" w:cs="Arial"/>
          <w:sz w:val="18"/>
          <w:szCs w:val="18"/>
        </w:rPr>
        <w:t xml:space="preserve">CONOCEN LOS REQUISITOS Y CONDICIONES ESTIPULADAS EN  LA </w:t>
      </w:r>
      <w:r w:rsidR="000612DF" w:rsidRPr="00BA386D">
        <w:rPr>
          <w:rFonts w:ascii="Montserrat" w:hAnsi="Montserrat" w:cs="Arial"/>
          <w:sz w:val="18"/>
          <w:szCs w:val="18"/>
        </w:rPr>
        <w:t>CONVOCATORIA</w:t>
      </w:r>
      <w:r w:rsidRPr="00BA386D">
        <w:rPr>
          <w:rFonts w:ascii="Montserrat" w:hAnsi="Montserrat" w:cs="Arial"/>
          <w:sz w:val="18"/>
          <w:szCs w:val="18"/>
        </w:rPr>
        <w:t xml:space="preserve"> A LA LICITACIÓN PÚBLICA </w:t>
      </w:r>
      <w:r w:rsidR="008C39CF" w:rsidRPr="00BA386D">
        <w:rPr>
          <w:rFonts w:ascii="Montserrat" w:hAnsi="Montserrat" w:cs="Arial"/>
          <w:sz w:val="18"/>
          <w:szCs w:val="18"/>
        </w:rPr>
        <w:t>_____________</w:t>
      </w:r>
      <w:r w:rsidRPr="00BA386D">
        <w:rPr>
          <w:rFonts w:ascii="Montserrat" w:hAnsi="Montserrat" w:cs="Arial"/>
          <w:sz w:val="18"/>
          <w:szCs w:val="18"/>
        </w:rPr>
        <w:t>____________.</w:t>
      </w:r>
    </w:p>
    <w:p w:rsidR="00D8575C" w:rsidRPr="00BA386D" w:rsidRDefault="00D8575C" w:rsidP="00CC66CE">
      <w:pPr>
        <w:ind w:left="425" w:hanging="425"/>
        <w:jc w:val="both"/>
        <w:rPr>
          <w:rFonts w:ascii="Montserrat" w:hAnsi="Montserrat" w:cs="Arial"/>
          <w:sz w:val="18"/>
          <w:szCs w:val="18"/>
        </w:rPr>
      </w:pPr>
    </w:p>
    <w:p w:rsidR="00D8575C" w:rsidRPr="00BA386D" w:rsidRDefault="00D8575C" w:rsidP="00CC66CE">
      <w:pPr>
        <w:ind w:left="425" w:hanging="425"/>
        <w:jc w:val="both"/>
        <w:rPr>
          <w:rFonts w:ascii="Montserrat" w:hAnsi="Montserrat" w:cs="Arial"/>
          <w:sz w:val="18"/>
          <w:szCs w:val="18"/>
        </w:rPr>
      </w:pPr>
      <w:r w:rsidRPr="00BA386D">
        <w:rPr>
          <w:rFonts w:ascii="Montserrat" w:hAnsi="Montserrat" w:cs="Arial"/>
          <w:b/>
          <w:bCs/>
          <w:sz w:val="18"/>
          <w:szCs w:val="18"/>
        </w:rPr>
        <w:t>3.2</w:t>
      </w:r>
      <w:r w:rsidR="004B08FC" w:rsidRPr="00BA386D">
        <w:rPr>
          <w:rFonts w:ascii="Montserrat" w:hAnsi="Montserrat" w:cs="Arial"/>
          <w:b/>
          <w:bCs/>
          <w:sz w:val="18"/>
          <w:szCs w:val="18"/>
        </w:rPr>
        <w:tab/>
      </w:r>
      <w:r w:rsidRPr="00BA386D">
        <w:rPr>
          <w:rFonts w:ascii="Montserrat" w:hAnsi="Montserrat" w:cs="Arial"/>
          <w:sz w:val="18"/>
          <w:szCs w:val="18"/>
        </w:rPr>
        <w:t xml:space="preserve">MANIFIESTAN SU CONFORMIDAD EN FORMALIZAR EL PRESENTE CONVENIO, CON EL OBJETO DE PARTICIPAR CONJUNTAMENTE EN LA LICITACIÓN, PRESENTANDO PROPOSICIÓN TÉCNICA Y ECONÓMICA, CUMPLIENDO CON LO ESTABLECIDO EN LA </w:t>
      </w:r>
      <w:r w:rsidR="000612DF" w:rsidRPr="00BA386D">
        <w:rPr>
          <w:rFonts w:ascii="Montserrat" w:hAnsi="Montserrat" w:cs="Arial"/>
          <w:sz w:val="18"/>
          <w:szCs w:val="18"/>
        </w:rPr>
        <w:t>CONVOCATORIA</w:t>
      </w:r>
      <w:r w:rsidRPr="00BA386D">
        <w:rPr>
          <w:rFonts w:ascii="Montserrat" w:hAnsi="Montserrat" w:cs="Arial"/>
          <w:sz w:val="18"/>
          <w:szCs w:val="18"/>
        </w:rPr>
        <w:t xml:space="preserve"> DE LA LICITACIÓN Y CON LO DISPUESTO EN LOS ARTÍCULOS 34, DE LA </w:t>
      </w:r>
      <w:r w:rsidRPr="00BA386D">
        <w:rPr>
          <w:rFonts w:ascii="Montserrat" w:hAnsi="Montserrat" w:cs="Arial"/>
          <w:sz w:val="18"/>
          <w:szCs w:val="18"/>
        </w:rPr>
        <w:lastRenderedPageBreak/>
        <w:t>LEY DE ADQUISICIONES, ARRENDAMIENTOS Y SERVICIOS DEL SECTOR PÚBLICO Y 44 DE SU REGLAMENTO.</w:t>
      </w:r>
    </w:p>
    <w:p w:rsidR="00D8575C" w:rsidRPr="00BA386D" w:rsidRDefault="00D8575C" w:rsidP="00CC66CE">
      <w:pPr>
        <w:pStyle w:val="Textoindependiente32"/>
        <w:rPr>
          <w:rFonts w:ascii="Montserrat" w:hAnsi="Montserrat" w:cs="Arial"/>
          <w:sz w:val="18"/>
          <w:szCs w:val="18"/>
        </w:rPr>
      </w:pPr>
    </w:p>
    <w:p w:rsidR="00D8575C" w:rsidRPr="00BA386D" w:rsidRDefault="00D8575C" w:rsidP="00CC66CE">
      <w:pPr>
        <w:pStyle w:val="Textoindependiente21"/>
        <w:ind w:left="426"/>
        <w:rPr>
          <w:rFonts w:ascii="Montserrat" w:hAnsi="Montserrat" w:cs="Arial"/>
          <w:sz w:val="18"/>
          <w:szCs w:val="18"/>
        </w:rPr>
      </w:pPr>
      <w:r w:rsidRPr="00BA386D">
        <w:rPr>
          <w:rFonts w:ascii="Montserrat" w:hAnsi="Montserrat"/>
          <w:sz w:val="18"/>
          <w:szCs w:val="18"/>
        </w:rPr>
        <w:t>EXPUESTO LO ANTERIOR, LAS PARTES OTORGAN LAS SIGUIENTES:</w:t>
      </w:r>
    </w:p>
    <w:p w:rsidR="00D8575C" w:rsidRPr="00BA386D" w:rsidRDefault="00D8575C" w:rsidP="00CC66CE">
      <w:pPr>
        <w:pStyle w:val="Textoindependiente21"/>
        <w:ind w:left="2340" w:hanging="540"/>
        <w:rPr>
          <w:rFonts w:ascii="Montserrat" w:hAnsi="Montserrat"/>
          <w:sz w:val="18"/>
          <w:szCs w:val="18"/>
        </w:rPr>
      </w:pPr>
    </w:p>
    <w:p w:rsidR="00D8575C" w:rsidRPr="00BA386D" w:rsidRDefault="00D8575C" w:rsidP="00CC66CE">
      <w:pPr>
        <w:pStyle w:val="Textoindependiente21"/>
        <w:jc w:val="center"/>
        <w:rPr>
          <w:rFonts w:ascii="Montserrat" w:hAnsi="Montserrat"/>
          <w:b/>
          <w:bCs/>
          <w:sz w:val="18"/>
          <w:szCs w:val="18"/>
        </w:rPr>
      </w:pPr>
      <w:r w:rsidRPr="00BA386D">
        <w:rPr>
          <w:rFonts w:ascii="Montserrat" w:hAnsi="Montserrat"/>
          <w:b/>
          <w:bCs/>
          <w:sz w:val="18"/>
          <w:szCs w:val="18"/>
        </w:rPr>
        <w:t>CLÁUSULAS</w:t>
      </w:r>
    </w:p>
    <w:p w:rsidR="00D8575C" w:rsidRPr="00BA386D" w:rsidRDefault="00D8575C" w:rsidP="00CC66CE">
      <w:pPr>
        <w:pStyle w:val="Textoindependiente21"/>
        <w:ind w:left="2340" w:hanging="540"/>
        <w:rPr>
          <w:rFonts w:ascii="Montserrat" w:hAnsi="Montserrat"/>
          <w:sz w:val="18"/>
          <w:szCs w:val="18"/>
        </w:rPr>
      </w:pPr>
    </w:p>
    <w:p w:rsidR="00584DCC" w:rsidRPr="00BA386D" w:rsidRDefault="00584DCC" w:rsidP="00584DCC">
      <w:pPr>
        <w:pStyle w:val="Textoindependiente21"/>
        <w:ind w:left="1403" w:hanging="1403"/>
        <w:rPr>
          <w:rFonts w:ascii="Montserrat" w:hAnsi="Montserrat"/>
          <w:b/>
          <w:bCs/>
          <w:sz w:val="18"/>
          <w:szCs w:val="18"/>
        </w:rPr>
      </w:pPr>
      <w:r w:rsidRPr="00BA386D">
        <w:rPr>
          <w:rFonts w:ascii="Montserrat" w:hAnsi="Montserrat"/>
          <w:b/>
          <w:bCs/>
          <w:sz w:val="18"/>
          <w:szCs w:val="18"/>
        </w:rPr>
        <w:t>PRIMERA.- OBJETO.- “PARTICIPACIÓN CONJUNTA”.</w:t>
      </w:r>
    </w:p>
    <w:p w:rsidR="00584DCC" w:rsidRPr="00BA386D" w:rsidRDefault="00584DCC" w:rsidP="00584DCC">
      <w:pPr>
        <w:pStyle w:val="Textoindependiente21"/>
        <w:rPr>
          <w:rFonts w:ascii="Montserrat" w:hAnsi="Montserrat"/>
          <w:sz w:val="18"/>
          <w:szCs w:val="18"/>
        </w:rPr>
      </w:pPr>
    </w:p>
    <w:p w:rsidR="00584DCC" w:rsidRPr="00BA386D" w:rsidRDefault="00584DCC" w:rsidP="00584DCC">
      <w:pPr>
        <w:pStyle w:val="Textoindependiente21"/>
        <w:rPr>
          <w:rFonts w:ascii="Montserrat" w:hAnsi="Montserrat"/>
          <w:sz w:val="18"/>
          <w:szCs w:val="18"/>
        </w:rPr>
      </w:pPr>
      <w:r w:rsidRPr="00BA386D">
        <w:rPr>
          <w:rFonts w:ascii="Montserrat" w:hAnsi="Montserrat"/>
          <w:b/>
          <w:bCs/>
          <w:sz w:val="18"/>
          <w:szCs w:val="18"/>
        </w:rPr>
        <w:t>“LAS PARTES”</w:t>
      </w:r>
      <w:r w:rsidRPr="00BA386D">
        <w:rPr>
          <w:rFonts w:ascii="Montserrat" w:hAnsi="Montserrat"/>
          <w:sz w:val="18"/>
          <w:szCs w:val="18"/>
        </w:rPr>
        <w:t xml:space="preserve"> CONVIENEN, EN CONJUNTAR SUS RECURSOS TÉCNICOS, LEGALES, ADMINISTRATIVOS, ECONÓMICOS Y FINANCIEROS PARA PRESENTAR PROPOSICIÓN TÉCNICA Y ECONÓMICA EN LA LICITACIÓN PÚBLICA _____________________COMERCIO NÚMERO _________ Y EN CASO DE SER ADJUDICATARIO DEL CONTRATO, SE OBLIGAN A ENTREGAR LOS BIENES OBJETO DEL CONVENIO, CON LA PARTICIPACIÓN SIGUIENTE:</w:t>
      </w:r>
    </w:p>
    <w:p w:rsidR="00584DCC" w:rsidRPr="00BA386D" w:rsidRDefault="00584DCC" w:rsidP="00584DCC">
      <w:pPr>
        <w:pStyle w:val="Textoindependiente21"/>
        <w:rPr>
          <w:rFonts w:ascii="Montserrat" w:hAnsi="Montserrat"/>
          <w:sz w:val="18"/>
          <w:szCs w:val="18"/>
        </w:rPr>
      </w:pPr>
    </w:p>
    <w:p w:rsidR="00584DCC" w:rsidRPr="00BA386D" w:rsidRDefault="00584DCC" w:rsidP="00584DCC">
      <w:pPr>
        <w:pStyle w:val="Textoindependiente21"/>
        <w:rPr>
          <w:rFonts w:ascii="Montserrat" w:hAnsi="Montserrat"/>
          <w:sz w:val="18"/>
          <w:szCs w:val="18"/>
        </w:rPr>
      </w:pPr>
      <w:r w:rsidRPr="00BA386D">
        <w:rPr>
          <w:rFonts w:ascii="Montserrat" w:hAnsi="Montserrat"/>
          <w:b/>
          <w:bCs/>
          <w:sz w:val="18"/>
          <w:szCs w:val="18"/>
        </w:rPr>
        <w:t>PARTICIPANTE “A”:</w:t>
      </w:r>
      <w:r w:rsidRPr="00BA386D">
        <w:rPr>
          <w:rFonts w:ascii="Montserrat" w:hAnsi="Montserrat"/>
          <w:sz w:val="18"/>
          <w:szCs w:val="18"/>
        </w:rPr>
        <w:t xml:space="preserve"> </w:t>
      </w:r>
    </w:p>
    <w:p w:rsidR="00584DCC" w:rsidRPr="00BA386D" w:rsidRDefault="00584DCC" w:rsidP="00584DCC">
      <w:pPr>
        <w:pStyle w:val="Textoindependiente21"/>
        <w:rPr>
          <w:rFonts w:ascii="Montserrat" w:hAnsi="Montserrat"/>
          <w:sz w:val="18"/>
          <w:szCs w:val="18"/>
        </w:rPr>
      </w:pPr>
    </w:p>
    <w:p w:rsidR="00584DCC" w:rsidRPr="00BA386D" w:rsidRDefault="00584DCC" w:rsidP="00584DCC">
      <w:pPr>
        <w:pStyle w:val="Textoindependiente21"/>
        <w:rPr>
          <w:rFonts w:ascii="Montserrat" w:hAnsi="Montserrat"/>
          <w:sz w:val="18"/>
          <w:szCs w:val="18"/>
        </w:rPr>
      </w:pPr>
      <w:r w:rsidRPr="00BA386D">
        <w:rPr>
          <w:rFonts w:ascii="Montserrat" w:hAnsi="Montserrat"/>
          <w:b/>
          <w:bCs/>
          <w:i/>
          <w:iCs/>
          <w:sz w:val="18"/>
          <w:szCs w:val="18"/>
          <w:u w:val="single"/>
        </w:rPr>
        <w:t>(LOS INTEGRANTES QUE CONFORMAN LA PARTICIPACIÓN CONJUNTA PARA LA PRESENTACIÓN DE PROPOSICIONES DEBERÁ DESCRIBIR LAS PARTES OBJETO DEL CONTRATO QUE CORRESPONDERÁ CUMPLIR A CADA PERSONA INTEGRANTE, ASÍ COMO LA MANERA EN QUE SE EXIGIRÁ EL CUMPLIMIENTO DE LAS OBLIGACIONES)</w:t>
      </w:r>
      <w:r w:rsidRPr="00BA386D">
        <w:rPr>
          <w:rFonts w:ascii="Montserrat" w:hAnsi="Montserrat"/>
          <w:sz w:val="18"/>
          <w:szCs w:val="18"/>
        </w:rPr>
        <w:t>.</w:t>
      </w:r>
    </w:p>
    <w:p w:rsidR="00584DCC" w:rsidRPr="00BA386D" w:rsidRDefault="00584DCC" w:rsidP="00584DCC">
      <w:pPr>
        <w:pStyle w:val="Textoindependiente21"/>
        <w:rPr>
          <w:rFonts w:ascii="Montserrat" w:hAnsi="Montserrat"/>
          <w:sz w:val="18"/>
          <w:szCs w:val="18"/>
        </w:rPr>
      </w:pPr>
    </w:p>
    <w:p w:rsidR="00584DCC" w:rsidRPr="00BA386D" w:rsidRDefault="00584DCC" w:rsidP="00584DCC">
      <w:pPr>
        <w:pStyle w:val="Textoindependiente21"/>
        <w:rPr>
          <w:rFonts w:ascii="Montserrat" w:hAnsi="Montserrat"/>
          <w:sz w:val="18"/>
          <w:szCs w:val="18"/>
        </w:rPr>
      </w:pPr>
    </w:p>
    <w:p w:rsidR="00584DCC" w:rsidRPr="00BA386D" w:rsidRDefault="00584DCC" w:rsidP="00584DCC">
      <w:pPr>
        <w:pStyle w:val="Textoindependiente21"/>
        <w:ind w:left="1403" w:hanging="1403"/>
        <w:rPr>
          <w:rFonts w:ascii="Montserrat" w:hAnsi="Montserrat"/>
          <w:b/>
          <w:bCs/>
          <w:sz w:val="18"/>
          <w:szCs w:val="18"/>
        </w:rPr>
      </w:pPr>
      <w:r w:rsidRPr="00BA386D">
        <w:rPr>
          <w:rFonts w:ascii="Montserrat" w:hAnsi="Montserrat"/>
          <w:b/>
          <w:bCs/>
          <w:sz w:val="18"/>
          <w:szCs w:val="18"/>
        </w:rPr>
        <w:t>SEGUNDA.- REPRESENTANTE COMÚN U OBLIGADO SOLIDARIO</w:t>
      </w:r>
      <w:r>
        <w:rPr>
          <w:rFonts w:ascii="Montserrat" w:hAnsi="Montserrat"/>
          <w:b/>
          <w:bCs/>
          <w:sz w:val="18"/>
          <w:szCs w:val="18"/>
        </w:rPr>
        <w:t xml:space="preserve"> O MANCOMUNADO (ELEGIR SÓLO UNO SEGÚN SE CONVENGA)</w:t>
      </w:r>
      <w:r w:rsidRPr="00BA386D">
        <w:rPr>
          <w:rFonts w:ascii="Montserrat" w:hAnsi="Montserrat"/>
          <w:b/>
          <w:bCs/>
          <w:sz w:val="18"/>
          <w:szCs w:val="18"/>
        </w:rPr>
        <w:t>.</w:t>
      </w:r>
    </w:p>
    <w:p w:rsidR="00584DCC" w:rsidRPr="00BA386D" w:rsidRDefault="00584DCC" w:rsidP="00584DCC">
      <w:pPr>
        <w:pStyle w:val="Textoindependiente21"/>
        <w:ind w:left="1260" w:hanging="1260"/>
        <w:rPr>
          <w:rFonts w:ascii="Montserrat" w:hAnsi="Montserrat"/>
          <w:sz w:val="18"/>
          <w:szCs w:val="18"/>
        </w:rPr>
      </w:pPr>
    </w:p>
    <w:p w:rsidR="00584DCC" w:rsidRPr="00BA386D" w:rsidRDefault="00584DCC" w:rsidP="00584DCC">
      <w:pPr>
        <w:pStyle w:val="Textoindependiente21"/>
        <w:rPr>
          <w:rFonts w:ascii="Montserrat" w:hAnsi="Montserrat"/>
          <w:sz w:val="18"/>
          <w:szCs w:val="18"/>
        </w:rPr>
      </w:pPr>
      <w:r w:rsidRPr="00BA386D">
        <w:rPr>
          <w:rFonts w:ascii="Montserrat" w:hAnsi="Montserrat"/>
          <w:b/>
          <w:bCs/>
          <w:sz w:val="18"/>
          <w:szCs w:val="18"/>
        </w:rPr>
        <w:t>“LAS PARTES“</w:t>
      </w:r>
      <w:r w:rsidRPr="00BA386D">
        <w:rPr>
          <w:rFonts w:ascii="Montserrat" w:hAnsi="Montserrat"/>
          <w:sz w:val="18"/>
          <w:szCs w:val="18"/>
        </w:rPr>
        <w:t xml:space="preserve"> ACEPTAN EXPRESAMENTE EN DESIGNAR COMO REPRESENTANTE COMÚN AL ____________, REPRESENTANTE LEGAL DE __________________, A TRAVÉS DEL PRESENTE INSTRUMENTO, OTORGÁNDOLE PODER AMPLIO Y SUFICIENTE, PARA ATENDER TODO LO RELACIONADO CON LAS PROPOSICIONES TÉCNICA Y ECONÓMICA EN EL PROCEDIMIENTO DE LICITACIÓN, ASÍ COMO PARA SUSCRIBIR DICHAS PROPOSICIONES.</w:t>
      </w:r>
    </w:p>
    <w:p w:rsidR="00584DCC" w:rsidRPr="00BA386D" w:rsidRDefault="00584DCC" w:rsidP="00584DCC">
      <w:pPr>
        <w:pStyle w:val="Textoindependiente21"/>
        <w:ind w:firstLine="14"/>
        <w:rPr>
          <w:rFonts w:ascii="Montserrat" w:hAnsi="Montserrat"/>
          <w:sz w:val="18"/>
          <w:szCs w:val="18"/>
        </w:rPr>
      </w:pPr>
    </w:p>
    <w:p w:rsidR="00584DCC" w:rsidRPr="00BA386D" w:rsidRDefault="00584DCC" w:rsidP="00584DCC">
      <w:pPr>
        <w:pStyle w:val="Textoindependiente21"/>
        <w:ind w:firstLine="14"/>
        <w:rPr>
          <w:rFonts w:ascii="Montserrat" w:hAnsi="Montserrat"/>
          <w:sz w:val="18"/>
          <w:szCs w:val="18"/>
        </w:rPr>
      </w:pPr>
      <w:r w:rsidRPr="00BA386D">
        <w:rPr>
          <w:rFonts w:ascii="Montserrat" w:hAnsi="Montserrat"/>
          <w:sz w:val="18"/>
          <w:szCs w:val="18"/>
        </w:rPr>
        <w:t xml:space="preserve">ASIMISMO, CONVIENEN ENTRE SI EN CONSTITUIRSE EN FORMA ______________ </w:t>
      </w:r>
      <w:r w:rsidRPr="00BA386D">
        <w:rPr>
          <w:rFonts w:ascii="Montserrat" w:hAnsi="Montserrat"/>
          <w:b/>
          <w:bCs/>
          <w:i/>
          <w:iCs/>
          <w:sz w:val="18"/>
          <w:szCs w:val="18"/>
          <w:u w:val="single"/>
        </w:rPr>
        <w:t>(LOS INTEGRANTES DETERMINARÁN SOLIDARIA O MANCOMUNADA</w:t>
      </w:r>
      <w:r>
        <w:rPr>
          <w:rFonts w:ascii="Montserrat" w:hAnsi="Montserrat"/>
          <w:b/>
          <w:bCs/>
          <w:i/>
          <w:iCs/>
          <w:sz w:val="18"/>
          <w:szCs w:val="18"/>
          <w:u w:val="single"/>
        </w:rPr>
        <w:t>. ELEGIR UNA SEGÚN SE CONVENGA</w:t>
      </w:r>
      <w:r w:rsidRPr="00BA386D">
        <w:rPr>
          <w:rFonts w:ascii="Montserrat" w:hAnsi="Montserrat"/>
          <w:b/>
          <w:bCs/>
          <w:i/>
          <w:iCs/>
          <w:sz w:val="18"/>
          <w:szCs w:val="18"/>
          <w:u w:val="single"/>
        </w:rPr>
        <w:t>)</w:t>
      </w:r>
      <w:r w:rsidRPr="00BA386D">
        <w:rPr>
          <w:rFonts w:ascii="Montserrat" w:hAnsi="Montserrat"/>
          <w:sz w:val="18"/>
          <w:szCs w:val="18"/>
        </w:rPr>
        <w:t xml:space="preserve"> PARA COMPROMETERSE POR CUALQUIER RESPONSABILIDAD DERIVADA DEL CUMPLIMIENTO DE LAS OBLIGACIONES ESTABLECIDAS EN EL PRESENTE CONVENIO, CON RELACIÓN AL CONTRATO QUE SUS REPRESENTANTES LEGALES FIRMEN CON EL INSTITUTO MEXICANO DEL SEGURO SOCIAL (IMSS), DERIVADO DEL PROCEDIMIENTO DE CONTRATACIÓN __________________, ACEPTANDO EXPRESAMENTE EN RESPONDER ANTE EL IMSS POR LAS PROPOSICIONES QUE SE PRESENTEN Y, EN SU CASO, DE LAS OBLIGACIONES QUE DERIVEN DE LA ADJUDICACIÓN DEL CONTRATO RESPECTIVO.</w:t>
      </w:r>
    </w:p>
    <w:p w:rsidR="00584DCC" w:rsidRPr="00BA386D" w:rsidRDefault="00584DCC" w:rsidP="00584DCC">
      <w:pPr>
        <w:pStyle w:val="Textoindependiente21"/>
        <w:rPr>
          <w:rFonts w:ascii="Montserrat" w:hAnsi="Montserrat"/>
          <w:sz w:val="18"/>
          <w:szCs w:val="18"/>
        </w:rPr>
      </w:pPr>
    </w:p>
    <w:p w:rsidR="00584DCC" w:rsidRPr="00BA386D" w:rsidRDefault="00584DCC" w:rsidP="00584DCC">
      <w:pPr>
        <w:pStyle w:val="Textoindependiente21"/>
        <w:ind w:left="1431" w:hanging="1431"/>
        <w:rPr>
          <w:rFonts w:ascii="Montserrat" w:hAnsi="Montserrat"/>
          <w:b/>
          <w:bCs/>
          <w:sz w:val="18"/>
          <w:szCs w:val="18"/>
        </w:rPr>
      </w:pPr>
      <w:r w:rsidRPr="00BA386D">
        <w:rPr>
          <w:rFonts w:ascii="Montserrat" w:hAnsi="Montserrat"/>
          <w:b/>
          <w:bCs/>
          <w:sz w:val="18"/>
          <w:szCs w:val="18"/>
        </w:rPr>
        <w:t>TERCERA.-  DEL COBRO DE LAS FACTURAS.</w:t>
      </w:r>
    </w:p>
    <w:p w:rsidR="00584DCC" w:rsidRPr="00BA386D" w:rsidRDefault="00584DCC" w:rsidP="00584DCC">
      <w:pPr>
        <w:pStyle w:val="Textoindependiente21"/>
        <w:ind w:left="1260" w:hanging="1260"/>
        <w:rPr>
          <w:rFonts w:ascii="Montserrat" w:hAnsi="Montserrat"/>
          <w:sz w:val="18"/>
          <w:szCs w:val="18"/>
        </w:rPr>
      </w:pPr>
    </w:p>
    <w:p w:rsidR="00584DCC" w:rsidRPr="00BA386D" w:rsidRDefault="00584DCC" w:rsidP="00584DCC">
      <w:pPr>
        <w:pStyle w:val="Textoindependiente21"/>
        <w:rPr>
          <w:rFonts w:ascii="Montserrat" w:hAnsi="Montserrat"/>
          <w:sz w:val="18"/>
          <w:szCs w:val="18"/>
        </w:rPr>
      </w:pPr>
      <w:r w:rsidRPr="00BA386D">
        <w:rPr>
          <w:rFonts w:ascii="Montserrat" w:hAnsi="Montserrat"/>
          <w:b/>
          <w:bCs/>
          <w:sz w:val="18"/>
          <w:szCs w:val="18"/>
        </w:rPr>
        <w:t>“LAS PARTES”</w:t>
      </w:r>
      <w:r w:rsidRPr="00BA386D">
        <w:rPr>
          <w:rFonts w:ascii="Montserrat" w:hAnsi="Montserrat"/>
          <w:sz w:val="18"/>
          <w:szCs w:val="18"/>
        </w:rPr>
        <w:t xml:space="preserve"> CONVIENEN EXPRESAMENTE, QUE “EL PARTICIPANTE______ </w:t>
      </w:r>
      <w:r w:rsidRPr="00BA386D">
        <w:rPr>
          <w:rFonts w:ascii="Montserrat" w:hAnsi="Montserrat"/>
          <w:b/>
          <w:bCs/>
          <w:i/>
          <w:iCs/>
          <w:sz w:val="18"/>
          <w:szCs w:val="18"/>
          <w:u w:val="single"/>
        </w:rPr>
        <w:t>(DESIGNAN AL REPRESENTANTE COMÚN)</w:t>
      </w:r>
      <w:r w:rsidRPr="00BA386D">
        <w:rPr>
          <w:rFonts w:ascii="Montserrat" w:hAnsi="Montserrat"/>
          <w:sz w:val="18"/>
          <w:szCs w:val="18"/>
        </w:rPr>
        <w:t>, QUIEN SERÁ EL ÚNICO FACULTADO PARA EMITIR LAS FACTURAS RELATIVAS A LOS BIENES QUE SE ENTREGUEN CON MOTIVO DEL CONTRATO QUE SE DERIVE DE LA LICITACIÓN PÚBLICA ______________ NÚMERO _________.</w:t>
      </w:r>
    </w:p>
    <w:p w:rsidR="00584DCC" w:rsidRPr="00BA386D" w:rsidRDefault="00584DCC" w:rsidP="00584DCC">
      <w:pPr>
        <w:pStyle w:val="Textoindependiente21"/>
        <w:ind w:left="1445" w:hanging="1425"/>
        <w:rPr>
          <w:rFonts w:ascii="Montserrat" w:hAnsi="Montserrat"/>
          <w:sz w:val="18"/>
          <w:szCs w:val="18"/>
        </w:rPr>
      </w:pPr>
    </w:p>
    <w:p w:rsidR="00584DCC" w:rsidRPr="00BA386D" w:rsidRDefault="00584DCC" w:rsidP="00584DCC">
      <w:pPr>
        <w:pStyle w:val="Textoindependiente21"/>
        <w:ind w:left="1445" w:hanging="1425"/>
        <w:rPr>
          <w:rFonts w:ascii="Montserrat" w:hAnsi="Montserrat"/>
          <w:b/>
          <w:bCs/>
          <w:sz w:val="18"/>
          <w:szCs w:val="18"/>
        </w:rPr>
      </w:pPr>
      <w:r w:rsidRPr="00BA386D">
        <w:rPr>
          <w:rFonts w:ascii="Montserrat" w:hAnsi="Montserrat"/>
          <w:b/>
          <w:bCs/>
          <w:sz w:val="18"/>
          <w:szCs w:val="18"/>
        </w:rPr>
        <w:t>CUARTA.- VIGENCIA.</w:t>
      </w:r>
    </w:p>
    <w:p w:rsidR="00584DCC" w:rsidRPr="00BA386D" w:rsidRDefault="00584DCC" w:rsidP="00584DCC">
      <w:pPr>
        <w:pStyle w:val="Textoindependiente21"/>
        <w:ind w:left="1445" w:hanging="1425"/>
        <w:rPr>
          <w:rFonts w:ascii="Montserrat" w:hAnsi="Montserrat"/>
          <w:sz w:val="18"/>
          <w:szCs w:val="18"/>
        </w:rPr>
      </w:pPr>
    </w:p>
    <w:p w:rsidR="00584DCC" w:rsidRPr="00BA386D" w:rsidRDefault="00584DCC" w:rsidP="00584DCC">
      <w:pPr>
        <w:pStyle w:val="Textoindependiente21"/>
        <w:rPr>
          <w:rFonts w:ascii="Montserrat" w:hAnsi="Montserrat"/>
          <w:sz w:val="18"/>
          <w:szCs w:val="18"/>
        </w:rPr>
      </w:pPr>
      <w:r w:rsidRPr="00BA386D">
        <w:rPr>
          <w:rFonts w:ascii="Montserrat" w:hAnsi="Montserrat"/>
          <w:b/>
          <w:bCs/>
          <w:sz w:val="18"/>
          <w:szCs w:val="18"/>
        </w:rPr>
        <w:t>“LAS PARTES“</w:t>
      </w:r>
      <w:r w:rsidRPr="00BA386D">
        <w:rPr>
          <w:rFonts w:ascii="Montserrat" w:hAnsi="Montserrat"/>
          <w:sz w:val="18"/>
          <w:szCs w:val="18"/>
        </w:rPr>
        <w:t xml:space="preserve"> CONVIENEN, EN QUE LA VIGENCIA DEL PRESENTE CONVENIO SERÁ DEL PERÍODO DURANTE EL CUAL SE DESARROLLE EL PROCEDIMIENTO DE LA LICITACIÓN PÚBLICA NÚMERO __________, INCLUYENDO, EN SU CASO, DE RESULTAR ADJUDICADOS, DEL CONTRATO, EL PLAZO QUE SE ESTIPULE EN ÉSTE Y EL QUE PUDIERA RESULTAR DE CONVENIOS DE </w:t>
      </w:r>
      <w:r w:rsidRPr="00BA386D">
        <w:rPr>
          <w:rFonts w:ascii="Montserrat" w:hAnsi="Montserrat"/>
          <w:sz w:val="18"/>
          <w:szCs w:val="18"/>
        </w:rPr>
        <w:lastRenderedPageBreak/>
        <w:t>MODIFICACIÓN.</w:t>
      </w:r>
    </w:p>
    <w:p w:rsidR="00584DCC" w:rsidRPr="00BA386D" w:rsidRDefault="00584DCC" w:rsidP="00584DCC">
      <w:pPr>
        <w:pStyle w:val="Textoindependiente21"/>
        <w:rPr>
          <w:rFonts w:ascii="Montserrat" w:hAnsi="Montserrat"/>
          <w:sz w:val="18"/>
          <w:szCs w:val="18"/>
        </w:rPr>
      </w:pPr>
    </w:p>
    <w:p w:rsidR="00584DCC" w:rsidRPr="00BA386D" w:rsidRDefault="00584DCC" w:rsidP="00584DCC">
      <w:pPr>
        <w:pStyle w:val="Textoindependiente21"/>
        <w:ind w:left="1459" w:hanging="1459"/>
        <w:rPr>
          <w:rFonts w:ascii="Montserrat" w:hAnsi="Montserrat"/>
          <w:b/>
          <w:bCs/>
          <w:sz w:val="18"/>
          <w:szCs w:val="18"/>
        </w:rPr>
      </w:pPr>
      <w:r w:rsidRPr="00BA386D">
        <w:rPr>
          <w:rFonts w:ascii="Montserrat" w:hAnsi="Montserrat"/>
          <w:b/>
          <w:bCs/>
          <w:sz w:val="18"/>
          <w:szCs w:val="18"/>
        </w:rPr>
        <w:t>QUINTA.- OBLIGACIONES.</w:t>
      </w:r>
    </w:p>
    <w:p w:rsidR="00584DCC" w:rsidRPr="00BA386D" w:rsidRDefault="00584DCC" w:rsidP="00584DCC">
      <w:pPr>
        <w:pStyle w:val="Textoindependiente21"/>
        <w:ind w:left="1260" w:hanging="1260"/>
        <w:rPr>
          <w:rFonts w:ascii="Montserrat" w:hAnsi="Montserrat"/>
          <w:sz w:val="18"/>
          <w:szCs w:val="18"/>
        </w:rPr>
      </w:pPr>
    </w:p>
    <w:p w:rsidR="00584DCC" w:rsidRPr="00BA386D" w:rsidRDefault="00584DCC" w:rsidP="00584DCC">
      <w:pPr>
        <w:pStyle w:val="Textoindependiente21"/>
        <w:rPr>
          <w:rFonts w:ascii="Montserrat" w:hAnsi="Montserrat"/>
          <w:sz w:val="18"/>
          <w:szCs w:val="18"/>
        </w:rPr>
      </w:pPr>
      <w:r w:rsidRPr="00BA386D">
        <w:rPr>
          <w:rFonts w:ascii="Montserrat" w:hAnsi="Montserrat"/>
          <w:b/>
          <w:bCs/>
          <w:sz w:val="18"/>
          <w:szCs w:val="18"/>
        </w:rPr>
        <w:t>“LAS PARTES”</w:t>
      </w:r>
      <w:r w:rsidRPr="00BA386D">
        <w:rPr>
          <w:rFonts w:ascii="Montserrat" w:hAnsi="Montserrat"/>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w:t>
      </w:r>
      <w:r>
        <w:rPr>
          <w:rFonts w:ascii="Montserrat" w:hAnsi="Montserrat"/>
          <w:sz w:val="18"/>
          <w:szCs w:val="18"/>
        </w:rPr>
        <w:t>(</w:t>
      </w:r>
      <w:r w:rsidRPr="00BA386D">
        <w:rPr>
          <w:rFonts w:ascii="Montserrat" w:hAnsi="Montserrat"/>
          <w:sz w:val="18"/>
          <w:szCs w:val="18"/>
        </w:rPr>
        <w:t>SOLIDARIAMENTE</w:t>
      </w:r>
      <w:r>
        <w:rPr>
          <w:rFonts w:ascii="Montserrat" w:hAnsi="Montserrat"/>
          <w:sz w:val="18"/>
          <w:szCs w:val="18"/>
        </w:rPr>
        <w:t xml:space="preserve"> O MANCOMUNADAMENTE, ELEGIR UNA SEGÚN SE CONVENGA)</w:t>
      </w:r>
      <w:r w:rsidRPr="00BA386D">
        <w:rPr>
          <w:rFonts w:ascii="Montserrat" w:hAnsi="Montserrat"/>
          <w:sz w:val="18"/>
          <w:szCs w:val="18"/>
        </w:rPr>
        <w:t xml:space="preserve"> DE LAS OBLIGACIONES CONTRACTUALES A QUE HUBIERE LUGAR.</w:t>
      </w:r>
    </w:p>
    <w:p w:rsidR="00584DCC" w:rsidRPr="00BA386D" w:rsidRDefault="00584DCC" w:rsidP="00584DCC">
      <w:pPr>
        <w:pStyle w:val="Textoindependiente21"/>
        <w:rPr>
          <w:rFonts w:ascii="Montserrat" w:hAnsi="Montserrat"/>
          <w:sz w:val="18"/>
          <w:szCs w:val="18"/>
        </w:rPr>
      </w:pPr>
    </w:p>
    <w:p w:rsidR="00584DCC" w:rsidRPr="00BA386D" w:rsidRDefault="00584DCC" w:rsidP="00584DCC">
      <w:pPr>
        <w:pStyle w:val="Textoindependiente21"/>
        <w:rPr>
          <w:rFonts w:ascii="Montserrat" w:hAnsi="Montserrat"/>
          <w:sz w:val="18"/>
          <w:szCs w:val="18"/>
        </w:rPr>
      </w:pPr>
      <w:r w:rsidRPr="00BA386D">
        <w:rPr>
          <w:rFonts w:ascii="Montserrat" w:hAnsi="Montserrat"/>
          <w:b/>
          <w:bCs/>
          <w:sz w:val="18"/>
          <w:szCs w:val="18"/>
        </w:rPr>
        <w:t>“LAS PARTES”</w:t>
      </w:r>
      <w:r w:rsidRPr="00BA386D">
        <w:rPr>
          <w:rFonts w:ascii="Montserrat" w:hAnsi="Montserrat"/>
          <w:sz w:val="18"/>
          <w:szCs w:val="18"/>
        </w:rPr>
        <w:t xml:space="preserve"> ACEPTAN EL PRESENTE CONVENIO, EN EL SUPUESTO DE QUE SE ADJUDIQUE EL CONTRATO A LOS INTEGRANTES  QUE PRESENTARON UNA PROPOSICIÓN CONJUNTA, EL PRESENTE CONVENIO FORMARÁ PARTE DEL CONTRATO RESPECTIVO, DEBERÁ CONSTAR EN ESCRITURA PÚBLICA, CUANDO ÚNICAMENTE SEA FIRMADO POR EL REPRESENTANTE COMÚN,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rsidR="00584DCC" w:rsidRPr="00BA386D" w:rsidRDefault="00584DCC" w:rsidP="00584DCC">
      <w:pPr>
        <w:pStyle w:val="Textoindependiente21"/>
        <w:rPr>
          <w:rFonts w:ascii="Montserrat" w:hAnsi="Montserrat"/>
          <w:sz w:val="18"/>
          <w:szCs w:val="18"/>
        </w:rPr>
      </w:pPr>
    </w:p>
    <w:p w:rsidR="00584DCC" w:rsidRPr="00BA386D" w:rsidRDefault="00584DCC" w:rsidP="00584DCC">
      <w:pPr>
        <w:pStyle w:val="Textoindependiente21"/>
        <w:rPr>
          <w:rFonts w:ascii="Montserrat" w:hAnsi="Montserrat"/>
          <w:sz w:val="18"/>
          <w:szCs w:val="18"/>
        </w:rPr>
      </w:pPr>
    </w:p>
    <w:p w:rsidR="00584DCC" w:rsidRPr="00BA386D" w:rsidRDefault="00584DCC" w:rsidP="00584DCC">
      <w:pPr>
        <w:pStyle w:val="Textoindependiente21"/>
        <w:ind w:firstLine="14"/>
        <w:rPr>
          <w:rFonts w:ascii="Montserrat" w:hAnsi="Montserrat"/>
          <w:sz w:val="18"/>
          <w:szCs w:val="18"/>
        </w:rPr>
      </w:pPr>
      <w:r w:rsidRPr="00BA386D">
        <w:rPr>
          <w:rFonts w:ascii="Montserrat" w:hAnsi="Montserrat"/>
          <w:sz w:val="18"/>
          <w:szCs w:val="18"/>
        </w:rPr>
        <w:t xml:space="preserve">LEÍDO QUE FUE EL PRESENTE CONVENIO POR </w:t>
      </w:r>
      <w:r w:rsidRPr="00BA386D">
        <w:rPr>
          <w:rFonts w:ascii="Montserrat" w:hAnsi="Montserrat"/>
          <w:b/>
          <w:bCs/>
          <w:sz w:val="18"/>
          <w:szCs w:val="18"/>
        </w:rPr>
        <w:t>“LAS PARTES”</w:t>
      </w:r>
      <w:r w:rsidRPr="00BA386D">
        <w:rPr>
          <w:rFonts w:ascii="Montserrat" w:hAnsi="Montserrat"/>
          <w:sz w:val="18"/>
          <w:szCs w:val="18"/>
        </w:rPr>
        <w:t xml:space="preserve"> Y ENTERADOS DE SU ALCANCE Y EFECTOS LEGALES, ACEPTANDO QUE NO EXISTIÓ ERROR, DOLO, VIOLENCIA O MALA FE, LO RATIFICAN Y FIRMAN, DE CONFORMIDAD EN LA CIUDAD DE MÉXICO, EL DÍA ___________ DE _________ DE 20___.</w:t>
      </w:r>
    </w:p>
    <w:p w:rsidR="00584DCC" w:rsidRPr="00BA386D" w:rsidRDefault="00584DCC" w:rsidP="00584DCC">
      <w:pPr>
        <w:pStyle w:val="Textoindependiente21"/>
        <w:ind w:firstLine="14"/>
        <w:rPr>
          <w:rFonts w:ascii="Montserrat" w:hAnsi="Montserrat"/>
          <w:sz w:val="18"/>
          <w:szCs w:val="18"/>
        </w:rPr>
      </w:pPr>
    </w:p>
    <w:p w:rsidR="00584DCC" w:rsidRPr="00BA386D" w:rsidRDefault="00584DCC" w:rsidP="00584DCC">
      <w:pPr>
        <w:pStyle w:val="Textoindependiente21"/>
        <w:ind w:firstLine="14"/>
        <w:rPr>
          <w:rFonts w:ascii="Montserrat" w:hAnsi="Montserrat"/>
          <w:sz w:val="18"/>
          <w:szCs w:val="18"/>
        </w:rPr>
      </w:pPr>
    </w:p>
    <w:tbl>
      <w:tblPr>
        <w:tblW w:w="0" w:type="auto"/>
        <w:jc w:val="center"/>
        <w:tblCellMar>
          <w:left w:w="0" w:type="dxa"/>
          <w:right w:w="0" w:type="dxa"/>
        </w:tblCellMar>
        <w:tblLook w:val="04A0" w:firstRow="1" w:lastRow="0" w:firstColumn="1" w:lastColumn="0" w:noHBand="0" w:noVBand="1"/>
      </w:tblPr>
      <w:tblGrid>
        <w:gridCol w:w="3600"/>
        <w:gridCol w:w="720"/>
        <w:gridCol w:w="3240"/>
      </w:tblGrid>
      <w:tr w:rsidR="00584DCC" w:rsidRPr="00BA386D" w:rsidTr="00910BEE">
        <w:trPr>
          <w:jc w:val="center"/>
        </w:trPr>
        <w:tc>
          <w:tcPr>
            <w:tcW w:w="3600" w:type="dxa"/>
            <w:tcBorders>
              <w:top w:val="nil"/>
              <w:left w:val="nil"/>
              <w:bottom w:val="single" w:sz="8" w:space="0" w:color="000000"/>
              <w:right w:val="nil"/>
            </w:tcBorders>
            <w:tcMar>
              <w:top w:w="0" w:type="dxa"/>
              <w:left w:w="70" w:type="dxa"/>
              <w:bottom w:w="0" w:type="dxa"/>
              <w:right w:w="70" w:type="dxa"/>
            </w:tcMar>
            <w:hideMark/>
          </w:tcPr>
          <w:p w:rsidR="00584DCC" w:rsidRPr="00BA386D" w:rsidRDefault="00584DCC" w:rsidP="00910BEE">
            <w:pPr>
              <w:pStyle w:val="Textoindependiente21"/>
              <w:snapToGrid w:val="0"/>
              <w:ind w:firstLine="14"/>
              <w:jc w:val="center"/>
              <w:rPr>
                <w:rFonts w:ascii="Montserrat" w:hAnsi="Montserrat"/>
                <w:b/>
                <w:bCs/>
                <w:sz w:val="18"/>
                <w:szCs w:val="18"/>
              </w:rPr>
            </w:pPr>
            <w:r w:rsidRPr="00BA386D">
              <w:rPr>
                <w:rFonts w:ascii="Montserrat" w:hAnsi="Montserrat"/>
                <w:sz w:val="18"/>
                <w:szCs w:val="18"/>
              </w:rPr>
              <w:t>“</w:t>
            </w:r>
            <w:r w:rsidRPr="00BA386D">
              <w:rPr>
                <w:rFonts w:ascii="Montserrat" w:hAnsi="Montserrat"/>
                <w:b/>
                <w:bCs/>
                <w:sz w:val="18"/>
                <w:szCs w:val="18"/>
              </w:rPr>
              <w:t>EL PARTICIPANTE A”</w:t>
            </w:r>
          </w:p>
        </w:tc>
        <w:tc>
          <w:tcPr>
            <w:tcW w:w="720" w:type="dxa"/>
            <w:tcMar>
              <w:top w:w="0" w:type="dxa"/>
              <w:left w:w="70" w:type="dxa"/>
              <w:bottom w:w="0" w:type="dxa"/>
              <w:right w:w="70" w:type="dxa"/>
            </w:tcMar>
          </w:tcPr>
          <w:p w:rsidR="00584DCC" w:rsidRPr="00BA386D" w:rsidRDefault="00584DCC" w:rsidP="00910BEE">
            <w:pPr>
              <w:pStyle w:val="Textoindependiente21"/>
              <w:snapToGrid w:val="0"/>
              <w:ind w:firstLine="14"/>
              <w:jc w:val="center"/>
              <w:rPr>
                <w:rFonts w:ascii="Montserrat" w:eastAsiaTheme="minorHAnsi" w:hAnsi="Montserrat"/>
                <w:sz w:val="18"/>
                <w:szCs w:val="18"/>
              </w:rPr>
            </w:pPr>
          </w:p>
          <w:p w:rsidR="00584DCC" w:rsidRPr="00BA386D" w:rsidRDefault="00584DCC" w:rsidP="00910BEE">
            <w:pPr>
              <w:pStyle w:val="Textoindependiente21"/>
              <w:ind w:firstLine="14"/>
              <w:jc w:val="center"/>
              <w:rPr>
                <w:rFonts w:ascii="Montserrat" w:hAnsi="Montserrat"/>
                <w:sz w:val="18"/>
                <w:szCs w:val="18"/>
              </w:rPr>
            </w:pPr>
          </w:p>
          <w:p w:rsidR="00584DCC" w:rsidRPr="00BA386D" w:rsidRDefault="00584DCC" w:rsidP="00910BEE">
            <w:pPr>
              <w:pStyle w:val="Textoindependiente21"/>
              <w:ind w:firstLine="14"/>
              <w:jc w:val="center"/>
              <w:rPr>
                <w:rFonts w:ascii="Montserrat" w:hAnsi="Montserrat"/>
                <w:sz w:val="18"/>
                <w:szCs w:val="18"/>
              </w:rPr>
            </w:pPr>
          </w:p>
        </w:tc>
        <w:tc>
          <w:tcPr>
            <w:tcW w:w="3240" w:type="dxa"/>
            <w:tcBorders>
              <w:top w:val="nil"/>
              <w:left w:val="nil"/>
              <w:bottom w:val="single" w:sz="8" w:space="0" w:color="000000"/>
              <w:right w:val="nil"/>
            </w:tcBorders>
            <w:tcMar>
              <w:top w:w="0" w:type="dxa"/>
              <w:left w:w="70" w:type="dxa"/>
              <w:bottom w:w="0" w:type="dxa"/>
              <w:right w:w="70" w:type="dxa"/>
            </w:tcMar>
          </w:tcPr>
          <w:p w:rsidR="00584DCC" w:rsidRPr="00BA386D" w:rsidRDefault="00584DCC" w:rsidP="00910BEE">
            <w:pPr>
              <w:pStyle w:val="Textoindependiente21"/>
              <w:snapToGrid w:val="0"/>
              <w:ind w:firstLine="14"/>
              <w:jc w:val="center"/>
              <w:rPr>
                <w:rFonts w:ascii="Montserrat" w:eastAsiaTheme="minorHAnsi" w:hAnsi="Montserrat"/>
                <w:b/>
                <w:bCs/>
                <w:sz w:val="18"/>
                <w:szCs w:val="18"/>
              </w:rPr>
            </w:pPr>
            <w:r w:rsidRPr="00BA386D">
              <w:rPr>
                <w:rFonts w:ascii="Montserrat" w:hAnsi="Montserrat"/>
                <w:b/>
                <w:bCs/>
                <w:sz w:val="18"/>
                <w:szCs w:val="18"/>
              </w:rPr>
              <w:t>“EL PARTICIPANTE B”</w:t>
            </w:r>
          </w:p>
          <w:p w:rsidR="00584DCC" w:rsidRPr="00BA386D" w:rsidRDefault="00584DCC" w:rsidP="00910BEE">
            <w:pPr>
              <w:pStyle w:val="Textoindependiente21"/>
              <w:ind w:firstLine="14"/>
              <w:jc w:val="center"/>
              <w:rPr>
                <w:rFonts w:ascii="Montserrat" w:hAnsi="Montserrat"/>
                <w:b/>
                <w:bCs/>
                <w:sz w:val="18"/>
                <w:szCs w:val="18"/>
              </w:rPr>
            </w:pPr>
          </w:p>
        </w:tc>
      </w:tr>
      <w:tr w:rsidR="00584DCC" w:rsidRPr="00BA386D" w:rsidTr="00910BEE">
        <w:trPr>
          <w:jc w:val="center"/>
        </w:trPr>
        <w:tc>
          <w:tcPr>
            <w:tcW w:w="3600" w:type="dxa"/>
            <w:tcMar>
              <w:top w:w="0" w:type="dxa"/>
              <w:left w:w="70" w:type="dxa"/>
              <w:bottom w:w="0" w:type="dxa"/>
              <w:right w:w="70" w:type="dxa"/>
            </w:tcMar>
            <w:hideMark/>
          </w:tcPr>
          <w:p w:rsidR="00584DCC" w:rsidRPr="00BA386D" w:rsidRDefault="00584DCC" w:rsidP="00910BEE">
            <w:pPr>
              <w:snapToGrid w:val="0"/>
              <w:ind w:firstLine="14"/>
              <w:jc w:val="center"/>
              <w:rPr>
                <w:rFonts w:ascii="Montserrat" w:hAnsi="Montserrat" w:cs="Arial"/>
                <w:b/>
                <w:bCs/>
                <w:sz w:val="18"/>
                <w:szCs w:val="18"/>
              </w:rPr>
            </w:pPr>
            <w:bookmarkStart w:id="173" w:name="_Toc455044420"/>
            <w:bookmarkStart w:id="174" w:name="_Toc431292350"/>
            <w:bookmarkStart w:id="175" w:name="_Toc428785856"/>
            <w:bookmarkStart w:id="176" w:name="_Toc428448817"/>
            <w:bookmarkStart w:id="177" w:name="_Toc428197484"/>
            <w:bookmarkEnd w:id="173"/>
            <w:bookmarkEnd w:id="174"/>
            <w:bookmarkEnd w:id="175"/>
            <w:bookmarkEnd w:id="176"/>
            <w:r w:rsidRPr="00BA386D">
              <w:rPr>
                <w:rFonts w:ascii="Montserrat" w:hAnsi="Montserrat" w:cs="Arial"/>
                <w:b/>
                <w:bCs/>
                <w:sz w:val="18"/>
                <w:szCs w:val="18"/>
              </w:rPr>
              <w:t>NOMBRE Y CARGO</w:t>
            </w:r>
            <w:bookmarkEnd w:id="177"/>
          </w:p>
          <w:p w:rsidR="00584DCC" w:rsidRPr="00BA386D" w:rsidRDefault="00584DCC" w:rsidP="00910BEE">
            <w:pPr>
              <w:ind w:firstLine="14"/>
              <w:jc w:val="center"/>
              <w:rPr>
                <w:rFonts w:ascii="Montserrat" w:hAnsi="Montserrat" w:cs="Arial"/>
                <w:b/>
                <w:bCs/>
                <w:sz w:val="18"/>
                <w:szCs w:val="18"/>
              </w:rPr>
            </w:pPr>
            <w:r w:rsidRPr="00BA386D">
              <w:rPr>
                <w:rFonts w:ascii="Montserrat" w:hAnsi="Montserrat" w:cs="Arial"/>
                <w:b/>
                <w:bCs/>
                <w:sz w:val="18"/>
                <w:szCs w:val="18"/>
              </w:rPr>
              <w:t>DEL APODERADO LEGAL</w:t>
            </w:r>
          </w:p>
        </w:tc>
        <w:tc>
          <w:tcPr>
            <w:tcW w:w="720" w:type="dxa"/>
            <w:tcMar>
              <w:top w:w="0" w:type="dxa"/>
              <w:left w:w="70" w:type="dxa"/>
              <w:bottom w:w="0" w:type="dxa"/>
              <w:right w:w="70" w:type="dxa"/>
            </w:tcMar>
          </w:tcPr>
          <w:p w:rsidR="00584DCC" w:rsidRPr="00BA386D" w:rsidRDefault="00584DCC" w:rsidP="00910BEE">
            <w:pPr>
              <w:pStyle w:val="Textoindependiente21"/>
              <w:snapToGrid w:val="0"/>
              <w:ind w:firstLine="14"/>
              <w:jc w:val="center"/>
              <w:rPr>
                <w:rFonts w:ascii="Montserrat" w:hAnsi="Montserrat"/>
                <w:sz w:val="18"/>
                <w:szCs w:val="18"/>
              </w:rPr>
            </w:pPr>
          </w:p>
        </w:tc>
        <w:tc>
          <w:tcPr>
            <w:tcW w:w="3240" w:type="dxa"/>
            <w:tcMar>
              <w:top w:w="0" w:type="dxa"/>
              <w:left w:w="70" w:type="dxa"/>
              <w:bottom w:w="0" w:type="dxa"/>
              <w:right w:w="70" w:type="dxa"/>
            </w:tcMar>
            <w:hideMark/>
          </w:tcPr>
          <w:p w:rsidR="00584DCC" w:rsidRPr="00BA386D" w:rsidRDefault="00584DCC" w:rsidP="00910BEE">
            <w:pPr>
              <w:snapToGrid w:val="0"/>
              <w:ind w:firstLine="14"/>
              <w:jc w:val="center"/>
              <w:rPr>
                <w:rFonts w:ascii="Montserrat" w:hAnsi="Montserrat" w:cs="Arial"/>
                <w:b/>
                <w:bCs/>
                <w:sz w:val="18"/>
                <w:szCs w:val="18"/>
              </w:rPr>
            </w:pPr>
            <w:r w:rsidRPr="00BA386D">
              <w:rPr>
                <w:rFonts w:ascii="Montserrat" w:hAnsi="Montserrat" w:cs="Arial"/>
                <w:b/>
                <w:bCs/>
                <w:sz w:val="18"/>
                <w:szCs w:val="18"/>
              </w:rPr>
              <w:t>NOMBRE Y CARGO</w:t>
            </w:r>
          </w:p>
          <w:p w:rsidR="00584DCC" w:rsidRPr="00BA386D" w:rsidRDefault="00584DCC" w:rsidP="00910BEE">
            <w:pPr>
              <w:ind w:firstLine="14"/>
              <w:jc w:val="center"/>
              <w:rPr>
                <w:rFonts w:ascii="Montserrat" w:hAnsi="Montserrat" w:cs="Arial"/>
                <w:b/>
                <w:bCs/>
                <w:sz w:val="18"/>
                <w:szCs w:val="18"/>
              </w:rPr>
            </w:pPr>
            <w:r w:rsidRPr="00BA386D">
              <w:rPr>
                <w:rFonts w:ascii="Montserrat" w:hAnsi="Montserrat" w:cs="Arial"/>
                <w:b/>
                <w:bCs/>
                <w:sz w:val="18"/>
                <w:szCs w:val="18"/>
              </w:rPr>
              <w:t>DEL APODERADO LEGAL</w:t>
            </w:r>
          </w:p>
        </w:tc>
      </w:tr>
    </w:tbl>
    <w:p w:rsidR="00584DCC" w:rsidRPr="00BA386D" w:rsidRDefault="00584DCC" w:rsidP="00584DCC">
      <w:pPr>
        <w:ind w:firstLine="14"/>
        <w:jc w:val="both"/>
        <w:rPr>
          <w:rFonts w:ascii="Montserrat" w:hAnsi="Montserrat"/>
          <w:b/>
          <w:bCs/>
        </w:rPr>
      </w:pPr>
    </w:p>
    <w:p w:rsidR="00584DCC" w:rsidRPr="00BA386D" w:rsidRDefault="00584DCC" w:rsidP="00584DCC">
      <w:pPr>
        <w:pStyle w:val="Textoindependiente21"/>
        <w:ind w:left="1417" w:firstLine="14"/>
        <w:rPr>
          <w:rFonts w:ascii="Montserrat" w:hAnsi="Montserrat" w:cs="Arial"/>
          <w:sz w:val="18"/>
          <w:szCs w:val="18"/>
        </w:rPr>
      </w:pPr>
    </w:p>
    <w:p w:rsidR="00584DCC" w:rsidRPr="00BA386D" w:rsidRDefault="00584DCC" w:rsidP="00584DCC">
      <w:pPr>
        <w:pStyle w:val="Textoindependiente21"/>
        <w:ind w:left="1417" w:firstLine="14"/>
        <w:rPr>
          <w:rFonts w:ascii="Montserrat" w:hAnsi="Montserrat" w:cs="Arial"/>
          <w:sz w:val="18"/>
          <w:szCs w:val="18"/>
        </w:rPr>
      </w:pPr>
    </w:p>
    <w:p w:rsidR="00D8575C" w:rsidRPr="00BA386D" w:rsidRDefault="00D8575C" w:rsidP="00CC66CE">
      <w:pPr>
        <w:pStyle w:val="Textoindependiente21"/>
        <w:ind w:left="1417" w:firstLine="14"/>
        <w:rPr>
          <w:rFonts w:ascii="Montserrat" w:hAnsi="Montserrat" w:cs="Arial"/>
          <w:sz w:val="18"/>
          <w:szCs w:val="18"/>
        </w:rPr>
      </w:pPr>
    </w:p>
    <w:p w:rsidR="00D8575C" w:rsidRPr="00BA386D" w:rsidRDefault="00D8575C" w:rsidP="00CC66CE">
      <w:pPr>
        <w:pStyle w:val="Textoindependiente21"/>
        <w:ind w:left="1417" w:firstLine="14"/>
        <w:rPr>
          <w:rFonts w:ascii="Montserrat" w:hAnsi="Montserrat" w:cs="Arial"/>
          <w:sz w:val="18"/>
          <w:szCs w:val="18"/>
        </w:rPr>
      </w:pPr>
    </w:p>
    <w:p w:rsidR="00D8575C" w:rsidRPr="00BA386D" w:rsidRDefault="00D8575C" w:rsidP="00CC66CE">
      <w:pPr>
        <w:pStyle w:val="Textoindependiente21"/>
        <w:ind w:left="1417" w:firstLine="14"/>
        <w:rPr>
          <w:rFonts w:ascii="Montserrat" w:hAnsi="Montserrat" w:cs="Arial"/>
          <w:sz w:val="18"/>
          <w:szCs w:val="18"/>
        </w:rPr>
      </w:pPr>
    </w:p>
    <w:p w:rsidR="00CE4301" w:rsidRPr="00BA386D" w:rsidRDefault="00CE4301" w:rsidP="00CC66CE">
      <w:pPr>
        <w:pStyle w:val="Textoindependiente21"/>
        <w:ind w:left="1417" w:firstLine="14"/>
        <w:rPr>
          <w:rFonts w:ascii="Montserrat" w:hAnsi="Montserrat" w:cs="Arial"/>
          <w:sz w:val="18"/>
          <w:szCs w:val="18"/>
        </w:rPr>
      </w:pPr>
    </w:p>
    <w:p w:rsidR="00CE4301" w:rsidRPr="00BA386D" w:rsidRDefault="00CE4301" w:rsidP="00CC66CE">
      <w:pPr>
        <w:pStyle w:val="Textoindependiente21"/>
        <w:ind w:left="1417" w:firstLine="14"/>
        <w:rPr>
          <w:rFonts w:ascii="Montserrat" w:hAnsi="Montserrat" w:cs="Arial"/>
          <w:sz w:val="18"/>
          <w:szCs w:val="18"/>
        </w:rPr>
      </w:pPr>
    </w:p>
    <w:p w:rsidR="00CE4301" w:rsidRPr="00BA386D" w:rsidRDefault="00CE4301" w:rsidP="00CC66CE">
      <w:pPr>
        <w:rPr>
          <w:rFonts w:ascii="Montserrat" w:eastAsia="Times New Roman" w:hAnsi="Montserrat" w:cs="Arial"/>
          <w:b/>
          <w:bCs/>
          <w:kern w:val="1"/>
          <w:sz w:val="20"/>
          <w:szCs w:val="20"/>
          <w:lang w:eastAsia="ar-SA"/>
        </w:rPr>
      </w:pPr>
      <w:r w:rsidRPr="00BA386D">
        <w:rPr>
          <w:rFonts w:ascii="Montserrat" w:hAnsi="Montserrat" w:cs="Arial"/>
          <w:sz w:val="20"/>
          <w:szCs w:val="20"/>
        </w:rPr>
        <w:br w:type="page"/>
      </w:r>
    </w:p>
    <w:p w:rsidR="002538DC" w:rsidRPr="00BA386D" w:rsidRDefault="007D4D30" w:rsidP="004904F3">
      <w:pPr>
        <w:pStyle w:val="Ttulo1"/>
        <w:spacing w:before="0" w:after="0"/>
        <w:ind w:left="360" w:right="49"/>
        <w:jc w:val="center"/>
        <w:rPr>
          <w:rFonts w:ascii="Montserrat" w:hAnsi="Montserrat" w:cs="Arial"/>
          <w:noProof w:val="0"/>
          <w:sz w:val="20"/>
          <w:szCs w:val="20"/>
          <w:lang w:val="es-ES"/>
        </w:rPr>
      </w:pPr>
      <w:bookmarkStart w:id="178" w:name="_Toc92919203"/>
      <w:r w:rsidRPr="00BA386D">
        <w:rPr>
          <w:rFonts w:ascii="Montserrat" w:hAnsi="Montserrat" w:cs="Arial"/>
          <w:sz w:val="20"/>
          <w:szCs w:val="20"/>
        </w:rPr>
        <w:lastRenderedPageBreak/>
        <w:t>ANEXO</w:t>
      </w:r>
      <w:r w:rsidRPr="00BA386D">
        <w:rPr>
          <w:rFonts w:ascii="Montserrat" w:hAnsi="Montserrat" w:cs="Arial"/>
          <w:noProof w:val="0"/>
          <w:sz w:val="20"/>
          <w:szCs w:val="20"/>
          <w:lang w:val="es-ES"/>
        </w:rPr>
        <w:t xml:space="preserve"> </w:t>
      </w:r>
      <w:r w:rsidR="00590754" w:rsidRPr="00BA386D">
        <w:rPr>
          <w:rFonts w:ascii="Montserrat" w:hAnsi="Montserrat" w:cs="Arial"/>
          <w:noProof w:val="0"/>
          <w:sz w:val="20"/>
          <w:szCs w:val="20"/>
          <w:lang w:val="es-ES"/>
        </w:rPr>
        <w:t>V</w:t>
      </w:r>
      <w:r w:rsidRPr="00BA386D">
        <w:rPr>
          <w:rFonts w:ascii="Montserrat" w:hAnsi="Montserrat" w:cs="Arial"/>
          <w:noProof w:val="0"/>
          <w:sz w:val="20"/>
          <w:szCs w:val="20"/>
          <w:lang w:val="es-ES"/>
        </w:rPr>
        <w:t xml:space="preserve"> </w:t>
      </w:r>
      <w:bookmarkEnd w:id="171"/>
      <w:r w:rsidR="00C90756" w:rsidRPr="00BA386D">
        <w:rPr>
          <w:rFonts w:ascii="Montserrat" w:hAnsi="Montserrat" w:cs="Arial"/>
          <w:noProof w:val="0"/>
          <w:sz w:val="20"/>
          <w:szCs w:val="20"/>
          <w:lang w:val="es-ES"/>
        </w:rPr>
        <w:br/>
      </w:r>
      <w:r w:rsidR="002538DC" w:rsidRPr="00BA386D">
        <w:rPr>
          <w:rFonts w:ascii="Montserrat" w:hAnsi="Montserrat" w:cs="Arial"/>
          <w:noProof w:val="0"/>
          <w:sz w:val="20"/>
          <w:szCs w:val="20"/>
          <w:lang w:val="es-ES"/>
        </w:rPr>
        <w:t>ACREDITAMIENTO DE PE</w:t>
      </w:r>
      <w:r w:rsidR="00425B09" w:rsidRPr="00BA386D">
        <w:rPr>
          <w:rFonts w:ascii="Montserrat" w:hAnsi="Montserrat" w:cs="Arial"/>
          <w:noProof w:val="0"/>
          <w:sz w:val="20"/>
          <w:szCs w:val="20"/>
          <w:lang w:val="es-ES"/>
        </w:rPr>
        <w:t>R</w:t>
      </w:r>
      <w:r w:rsidR="002538DC" w:rsidRPr="00BA386D">
        <w:rPr>
          <w:rFonts w:ascii="Montserrat" w:hAnsi="Montserrat" w:cs="Arial"/>
          <w:noProof w:val="0"/>
          <w:sz w:val="20"/>
          <w:szCs w:val="20"/>
          <w:lang w:val="es-ES"/>
        </w:rPr>
        <w:t>SONALIDAD JURÍDICA Y DATOS DE NOTIFICACIÓN</w:t>
      </w:r>
      <w:bookmarkEnd w:id="178"/>
    </w:p>
    <w:p w:rsidR="002538DC" w:rsidRPr="00BA386D" w:rsidRDefault="002538DC" w:rsidP="004904F3">
      <w:pPr>
        <w:suppressAutoHyphens/>
        <w:ind w:right="49"/>
        <w:jc w:val="center"/>
        <w:rPr>
          <w:rFonts w:ascii="Montserrat" w:eastAsia="Times New Roman" w:hAnsi="Montserrat" w:cs="Arial"/>
          <w:noProof w:val="0"/>
          <w:sz w:val="18"/>
          <w:szCs w:val="18"/>
          <w:lang w:val="es-ES" w:eastAsia="ar-SA"/>
        </w:rPr>
      </w:pPr>
      <w:bookmarkStart w:id="179" w:name="_Toc460500939"/>
      <w:r w:rsidRPr="00BA386D">
        <w:rPr>
          <w:rFonts w:ascii="Montserrat" w:eastAsia="Times New Roman" w:hAnsi="Montserrat" w:cs="Arial"/>
          <w:noProof w:val="0"/>
          <w:sz w:val="18"/>
          <w:szCs w:val="18"/>
          <w:lang w:val="es-ES" w:eastAsia="ar-SA"/>
        </w:rPr>
        <w:t xml:space="preserve">(PREFERENTEMENTE EN </w:t>
      </w:r>
      <w:r w:rsidR="004904F3" w:rsidRPr="00BA386D">
        <w:rPr>
          <w:rFonts w:ascii="Montserrat" w:eastAsia="Times New Roman" w:hAnsi="Montserrat" w:cs="Arial"/>
          <w:noProof w:val="0"/>
          <w:sz w:val="18"/>
          <w:szCs w:val="18"/>
          <w:lang w:val="es-ES" w:eastAsia="ar-SA"/>
        </w:rPr>
        <w:t>PAPEL MEMBRETADO DEL LICITANTE)</w:t>
      </w:r>
    </w:p>
    <w:p w:rsidR="00CF51BC" w:rsidRPr="00BA386D" w:rsidRDefault="00CF51BC" w:rsidP="00CC66CE">
      <w:pPr>
        <w:suppressAutoHyphens/>
        <w:ind w:right="49"/>
        <w:jc w:val="both"/>
        <w:rPr>
          <w:rFonts w:ascii="Montserrat" w:eastAsia="Times New Roman" w:hAnsi="Montserrat" w:cs="Arial"/>
          <w:noProof w:val="0"/>
          <w:sz w:val="18"/>
          <w:szCs w:val="18"/>
          <w:lang w:val="es-ES" w:eastAsia="ar-SA"/>
        </w:rPr>
      </w:pPr>
    </w:p>
    <w:p w:rsidR="002538DC" w:rsidRPr="00BA386D" w:rsidRDefault="00CF51BC" w:rsidP="00CC66CE">
      <w:pPr>
        <w:suppressAutoHyphens/>
        <w:ind w:right="49"/>
        <w:jc w:val="both"/>
        <w:rPr>
          <w:rFonts w:ascii="Montserrat" w:eastAsia="Times New Roman" w:hAnsi="Montserrat" w:cs="Arial"/>
          <w:b/>
          <w:noProof w:val="0"/>
          <w:sz w:val="18"/>
          <w:szCs w:val="18"/>
          <w:lang w:val="es-ES" w:eastAsia="ar-SA"/>
        </w:rPr>
      </w:pPr>
      <w:r w:rsidRPr="00BA386D">
        <w:rPr>
          <w:rFonts w:ascii="Montserrat" w:eastAsia="Times New Roman" w:hAnsi="Montserrat" w:cs="Arial"/>
          <w:noProof w:val="0"/>
          <w:sz w:val="18"/>
          <w:szCs w:val="18"/>
          <w:u w:val="single"/>
          <w:lang w:val="es-ES" w:eastAsia="ar-SA"/>
        </w:rPr>
        <w:t xml:space="preserve">            </w:t>
      </w:r>
      <w:r w:rsidR="002538DC" w:rsidRPr="00BA386D">
        <w:rPr>
          <w:rFonts w:ascii="Montserrat" w:eastAsia="Times New Roman" w:hAnsi="Montserrat" w:cs="Arial"/>
          <w:noProof w:val="0"/>
          <w:sz w:val="18"/>
          <w:szCs w:val="18"/>
          <w:u w:val="single"/>
          <w:lang w:val="es-ES" w:eastAsia="ar-SA"/>
        </w:rPr>
        <w:t>(nombre)             ,</w:t>
      </w:r>
      <w:r w:rsidR="002538DC" w:rsidRPr="00BA386D">
        <w:rPr>
          <w:rFonts w:ascii="Montserrat" w:eastAsia="Times New Roman" w:hAnsi="Montserrat" w:cs="Arial"/>
          <w:noProof w:val="0"/>
          <w:sz w:val="18"/>
          <w:szCs w:val="18"/>
          <w:lang w:val="es-ES" w:eastAsia="ar-SA"/>
        </w:rPr>
        <w:t xml:space="preserve"> manifiesto </w:t>
      </w:r>
      <w:r w:rsidR="002538DC" w:rsidRPr="00BA386D">
        <w:rPr>
          <w:rFonts w:ascii="Montserrat" w:hAnsi="Montserrat" w:cs="Arial"/>
          <w:b/>
          <w:noProof w:val="0"/>
          <w:sz w:val="18"/>
          <w:szCs w:val="18"/>
        </w:rPr>
        <w:t>Bajo Protesta a Decir Verdad</w:t>
      </w:r>
      <w:r w:rsidR="002538DC" w:rsidRPr="00BA386D">
        <w:rPr>
          <w:rFonts w:ascii="Montserrat" w:eastAsia="Times New Roman" w:hAnsi="Montserrat" w:cs="Arial"/>
          <w:noProof w:val="0"/>
          <w:sz w:val="18"/>
          <w:szCs w:val="18"/>
          <w:lang w:val="es-ES" w:eastAsia="ar-SA"/>
        </w:rPr>
        <w:t xml:space="preserve">, que los datos aquí asentados son ciertos y han sido verificados; así como que cuento con facultades suficientes para </w:t>
      </w:r>
      <w:r w:rsidR="002538DC" w:rsidRPr="00BA386D">
        <w:rPr>
          <w:rFonts w:ascii="Montserrat" w:eastAsia="Times New Roman" w:hAnsi="Montserrat" w:cs="Arial"/>
          <w:b/>
          <w:noProof w:val="0"/>
          <w:sz w:val="18"/>
          <w:szCs w:val="18"/>
          <w:lang w:val="es-ES" w:eastAsia="ar-SA"/>
        </w:rPr>
        <w:t>comprometerme</w:t>
      </w:r>
      <w:r w:rsidR="00F57346" w:rsidRPr="00BA386D">
        <w:rPr>
          <w:rFonts w:ascii="Montserrat" w:eastAsia="Times New Roman" w:hAnsi="Montserrat" w:cs="Arial"/>
          <w:b/>
          <w:noProof w:val="0"/>
          <w:sz w:val="18"/>
          <w:szCs w:val="18"/>
          <w:lang w:val="es-ES" w:eastAsia="ar-SA"/>
        </w:rPr>
        <w:t xml:space="preserve"> </w:t>
      </w:r>
      <w:r w:rsidR="00F57346" w:rsidRPr="00BA386D">
        <w:rPr>
          <w:rFonts w:ascii="Montserrat" w:eastAsia="Times New Roman" w:hAnsi="Montserrat" w:cs="Arial"/>
          <w:b/>
          <w:sz w:val="18"/>
          <w:szCs w:val="18"/>
          <w:lang w:val="es-ES" w:eastAsia="ar-SA"/>
        </w:rPr>
        <w:t>y suscribir</w:t>
      </w:r>
      <w:r w:rsidR="00F57346" w:rsidRPr="00BA386D">
        <w:rPr>
          <w:rFonts w:ascii="Montserrat" w:eastAsia="Times New Roman" w:hAnsi="Montserrat" w:cs="Arial"/>
          <w:sz w:val="18"/>
          <w:szCs w:val="18"/>
          <w:lang w:val="es-ES" w:eastAsia="ar-SA"/>
        </w:rPr>
        <w:t xml:space="preserve"> la proposici</w:t>
      </w:r>
      <w:r w:rsidR="004B0403" w:rsidRPr="00BA386D">
        <w:rPr>
          <w:rFonts w:ascii="Montserrat" w:eastAsia="Times New Roman" w:hAnsi="Montserrat" w:cs="Arial"/>
          <w:sz w:val="18"/>
          <w:szCs w:val="18"/>
          <w:lang w:val="es-ES" w:eastAsia="ar-SA"/>
        </w:rPr>
        <w:t>ón</w:t>
      </w:r>
      <w:r w:rsidR="002538DC" w:rsidRPr="00BA386D">
        <w:rPr>
          <w:rFonts w:ascii="Montserrat" w:eastAsia="Times New Roman" w:hAnsi="Montserrat" w:cs="Arial"/>
          <w:noProof w:val="0"/>
          <w:sz w:val="18"/>
          <w:szCs w:val="18"/>
          <w:lang w:val="es-ES" w:eastAsia="ar-SA"/>
        </w:rPr>
        <w:t xml:space="preserve"> en la presente Licitación Pública, </w:t>
      </w:r>
      <w:r w:rsidR="00A94D10" w:rsidRPr="00BA386D">
        <w:rPr>
          <w:rFonts w:ascii="Montserrat" w:eastAsia="Times New Roman" w:hAnsi="Montserrat" w:cs="Arial"/>
          <w:noProof w:val="0"/>
          <w:sz w:val="18"/>
          <w:szCs w:val="18"/>
          <w:lang w:val="es-ES" w:eastAsia="ar-SA"/>
        </w:rPr>
        <w:t xml:space="preserve">y en su caso firma del contrato </w:t>
      </w:r>
      <w:r w:rsidR="002538DC" w:rsidRPr="00BA386D">
        <w:rPr>
          <w:rFonts w:ascii="Montserrat" w:eastAsia="Times New Roman" w:hAnsi="Montserrat" w:cs="Arial"/>
          <w:noProof w:val="0"/>
          <w:sz w:val="18"/>
          <w:szCs w:val="18"/>
          <w:lang w:val="es-ES" w:eastAsia="ar-SA"/>
        </w:rPr>
        <w:t xml:space="preserve">a nombre y representación de: </w:t>
      </w:r>
      <w:r w:rsidRPr="00BA386D">
        <w:rPr>
          <w:rFonts w:ascii="Montserrat" w:eastAsia="Times New Roman" w:hAnsi="Montserrat" w:cs="Arial"/>
          <w:noProof w:val="0"/>
          <w:sz w:val="18"/>
          <w:szCs w:val="18"/>
          <w:u w:val="single"/>
          <w:lang w:val="es-ES" w:eastAsia="ar-SA"/>
        </w:rPr>
        <w:t xml:space="preserve"> </w:t>
      </w:r>
      <w:r w:rsidR="002538DC" w:rsidRPr="00BA386D">
        <w:rPr>
          <w:rFonts w:ascii="Montserrat" w:eastAsia="Times New Roman" w:hAnsi="Montserrat" w:cs="Arial"/>
          <w:noProof w:val="0"/>
          <w:sz w:val="18"/>
          <w:szCs w:val="18"/>
          <w:u w:val="single"/>
          <w:lang w:val="es-ES" w:eastAsia="ar-SA"/>
        </w:rPr>
        <w:t>(perso</w:t>
      </w:r>
      <w:r w:rsidR="00575953" w:rsidRPr="00BA386D">
        <w:rPr>
          <w:rFonts w:ascii="Montserrat" w:eastAsia="Times New Roman" w:hAnsi="Montserrat" w:cs="Arial"/>
          <w:noProof w:val="0"/>
          <w:sz w:val="18"/>
          <w:szCs w:val="18"/>
          <w:u w:val="single"/>
          <w:lang w:val="es-ES" w:eastAsia="ar-SA"/>
        </w:rPr>
        <w:t>na física o moral)</w:t>
      </w:r>
      <w:r w:rsidR="00F57346" w:rsidRPr="00BA386D">
        <w:rPr>
          <w:rFonts w:ascii="Montserrat" w:eastAsia="Times New Roman" w:hAnsi="Montserrat" w:cs="Arial"/>
          <w:noProof w:val="0"/>
          <w:sz w:val="18"/>
          <w:szCs w:val="18"/>
          <w:u w:val="single"/>
          <w:lang w:val="es-ES" w:eastAsia="ar-SA"/>
        </w:rPr>
        <w:t>.</w:t>
      </w:r>
    </w:p>
    <w:p w:rsidR="002538DC" w:rsidRPr="00BA386D" w:rsidRDefault="002538DC" w:rsidP="00CC66CE">
      <w:pPr>
        <w:suppressAutoHyphens/>
        <w:ind w:right="49"/>
        <w:rPr>
          <w:rFonts w:ascii="Montserrat" w:eastAsia="Times New Roman" w:hAnsi="Montserrat" w:cs="Arial"/>
          <w:noProof w:val="0"/>
          <w:sz w:val="8"/>
          <w:szCs w:val="8"/>
          <w:lang w:val="es-ES" w:eastAsia="ar-SA"/>
        </w:rPr>
      </w:pPr>
    </w:p>
    <w:p w:rsidR="002538DC" w:rsidRPr="00BA386D" w:rsidRDefault="002538DC" w:rsidP="004904F3">
      <w:pPr>
        <w:suppressAutoHyphens/>
        <w:ind w:right="49"/>
        <w:jc w:val="both"/>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No. de la Licitación Púb</w:t>
      </w:r>
      <w:r w:rsidR="004904F3" w:rsidRPr="00BA386D">
        <w:rPr>
          <w:rFonts w:ascii="Montserrat" w:eastAsia="Times New Roman" w:hAnsi="Montserrat" w:cs="Arial"/>
          <w:noProof w:val="0"/>
          <w:sz w:val="18"/>
          <w:szCs w:val="18"/>
          <w:lang w:val="es-ES" w:eastAsia="ar-SA"/>
        </w:rPr>
        <w:t>lica__________________________.</w:t>
      </w:r>
    </w:p>
    <w:p w:rsidR="00CF51BC" w:rsidRPr="00BA386D" w:rsidRDefault="00CF51BC" w:rsidP="004904F3">
      <w:pPr>
        <w:suppressAutoHyphens/>
        <w:ind w:right="49"/>
        <w:jc w:val="both"/>
        <w:rPr>
          <w:rFonts w:ascii="Montserrat" w:eastAsia="Times New Roman" w:hAnsi="Montserrat" w:cs="Arial"/>
          <w:noProof w:val="0"/>
          <w:sz w:val="8"/>
          <w:szCs w:val="8"/>
          <w:lang w:val="es-ES" w:eastAsia="ar-SA"/>
        </w:rPr>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785"/>
        <w:gridCol w:w="8193"/>
      </w:tblGrid>
      <w:tr w:rsidR="000A77FC" w:rsidRPr="00BA386D" w:rsidTr="00395B3B">
        <w:trPr>
          <w:cantSplit/>
          <w:trHeight w:val="3223"/>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0A77FC" w:rsidRPr="00BA386D" w:rsidRDefault="000A77FC" w:rsidP="00395B3B">
            <w:pPr>
              <w:pStyle w:val="Sinespaciado"/>
              <w:jc w:val="center"/>
              <w:rPr>
                <w:rFonts w:ascii="Montserrat" w:hAnsi="Montserrat"/>
                <w:sz w:val="18"/>
                <w:szCs w:val="18"/>
              </w:rPr>
            </w:pPr>
            <w:r w:rsidRPr="00BA386D">
              <w:rPr>
                <w:rFonts w:ascii="Montserrat" w:hAnsi="Montserrat"/>
                <w:sz w:val="18"/>
                <w:szCs w:val="18"/>
              </w:rPr>
              <w:t>Del</w:t>
            </w:r>
          </w:p>
          <w:p w:rsidR="000A77FC" w:rsidRPr="00BA386D" w:rsidRDefault="000A77FC" w:rsidP="00395B3B">
            <w:pPr>
              <w:pStyle w:val="Sinespaciado"/>
              <w:jc w:val="center"/>
              <w:rPr>
                <w:rFonts w:ascii="Montserrat" w:hAnsi="Montserrat"/>
                <w:sz w:val="18"/>
                <w:szCs w:val="18"/>
              </w:rPr>
            </w:pPr>
            <w:r w:rsidRPr="00BA386D">
              <w:rPr>
                <w:rFonts w:ascii="Montserrat" w:hAnsi="Montserrat"/>
                <w:sz w:val="18"/>
                <w:szCs w:val="18"/>
              </w:rPr>
              <w:t>licitante</w:t>
            </w:r>
          </w:p>
        </w:tc>
        <w:tc>
          <w:tcPr>
            <w:tcW w:w="4563" w:type="pct"/>
            <w:tcBorders>
              <w:top w:val="single" w:sz="12" w:space="0" w:color="auto"/>
              <w:left w:val="single" w:sz="12" w:space="0" w:color="auto"/>
              <w:bottom w:val="single" w:sz="12" w:space="0" w:color="auto"/>
              <w:right w:val="single" w:sz="12" w:space="0" w:color="auto"/>
            </w:tcBorders>
          </w:tcPr>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 xml:space="preserve">Registro Federal de Contribuyentes: </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 xml:space="preserve">Nombre: </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Domicilio: (Los datos aquí registrados corresponderán al del domicilio fiscal del proveedor)</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 xml:space="preserve">calle y número: </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Colonia:                                                               Demarcación Territorial:</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Código postal:                                                    Entidad Federativa:</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Correo electrónico:</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Teléfono:                                                Fax:</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Correo electrónico (de la empresa participante):</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No. de la escritura pública en la que consta su acta constitutiva:                         Fecha:                            Duración:</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Nombre, número y lugar del Notario Público ante el cual se protocolizó la misma:</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Nombre de los socios o asociados:</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Descripción del objeto social:</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Reformas al acta constitutiva:</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Inscripción en el Registro Público de Comercio:</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Núme</w:t>
            </w:r>
            <w:r w:rsidRPr="00BA386D">
              <w:rPr>
                <w:rFonts w:ascii="Montserrat" w:eastAsia="Apple SD 산돌고딕 Neo 일반체" w:hAnsi="Montserrat" w:cs="Apple SD 산돌고딕 Neo 일반체"/>
                <w:sz w:val="18"/>
                <w:szCs w:val="18"/>
              </w:rPr>
              <w:t>r</w:t>
            </w:r>
            <w:r w:rsidRPr="00BA386D">
              <w:rPr>
                <w:rFonts w:ascii="Montserrat" w:hAnsi="Montserrat"/>
                <w:sz w:val="18"/>
                <w:szCs w:val="18"/>
              </w:rPr>
              <w:t xml:space="preserve">o:     </w:t>
            </w:r>
            <w:r w:rsidRPr="00BA386D">
              <w:rPr>
                <w:rFonts w:ascii="Montserrat" w:hAnsi="Montserrat" w:cs="Baoli SC Regular"/>
                <w:sz w:val="18"/>
                <w:szCs w:val="18"/>
              </w:rPr>
              <w:t xml:space="preserve"> </w:t>
            </w:r>
            <w:r w:rsidRPr="00BA386D">
              <w:rPr>
                <w:rFonts w:ascii="Montserrat" w:hAnsi="Montserrat"/>
                <w:sz w:val="18"/>
                <w:szCs w:val="18"/>
              </w:rPr>
              <w:t xml:space="preserve">                                       Folio:                                                                          Fecha:</w:t>
            </w:r>
          </w:p>
        </w:tc>
      </w:tr>
      <w:tr w:rsidR="000A77FC" w:rsidRPr="00BA386D" w:rsidTr="00395B3B">
        <w:trPr>
          <w:cantSplit/>
          <w:trHeight w:val="1872"/>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0A77FC" w:rsidRPr="00BA386D" w:rsidRDefault="000A77FC" w:rsidP="00395B3B">
            <w:pPr>
              <w:pStyle w:val="Sinespaciado"/>
              <w:jc w:val="center"/>
              <w:rPr>
                <w:rFonts w:ascii="Montserrat" w:hAnsi="Montserrat"/>
                <w:sz w:val="18"/>
                <w:szCs w:val="18"/>
              </w:rPr>
            </w:pPr>
            <w:r w:rsidRPr="00BA386D">
              <w:rPr>
                <w:rFonts w:ascii="Montserrat" w:hAnsi="Montserrat"/>
                <w:sz w:val="18"/>
                <w:szCs w:val="18"/>
              </w:rPr>
              <w:t>Del Representante</w:t>
            </w:r>
          </w:p>
        </w:tc>
        <w:tc>
          <w:tcPr>
            <w:tcW w:w="4563" w:type="pct"/>
            <w:tcBorders>
              <w:top w:val="single" w:sz="12" w:space="0" w:color="auto"/>
              <w:left w:val="single" w:sz="12" w:space="0" w:color="auto"/>
              <w:bottom w:val="single" w:sz="12" w:space="0" w:color="auto"/>
              <w:right w:val="single" w:sz="12" w:space="0" w:color="auto"/>
            </w:tcBorders>
          </w:tcPr>
          <w:p w:rsidR="000A77FC" w:rsidRPr="00BA386D" w:rsidRDefault="000A77FC" w:rsidP="00395B3B">
            <w:pPr>
              <w:pStyle w:val="Sinespaciado"/>
              <w:rPr>
                <w:rFonts w:ascii="Montserrat" w:hAnsi="Montserrat"/>
                <w:sz w:val="18"/>
                <w:szCs w:val="18"/>
                <w:lang w:val="fr-FR"/>
              </w:rPr>
            </w:pPr>
          </w:p>
          <w:p w:rsidR="000A77FC" w:rsidRPr="00BA386D" w:rsidRDefault="000A77FC" w:rsidP="00395B3B">
            <w:pPr>
              <w:pStyle w:val="Sinespaciado"/>
              <w:rPr>
                <w:rFonts w:ascii="Montserrat" w:hAnsi="Montserrat"/>
                <w:sz w:val="18"/>
                <w:szCs w:val="18"/>
                <w:lang w:val="es-MX"/>
              </w:rPr>
            </w:pPr>
            <w:r w:rsidRPr="00BA386D">
              <w:rPr>
                <w:rFonts w:ascii="Montserrat" w:hAnsi="Montserrat"/>
                <w:sz w:val="18"/>
                <w:szCs w:val="18"/>
                <w:lang w:val="fr-FR"/>
              </w:rPr>
              <w:t>Nombre:                                                     R.F.C.</w:t>
            </w:r>
          </w:p>
          <w:p w:rsidR="000A77FC" w:rsidRPr="00BA386D" w:rsidRDefault="000A77FC" w:rsidP="00395B3B">
            <w:pPr>
              <w:pStyle w:val="Sinespaciado"/>
              <w:rPr>
                <w:rFonts w:ascii="Montserrat" w:hAnsi="Montserrat"/>
                <w:sz w:val="18"/>
                <w:szCs w:val="18"/>
                <w:lang w:val="fr-FR"/>
              </w:rPr>
            </w:pPr>
            <w:r w:rsidRPr="00BA386D">
              <w:rPr>
                <w:rFonts w:ascii="Montserrat" w:hAnsi="Montserrat"/>
                <w:sz w:val="18"/>
                <w:szCs w:val="18"/>
                <w:lang w:val="es-MX"/>
              </w:rPr>
              <w:t>Domicilio</w:t>
            </w:r>
            <w:r w:rsidRPr="00BA386D">
              <w:rPr>
                <w:rFonts w:ascii="Montserrat" w:hAnsi="Montserrat"/>
                <w:sz w:val="18"/>
                <w:szCs w:val="18"/>
                <w:lang w:val="fr-FR"/>
              </w:rPr>
              <w:t xml:space="preserve">: </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Datos del documento mediante el cual acredita su personalidad y facultades:</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Escritura pública número:                                                                     Fecha:</w:t>
            </w:r>
          </w:p>
          <w:p w:rsidR="000A77FC" w:rsidRPr="00BA386D" w:rsidRDefault="000A77FC" w:rsidP="00395B3B">
            <w:pPr>
              <w:pStyle w:val="Sinespaciado"/>
              <w:rPr>
                <w:rFonts w:ascii="Montserrat" w:hAnsi="Montserrat"/>
                <w:sz w:val="18"/>
                <w:szCs w:val="18"/>
              </w:rPr>
            </w:pPr>
            <w:r w:rsidRPr="00BA386D">
              <w:rPr>
                <w:rFonts w:ascii="Montserrat" w:hAnsi="Montserrat"/>
                <w:sz w:val="18"/>
                <w:szCs w:val="18"/>
              </w:rPr>
              <w:t>Nombre, número y lugar del notario público ante el cual se otorgó:</w:t>
            </w:r>
          </w:p>
          <w:p w:rsidR="000A77FC" w:rsidRPr="00BA386D" w:rsidRDefault="000A77FC" w:rsidP="00395B3B">
            <w:pPr>
              <w:pStyle w:val="Sinespaciado"/>
              <w:rPr>
                <w:rFonts w:ascii="Montserrat" w:hAnsi="Montserrat"/>
                <w:sz w:val="18"/>
                <w:szCs w:val="18"/>
              </w:rPr>
            </w:pPr>
          </w:p>
        </w:tc>
      </w:tr>
    </w:tbl>
    <w:p w:rsidR="00B52CCB" w:rsidRPr="00BA386D" w:rsidRDefault="00B52CCB" w:rsidP="00B52CCB">
      <w:pPr>
        <w:suppressAutoHyphens/>
        <w:ind w:right="49"/>
        <w:jc w:val="both"/>
        <w:rPr>
          <w:rFonts w:ascii="Montserrat" w:eastAsia="Times New Roman" w:hAnsi="Montserrat" w:cs="Arial"/>
          <w:noProof w:val="0"/>
          <w:sz w:val="16"/>
          <w:szCs w:val="16"/>
          <w:lang w:eastAsia="ar-SA"/>
        </w:rPr>
      </w:pPr>
    </w:p>
    <w:p w:rsidR="009E4789" w:rsidRPr="00BA386D" w:rsidRDefault="009E4789" w:rsidP="009E4789">
      <w:pPr>
        <w:suppressAutoHyphens/>
        <w:ind w:right="49"/>
        <w:jc w:val="both"/>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 xml:space="preserve">Asimismo, manifiesto que el domicilio señalado es el lugar donde recibiré toda clase de notificaciones que resulten del contrato y convenios que celebren, los cambios o modificaciones que se realicen en cualquier momento a los datos o documentos contenidos en el presente documento y durante la vigencia del contrato que, en su caso, sea suscrito, deberán ser comunicados, dentro de los cinco días hábiles siguientes a la fecha en que se generen. Adicionalmente acepto que las notificaciones se realizarán de acuerdo a las establecidas en los artículos 35 y 36 de la Ley Federal de Procedimiento Administrativo. </w:t>
      </w:r>
    </w:p>
    <w:p w:rsidR="002538DC" w:rsidRPr="00BA386D" w:rsidRDefault="002538DC" w:rsidP="00B52CCB">
      <w:pPr>
        <w:suppressAutoHyphens/>
        <w:ind w:right="49"/>
        <w:jc w:val="both"/>
        <w:rPr>
          <w:rFonts w:ascii="Montserrat" w:eastAsia="Times New Roman" w:hAnsi="Montserrat" w:cs="Arial"/>
          <w:noProof w:val="0"/>
          <w:sz w:val="16"/>
          <w:szCs w:val="16"/>
          <w:lang w:val="es-ES" w:eastAsia="ar-SA"/>
        </w:rPr>
      </w:pPr>
    </w:p>
    <w:p w:rsidR="00A055DF" w:rsidRPr="00BA386D" w:rsidRDefault="002538DC" w:rsidP="00CC66CE">
      <w:pPr>
        <w:suppressAutoHyphens/>
        <w:ind w:right="49"/>
        <w:jc w:val="both"/>
        <w:rPr>
          <w:rFonts w:ascii="Montserrat" w:eastAsia="Times New Roman" w:hAnsi="Montserrat" w:cs="Arial"/>
          <w:noProof w:val="0"/>
          <w:sz w:val="16"/>
          <w:szCs w:val="16"/>
          <w:lang w:val="es-ES" w:eastAsia="ar-SA"/>
        </w:rPr>
      </w:pPr>
      <w:r w:rsidRPr="00BA386D">
        <w:rPr>
          <w:rFonts w:ascii="Montserrat" w:eastAsia="Times New Roman" w:hAnsi="Montserrat" w:cs="Arial"/>
          <w:b/>
          <w:noProof w:val="0"/>
          <w:sz w:val="16"/>
          <w:szCs w:val="16"/>
          <w:lang w:val="es-ES" w:eastAsia="ar-SA"/>
        </w:rPr>
        <w:t>Nota:</w:t>
      </w:r>
      <w:r w:rsidRPr="00BA386D">
        <w:rPr>
          <w:rFonts w:ascii="Montserrat" w:eastAsia="Times New Roman" w:hAnsi="Montserrat" w:cs="Arial"/>
          <w:noProof w:val="0"/>
          <w:sz w:val="16"/>
          <w:szCs w:val="16"/>
          <w:lang w:val="es-ES" w:eastAsia="ar-SA"/>
        </w:rPr>
        <w:t xml:space="preserve"> los licitantes extranjeros para acreditar su personalidad, deberá incorporar los datos equivalentes, considerando las disposiciones aplicables en el país de que se trate, manifestando además, bajo protesta de decir verdad, que los documentos entregados cumplen con los requisitos necesarios para acreditar la existencia de la persona moral y del tipo o alcances jurídicos de las facultades otorgadas </w:t>
      </w:r>
      <w:r w:rsidR="00D67E20" w:rsidRPr="00BA386D">
        <w:rPr>
          <w:rFonts w:ascii="Montserrat" w:eastAsia="Times New Roman" w:hAnsi="Montserrat" w:cs="Arial"/>
          <w:noProof w:val="0"/>
          <w:sz w:val="16"/>
          <w:szCs w:val="16"/>
          <w:lang w:val="es-ES" w:eastAsia="ar-SA"/>
        </w:rPr>
        <w:t>a sus representantes legales, en caso de no ser licitante extranjero podrá eliminar esta nota.</w:t>
      </w:r>
    </w:p>
    <w:p w:rsidR="00CF51BC" w:rsidRPr="00BA386D" w:rsidRDefault="00CF51BC" w:rsidP="00CC66CE">
      <w:pPr>
        <w:suppressAutoHyphens/>
        <w:ind w:right="49"/>
        <w:jc w:val="both"/>
        <w:rPr>
          <w:rFonts w:ascii="Montserrat" w:eastAsia="Times New Roman" w:hAnsi="Montserrat" w:cs="Arial"/>
          <w:noProof w:val="0"/>
          <w:sz w:val="16"/>
          <w:szCs w:val="16"/>
          <w:lang w:val="es-ES" w:eastAsia="ar-SA"/>
        </w:rPr>
      </w:pPr>
    </w:p>
    <w:p w:rsidR="002538DC" w:rsidRPr="00BA386D" w:rsidRDefault="002538DC" w:rsidP="00CC66CE">
      <w:pPr>
        <w:suppressAutoHyphens/>
        <w:ind w:right="49"/>
        <w:jc w:val="center"/>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(Lugar y fecha)</w:t>
      </w:r>
    </w:p>
    <w:p w:rsidR="003F4BCE" w:rsidRPr="00BA386D" w:rsidRDefault="002538DC" w:rsidP="00CC66CE">
      <w:pPr>
        <w:suppressAutoHyphens/>
        <w:ind w:right="49"/>
        <w:jc w:val="center"/>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Protesto lo necesario</w:t>
      </w:r>
    </w:p>
    <w:p w:rsidR="004904F3" w:rsidRPr="00BA386D" w:rsidRDefault="002538DC" w:rsidP="004904F3">
      <w:pPr>
        <w:suppressAutoHyphens/>
        <w:ind w:right="49"/>
        <w:jc w:val="center"/>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(Nombre y firma</w:t>
      </w:r>
      <w:r w:rsidR="002A4A0A" w:rsidRPr="00BA386D">
        <w:rPr>
          <w:rFonts w:ascii="Montserrat" w:eastAsia="Times New Roman" w:hAnsi="Montserrat" w:cs="Arial"/>
          <w:noProof w:val="0"/>
          <w:sz w:val="18"/>
          <w:szCs w:val="18"/>
          <w:lang w:val="es-ES" w:eastAsia="ar-SA"/>
        </w:rPr>
        <w:t xml:space="preserve"> del representante legal</w:t>
      </w:r>
      <w:r w:rsidRPr="00BA386D">
        <w:rPr>
          <w:rFonts w:ascii="Montserrat" w:eastAsia="Times New Roman" w:hAnsi="Montserrat" w:cs="Arial"/>
          <w:noProof w:val="0"/>
          <w:sz w:val="18"/>
          <w:szCs w:val="18"/>
          <w:lang w:val="es-ES" w:eastAsia="ar-SA"/>
        </w:rPr>
        <w:t>)</w:t>
      </w:r>
    </w:p>
    <w:p w:rsidR="002538DC" w:rsidRPr="00BA386D" w:rsidRDefault="002538DC" w:rsidP="004904F3">
      <w:pPr>
        <w:suppressAutoHyphens/>
        <w:ind w:right="49"/>
        <w:jc w:val="center"/>
        <w:rPr>
          <w:rFonts w:ascii="Montserrat" w:eastAsia="Times New Roman" w:hAnsi="Montserrat" w:cs="Arial"/>
          <w:noProof w:val="0"/>
          <w:sz w:val="18"/>
          <w:szCs w:val="18"/>
          <w:lang w:val="es-ES" w:eastAsia="ar-SA"/>
        </w:rPr>
      </w:pPr>
      <w:r w:rsidRPr="00BA386D">
        <w:rPr>
          <w:rFonts w:ascii="Montserrat" w:hAnsi="Montserrat" w:cs="Arial"/>
          <w:b/>
          <w:noProof w:val="0"/>
          <w:sz w:val="18"/>
          <w:szCs w:val="18"/>
        </w:rPr>
        <w:br w:type="page"/>
      </w:r>
    </w:p>
    <w:p w:rsidR="00D704CB" w:rsidRPr="00BA386D" w:rsidRDefault="00D704CB" w:rsidP="008958E6">
      <w:pPr>
        <w:pStyle w:val="Texto0"/>
        <w:spacing w:after="0" w:line="240" w:lineRule="auto"/>
        <w:ind w:firstLine="0"/>
        <w:rPr>
          <w:rFonts w:ascii="Montserrat" w:hAnsi="Montserrat" w:cs="Arial"/>
          <w:b/>
          <w:sz w:val="20"/>
        </w:rPr>
      </w:pPr>
      <w:bookmarkStart w:id="180" w:name="_Toc512338650"/>
    </w:p>
    <w:p w:rsidR="00D704CB" w:rsidRPr="00BA386D" w:rsidRDefault="00D704CB" w:rsidP="00D704CB">
      <w:pPr>
        <w:pStyle w:val="Ttulo1"/>
        <w:spacing w:before="0" w:after="0"/>
        <w:ind w:left="360" w:right="49"/>
        <w:jc w:val="center"/>
        <w:rPr>
          <w:rFonts w:ascii="Montserrat" w:hAnsi="Montserrat" w:cs="Arial"/>
          <w:sz w:val="20"/>
          <w:szCs w:val="20"/>
        </w:rPr>
      </w:pPr>
      <w:bookmarkStart w:id="181" w:name="_Toc92919204"/>
      <w:r w:rsidRPr="00BA386D">
        <w:rPr>
          <w:rFonts w:ascii="Montserrat" w:hAnsi="Montserrat" w:cs="Arial"/>
          <w:sz w:val="20"/>
          <w:szCs w:val="20"/>
        </w:rPr>
        <w:t xml:space="preserve">ANEXO VI </w:t>
      </w:r>
      <w:r w:rsidRPr="00BA386D">
        <w:rPr>
          <w:rFonts w:ascii="Montserrat" w:hAnsi="Montserrat" w:cs="Arial"/>
          <w:sz w:val="20"/>
          <w:szCs w:val="20"/>
        </w:rPr>
        <w:br/>
        <w:t>MANIFESTACIÓN DE ORIGEN DE LOS BIENES</w:t>
      </w:r>
      <w:bookmarkEnd w:id="181"/>
    </w:p>
    <w:p w:rsidR="00D704CB" w:rsidRPr="00BA386D" w:rsidRDefault="00D704CB" w:rsidP="008958E6">
      <w:pPr>
        <w:pStyle w:val="Texto0"/>
        <w:spacing w:after="0" w:line="240" w:lineRule="auto"/>
        <w:ind w:firstLine="0"/>
        <w:rPr>
          <w:rFonts w:ascii="Montserrat" w:hAnsi="Montserrat" w:cs="Arial"/>
          <w:b/>
          <w:sz w:val="20"/>
        </w:rPr>
      </w:pPr>
    </w:p>
    <w:p w:rsidR="00F66295" w:rsidRPr="00BA386D" w:rsidRDefault="0082498E" w:rsidP="008958E6">
      <w:pPr>
        <w:pStyle w:val="Texto0"/>
        <w:spacing w:after="0" w:line="240" w:lineRule="auto"/>
        <w:ind w:firstLine="0"/>
        <w:rPr>
          <w:rFonts w:ascii="Montserrat" w:hAnsi="Montserrat"/>
          <w:b/>
          <w:sz w:val="20"/>
        </w:rPr>
      </w:pPr>
      <w:r>
        <w:rPr>
          <w:rFonts w:ascii="Montserrat" w:hAnsi="Montserrat"/>
          <w:b/>
          <w:sz w:val="20"/>
        </w:rPr>
        <w:t>FORMATO PARA LA MANIFESTACIÓN QUE DEBERÁ</w:t>
      </w:r>
      <w:r w:rsidR="00F66295" w:rsidRPr="00BA386D">
        <w:rPr>
          <w:rFonts w:ascii="Montserrat" w:hAnsi="Montserrat"/>
          <w:b/>
          <w:sz w:val="20"/>
        </w:rPr>
        <w:t>N PRESENTAR LOS LICITANTES QUE PARTICIPEN EN LOS PROCEDIMIENTOS DE CONTRATACION INTERNACIONAL, PARA DAR CUMPLIMIENTO A LO DISPUESTO POR LAS REGLAS 5.3 , DE LAS REGLAS PARA LA APLICACIÓN DEL MARGEN DE PREFERENCIA EN EL PRECIO DE LOS BIENES DE ORIGEN NACIONAL, RESPECTO DEL PRECIO DE LOS BIENES DEIMPORTACIÓN, EN LOS PROCEDIMIENTOS DE CONTRATACIÓN DE CARÁCTER INTERNACIONAL ABIERTO QUE REALIZAN LAS DEPENDENCIAS Y ENTIDADES DE LA ADMINISTRACIÓN PÚBLICA FEDERAL (Publicado en el Diario Oficial de la Federación el 28 de diciembre de 2010)</w:t>
      </w:r>
    </w:p>
    <w:p w:rsidR="000B14CC" w:rsidRPr="00BA386D" w:rsidRDefault="000B14CC" w:rsidP="008958E6">
      <w:pPr>
        <w:pStyle w:val="Texto0"/>
        <w:spacing w:after="0" w:line="240" w:lineRule="auto"/>
        <w:ind w:firstLine="0"/>
        <w:rPr>
          <w:rFonts w:ascii="Montserrat" w:hAnsi="Montserrat"/>
          <w:b/>
          <w:sz w:val="20"/>
        </w:rPr>
      </w:pPr>
    </w:p>
    <w:p w:rsidR="00F66295" w:rsidRPr="00BA386D" w:rsidRDefault="00F66295" w:rsidP="008958E6">
      <w:pPr>
        <w:pStyle w:val="Texto0"/>
        <w:spacing w:after="0" w:line="240" w:lineRule="auto"/>
        <w:ind w:firstLine="0"/>
        <w:rPr>
          <w:rFonts w:ascii="Montserrat" w:hAnsi="Montserrat"/>
          <w:sz w:val="20"/>
        </w:rPr>
      </w:pPr>
    </w:p>
    <w:p w:rsidR="000B14CC" w:rsidRPr="00BA386D" w:rsidRDefault="000B14CC" w:rsidP="000B14CC">
      <w:pPr>
        <w:autoSpaceDE w:val="0"/>
        <w:autoSpaceDN w:val="0"/>
        <w:adjustRightInd w:val="0"/>
        <w:jc w:val="right"/>
        <w:rPr>
          <w:rFonts w:ascii="Montserrat" w:hAnsi="Montserrat" w:cs="Arial"/>
          <w:color w:val="000000"/>
          <w:sz w:val="20"/>
          <w:szCs w:val="20"/>
          <w:lang w:eastAsia="es-MX"/>
        </w:rPr>
      </w:pPr>
      <w:r w:rsidRPr="00BA386D">
        <w:rPr>
          <w:rFonts w:ascii="Montserrat" w:hAnsi="Montserrat" w:cs="Arial"/>
          <w:color w:val="000000"/>
          <w:sz w:val="20"/>
          <w:szCs w:val="20"/>
          <w:lang w:eastAsia="es-MX"/>
        </w:rPr>
        <w:t>__________de __________ de ______________ (1)</w:t>
      </w:r>
    </w:p>
    <w:p w:rsidR="000B14CC" w:rsidRPr="00BA386D" w:rsidRDefault="000B14CC" w:rsidP="000B14CC">
      <w:pPr>
        <w:autoSpaceDE w:val="0"/>
        <w:autoSpaceDN w:val="0"/>
        <w:adjustRightInd w:val="0"/>
        <w:jc w:val="both"/>
        <w:rPr>
          <w:rFonts w:ascii="Montserrat" w:hAnsi="Montserrat" w:cs="Arial"/>
          <w:color w:val="000000"/>
          <w:sz w:val="20"/>
          <w:szCs w:val="20"/>
          <w:lang w:eastAsia="es-MX"/>
        </w:rPr>
      </w:pPr>
      <w:r w:rsidRPr="00BA386D">
        <w:rPr>
          <w:rFonts w:ascii="Montserrat" w:hAnsi="Montserrat" w:cs="Arial"/>
          <w:color w:val="000000"/>
          <w:sz w:val="20"/>
          <w:szCs w:val="20"/>
          <w:lang w:eastAsia="es-MX"/>
        </w:rPr>
        <w:t>___________(2)____________</w:t>
      </w:r>
    </w:p>
    <w:p w:rsidR="000B14CC" w:rsidRPr="00BA386D" w:rsidRDefault="000B14CC" w:rsidP="000B14CC">
      <w:pPr>
        <w:autoSpaceDE w:val="0"/>
        <w:autoSpaceDN w:val="0"/>
        <w:adjustRightInd w:val="0"/>
        <w:jc w:val="both"/>
        <w:rPr>
          <w:rFonts w:ascii="Montserrat" w:hAnsi="Montserrat" w:cs="Arial"/>
          <w:color w:val="000000"/>
          <w:sz w:val="20"/>
          <w:szCs w:val="20"/>
          <w:lang w:eastAsia="es-MX"/>
        </w:rPr>
      </w:pPr>
    </w:p>
    <w:p w:rsidR="000B14CC" w:rsidRPr="00BA386D" w:rsidRDefault="000B14CC" w:rsidP="000B14CC">
      <w:pPr>
        <w:autoSpaceDE w:val="0"/>
        <w:autoSpaceDN w:val="0"/>
        <w:adjustRightInd w:val="0"/>
        <w:jc w:val="both"/>
        <w:rPr>
          <w:rFonts w:ascii="Montserrat" w:hAnsi="Montserrat" w:cs="Arial"/>
          <w:color w:val="000000"/>
          <w:sz w:val="20"/>
          <w:szCs w:val="20"/>
          <w:lang w:eastAsia="es-MX"/>
        </w:rPr>
      </w:pPr>
      <w:r w:rsidRPr="00BA386D">
        <w:rPr>
          <w:rFonts w:ascii="Montserrat" w:hAnsi="Montserrat" w:cs="Arial"/>
          <w:color w:val="000000"/>
          <w:sz w:val="20"/>
          <w:szCs w:val="20"/>
          <w:lang w:eastAsia="es-MX"/>
        </w:rPr>
        <w:t>PRESENTE</w:t>
      </w:r>
    </w:p>
    <w:p w:rsidR="000B14CC" w:rsidRPr="00BA386D" w:rsidRDefault="000B14CC" w:rsidP="000B14CC">
      <w:pPr>
        <w:autoSpaceDE w:val="0"/>
        <w:autoSpaceDN w:val="0"/>
        <w:adjustRightInd w:val="0"/>
        <w:jc w:val="both"/>
        <w:rPr>
          <w:rFonts w:ascii="Montserrat" w:hAnsi="Montserrat" w:cs="Arial"/>
          <w:color w:val="000000"/>
          <w:sz w:val="20"/>
          <w:szCs w:val="20"/>
          <w:lang w:eastAsia="es-MX"/>
        </w:rPr>
      </w:pPr>
    </w:p>
    <w:p w:rsidR="000B14CC" w:rsidRPr="00BA386D" w:rsidRDefault="000B14CC" w:rsidP="000B14CC">
      <w:pPr>
        <w:autoSpaceDE w:val="0"/>
        <w:autoSpaceDN w:val="0"/>
        <w:adjustRightInd w:val="0"/>
        <w:jc w:val="both"/>
        <w:rPr>
          <w:rFonts w:ascii="Montserrat" w:hAnsi="Montserrat" w:cs="Arial"/>
          <w:color w:val="000000"/>
          <w:sz w:val="20"/>
          <w:szCs w:val="20"/>
          <w:lang w:eastAsia="es-MX"/>
        </w:rPr>
      </w:pPr>
      <w:r w:rsidRPr="00BA386D">
        <w:rPr>
          <w:rFonts w:ascii="Montserrat" w:hAnsi="Montserrat" w:cs="Arial"/>
          <w:color w:val="000000"/>
          <w:sz w:val="20"/>
          <w:szCs w:val="20"/>
          <w:lang w:eastAsia="es-MX"/>
        </w:rPr>
        <w:t>Me refiero al procedimiento _______(3)___________ No. __(4)____ en el que mi representada, la empresa___________(5)___________________ participa a través de la presente propuesta.</w:t>
      </w:r>
    </w:p>
    <w:p w:rsidR="000B14CC" w:rsidRPr="00BA386D" w:rsidRDefault="000B14CC" w:rsidP="000B14CC">
      <w:pPr>
        <w:autoSpaceDE w:val="0"/>
        <w:autoSpaceDN w:val="0"/>
        <w:adjustRightInd w:val="0"/>
        <w:jc w:val="both"/>
        <w:rPr>
          <w:rFonts w:ascii="Montserrat" w:hAnsi="Montserrat" w:cs="Arial"/>
          <w:color w:val="000000"/>
          <w:sz w:val="20"/>
          <w:szCs w:val="20"/>
          <w:lang w:eastAsia="es-MX"/>
        </w:rPr>
      </w:pPr>
    </w:p>
    <w:p w:rsidR="00F66295" w:rsidRPr="00BA386D" w:rsidRDefault="00F66295" w:rsidP="008958E6">
      <w:pPr>
        <w:pStyle w:val="Texto0"/>
        <w:spacing w:after="0" w:line="240" w:lineRule="auto"/>
        <w:ind w:firstLine="0"/>
        <w:rPr>
          <w:rFonts w:ascii="Montserrat" w:hAnsi="Montserrat"/>
          <w:sz w:val="20"/>
        </w:rPr>
      </w:pPr>
      <w:r w:rsidRPr="00BA386D">
        <w:rPr>
          <w:rFonts w:ascii="Montserrat" w:hAnsi="Montserrat"/>
          <w:sz w:val="20"/>
        </w:rPr>
        <w:t>Sobre el particular, y en los términos de lo previsto en las “Reglas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 el que suscribe, declara bajo protesta de decir verdad que, en el supuesto de que me sea adjudicado el contrato respectivo, la totalidad de los bienes que oferto en dicha propuesta y suministraré, bajo la partida ____(6)______, será(n) producido(s)en los Estados Unidos Mexicanos y contará(n) con un porcentaje de contenido nacional de cuando menos el 65 %</w:t>
      </w:r>
      <w:r w:rsidR="003D5758" w:rsidRPr="00BA386D">
        <w:rPr>
          <w:rFonts w:ascii="Montserrat" w:hAnsi="Montserrat"/>
          <w:sz w:val="20"/>
        </w:rPr>
        <w:t>, o __(7)___% como caso de excepción.</w:t>
      </w:r>
    </w:p>
    <w:p w:rsidR="00F66295" w:rsidRPr="00BA386D" w:rsidRDefault="00F66295" w:rsidP="008958E6">
      <w:pPr>
        <w:pStyle w:val="Texto0"/>
        <w:spacing w:after="0" w:line="240" w:lineRule="auto"/>
        <w:ind w:firstLine="0"/>
        <w:rPr>
          <w:rFonts w:ascii="Montserrat" w:hAnsi="Montserrat"/>
          <w:sz w:val="20"/>
        </w:rPr>
      </w:pPr>
    </w:p>
    <w:p w:rsidR="00F66295" w:rsidRPr="00BA386D" w:rsidRDefault="00F66295" w:rsidP="008958E6">
      <w:pPr>
        <w:pStyle w:val="Texto0"/>
        <w:spacing w:after="0" w:line="240" w:lineRule="auto"/>
        <w:ind w:firstLine="0"/>
        <w:rPr>
          <w:rFonts w:ascii="Montserrat" w:hAnsi="Montserrat"/>
          <w:sz w:val="20"/>
        </w:rPr>
      </w:pPr>
      <w:r w:rsidRPr="00BA386D">
        <w:rPr>
          <w:rFonts w:ascii="Montserrat" w:hAnsi="Montserrat"/>
          <w:sz w:val="20"/>
        </w:rPr>
        <w:t xml:space="preserve">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 </w:t>
      </w:r>
    </w:p>
    <w:p w:rsidR="000B14CC" w:rsidRPr="00BA386D" w:rsidRDefault="000B14CC" w:rsidP="008958E6">
      <w:pPr>
        <w:pStyle w:val="Texto0"/>
        <w:spacing w:after="0" w:line="240" w:lineRule="auto"/>
        <w:ind w:firstLine="0"/>
        <w:rPr>
          <w:rFonts w:ascii="Montserrat" w:hAnsi="Montserrat"/>
          <w:sz w:val="20"/>
        </w:rPr>
      </w:pPr>
    </w:p>
    <w:p w:rsidR="000B14CC" w:rsidRPr="00BA386D" w:rsidRDefault="000B14CC" w:rsidP="000B14CC">
      <w:pPr>
        <w:autoSpaceDE w:val="0"/>
        <w:autoSpaceDN w:val="0"/>
        <w:adjustRightInd w:val="0"/>
        <w:jc w:val="center"/>
        <w:rPr>
          <w:rFonts w:ascii="Montserrat" w:hAnsi="Montserrat" w:cs="Arial"/>
          <w:color w:val="000000"/>
          <w:sz w:val="20"/>
          <w:szCs w:val="20"/>
          <w:lang w:eastAsia="es-MX"/>
        </w:rPr>
      </w:pPr>
      <w:r w:rsidRPr="00BA386D">
        <w:rPr>
          <w:rFonts w:ascii="Montserrat" w:hAnsi="Montserrat" w:cs="Arial"/>
          <w:color w:val="000000"/>
          <w:sz w:val="20"/>
          <w:szCs w:val="20"/>
          <w:lang w:eastAsia="es-MX"/>
        </w:rPr>
        <w:t>ATENTAMENTE</w:t>
      </w:r>
    </w:p>
    <w:p w:rsidR="000B14CC" w:rsidRPr="00BA386D" w:rsidRDefault="000B14CC" w:rsidP="000B14CC">
      <w:pPr>
        <w:autoSpaceDE w:val="0"/>
        <w:autoSpaceDN w:val="0"/>
        <w:adjustRightInd w:val="0"/>
        <w:jc w:val="center"/>
        <w:rPr>
          <w:rFonts w:ascii="Montserrat" w:hAnsi="Montserrat" w:cs="Arial"/>
          <w:color w:val="000000"/>
          <w:sz w:val="20"/>
          <w:szCs w:val="20"/>
          <w:lang w:eastAsia="es-MX"/>
        </w:rPr>
      </w:pPr>
      <w:r w:rsidRPr="00BA386D">
        <w:rPr>
          <w:rFonts w:ascii="Montserrat" w:hAnsi="Montserrat" w:cs="Arial"/>
          <w:color w:val="000000"/>
          <w:sz w:val="20"/>
          <w:szCs w:val="20"/>
          <w:lang w:eastAsia="es-MX"/>
        </w:rPr>
        <w:t>______________(8)_____________</w:t>
      </w:r>
    </w:p>
    <w:p w:rsidR="000B14CC" w:rsidRPr="00BA386D" w:rsidRDefault="000B14CC" w:rsidP="000B14CC">
      <w:pPr>
        <w:jc w:val="center"/>
        <w:rPr>
          <w:rFonts w:ascii="Montserrat" w:hAnsi="Montserrat" w:cs="Arial"/>
          <w:b/>
          <w:sz w:val="20"/>
          <w:szCs w:val="20"/>
        </w:rPr>
      </w:pPr>
      <w:r w:rsidRPr="00BA386D">
        <w:rPr>
          <w:rFonts w:ascii="Montserrat" w:hAnsi="Montserrat" w:cs="Arial"/>
          <w:b/>
          <w:sz w:val="20"/>
          <w:szCs w:val="20"/>
        </w:rPr>
        <w:t>NOMBRE Y FIRMA</w:t>
      </w:r>
    </w:p>
    <w:p w:rsidR="000B14CC" w:rsidRPr="00BA386D" w:rsidRDefault="000B14CC" w:rsidP="000B14CC">
      <w:pPr>
        <w:pStyle w:val="Texto0"/>
        <w:spacing w:after="0" w:line="240" w:lineRule="auto"/>
        <w:ind w:firstLine="0"/>
        <w:jc w:val="center"/>
        <w:rPr>
          <w:rFonts w:ascii="Montserrat" w:hAnsi="Montserrat" w:cs="Arial"/>
          <w:sz w:val="20"/>
        </w:rPr>
      </w:pPr>
      <w:r w:rsidRPr="00BA386D">
        <w:rPr>
          <w:rFonts w:ascii="Montserrat" w:hAnsi="Montserrat" w:cs="Arial"/>
          <w:b/>
          <w:sz w:val="20"/>
        </w:rPr>
        <w:t>DEL REPRESENTANTE LEGAL DE LA EMPRESA LICITANTE</w:t>
      </w:r>
    </w:p>
    <w:p w:rsidR="000B14CC" w:rsidRPr="00BA386D" w:rsidRDefault="000B14CC" w:rsidP="000B14CC">
      <w:pPr>
        <w:autoSpaceDE w:val="0"/>
        <w:autoSpaceDN w:val="0"/>
        <w:adjustRightInd w:val="0"/>
        <w:jc w:val="both"/>
        <w:rPr>
          <w:rFonts w:ascii="Montserrat" w:hAnsi="Montserrat" w:cs="Arial,Bold"/>
          <w:b/>
          <w:bCs/>
          <w:color w:val="000000"/>
          <w:sz w:val="20"/>
          <w:szCs w:val="20"/>
          <w:lang w:eastAsia="es-MX"/>
        </w:rPr>
      </w:pPr>
    </w:p>
    <w:p w:rsidR="00F66295" w:rsidRPr="00BA386D" w:rsidRDefault="00F66295" w:rsidP="008958E6">
      <w:pPr>
        <w:pStyle w:val="Texto0"/>
        <w:spacing w:after="0" w:line="240" w:lineRule="auto"/>
        <w:ind w:firstLine="0"/>
        <w:rPr>
          <w:rFonts w:ascii="Montserrat" w:hAnsi="Montserrat"/>
          <w:sz w:val="20"/>
        </w:rPr>
      </w:pPr>
    </w:p>
    <w:bookmarkEnd w:id="180"/>
    <w:p w:rsidR="000E54A7" w:rsidRPr="00BA386D" w:rsidRDefault="000E54A7" w:rsidP="000E54A7">
      <w:pPr>
        <w:jc w:val="center"/>
        <w:rPr>
          <w:rFonts w:ascii="Montserrat" w:hAnsi="Montserrat" w:cs="Arial"/>
          <w:b/>
          <w:sz w:val="18"/>
          <w:szCs w:val="18"/>
        </w:rPr>
      </w:pPr>
    </w:p>
    <w:p w:rsidR="000E54A7" w:rsidRPr="00BA386D" w:rsidRDefault="000E54A7" w:rsidP="000E54A7">
      <w:pPr>
        <w:jc w:val="center"/>
        <w:rPr>
          <w:rFonts w:ascii="Montserrat" w:hAnsi="Montserrat" w:cs="Arial"/>
          <w:b/>
          <w:sz w:val="20"/>
          <w:szCs w:val="20"/>
        </w:rPr>
      </w:pPr>
    </w:p>
    <w:p w:rsidR="000E54A7" w:rsidRPr="00BA386D" w:rsidRDefault="00D704CB" w:rsidP="000E54A7">
      <w:pPr>
        <w:jc w:val="center"/>
        <w:rPr>
          <w:rFonts w:ascii="Montserrat" w:hAnsi="Montserrat" w:cs="Arial"/>
          <w:b/>
          <w:sz w:val="18"/>
          <w:szCs w:val="18"/>
        </w:rPr>
      </w:pPr>
      <w:r w:rsidRPr="00BA386D">
        <w:rPr>
          <w:rFonts w:ascii="Montserrat" w:hAnsi="Montserrat" w:cs="Arial"/>
          <w:b/>
          <w:sz w:val="20"/>
          <w:szCs w:val="20"/>
        </w:rPr>
        <w:t>INSTRUCTIVO DE LLENADO ANEXO NÚMERO VI</w:t>
      </w:r>
    </w:p>
    <w:p w:rsidR="000E54A7" w:rsidRPr="00BA386D" w:rsidRDefault="000E54A7" w:rsidP="000E54A7">
      <w:pPr>
        <w:rPr>
          <w:rFonts w:ascii="Montserrat" w:hAnsi="Montserrat" w:cs="Arial"/>
          <w:sz w:val="18"/>
          <w:szCs w:val="18"/>
        </w:rPr>
      </w:pPr>
    </w:p>
    <w:p w:rsidR="000E54A7" w:rsidRPr="00BA386D" w:rsidRDefault="000E54A7" w:rsidP="000E54A7">
      <w:pPr>
        <w:autoSpaceDE w:val="0"/>
        <w:autoSpaceDN w:val="0"/>
        <w:adjustRightInd w:val="0"/>
        <w:jc w:val="both"/>
        <w:rPr>
          <w:rFonts w:ascii="Montserrat" w:hAnsi="Montserrat" w:cs="Arial"/>
          <w:b/>
          <w:bCs/>
          <w:color w:val="000000"/>
          <w:sz w:val="18"/>
          <w:szCs w:val="18"/>
          <w:lang w:eastAsia="es-MX"/>
        </w:rPr>
      </w:pPr>
    </w:p>
    <w:p w:rsidR="000E54A7" w:rsidRPr="00BA386D" w:rsidRDefault="000E54A7" w:rsidP="000E54A7">
      <w:pPr>
        <w:autoSpaceDE w:val="0"/>
        <w:autoSpaceDN w:val="0"/>
        <w:adjustRightInd w:val="0"/>
        <w:jc w:val="both"/>
        <w:rPr>
          <w:rFonts w:ascii="Montserrat" w:hAnsi="Montserrat" w:cs="Arial,Bold"/>
          <w:b/>
          <w:bCs/>
          <w:color w:val="000000"/>
          <w:sz w:val="18"/>
          <w:szCs w:val="18"/>
          <w:lang w:eastAsia="es-MX"/>
        </w:rPr>
      </w:pPr>
    </w:p>
    <w:tbl>
      <w:tblPr>
        <w:tblW w:w="8712" w:type="dxa"/>
        <w:jc w:val="center"/>
        <w:tblLayout w:type="fixed"/>
        <w:tblCellMar>
          <w:left w:w="72" w:type="dxa"/>
          <w:right w:w="72" w:type="dxa"/>
        </w:tblCellMar>
        <w:tblLook w:val="0000" w:firstRow="0" w:lastRow="0" w:firstColumn="0" w:lastColumn="0" w:noHBand="0" w:noVBand="0"/>
      </w:tblPr>
      <w:tblGrid>
        <w:gridCol w:w="1085"/>
        <w:gridCol w:w="7627"/>
      </w:tblGrid>
      <w:tr w:rsidR="000E54A7" w:rsidRPr="00BA386D" w:rsidTr="000E54A7">
        <w:trPr>
          <w:trHeight w:val="144"/>
          <w:jc w:val="center"/>
        </w:trPr>
        <w:tc>
          <w:tcPr>
            <w:tcW w:w="1085"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tcPr>
          <w:p w:rsidR="000E54A7" w:rsidRPr="00BA386D" w:rsidRDefault="000E54A7" w:rsidP="000E54A7">
            <w:pPr>
              <w:pStyle w:val="Texto0"/>
              <w:spacing w:after="0" w:line="240" w:lineRule="auto"/>
              <w:ind w:firstLine="0"/>
              <w:jc w:val="center"/>
              <w:rPr>
                <w:rFonts w:ascii="Montserrat" w:hAnsi="Montserrat"/>
                <w:b/>
                <w:szCs w:val="18"/>
              </w:rPr>
            </w:pPr>
            <w:r w:rsidRPr="00BA386D">
              <w:rPr>
                <w:rFonts w:ascii="Montserrat" w:hAnsi="Montserrat"/>
                <w:b/>
                <w:szCs w:val="18"/>
              </w:rPr>
              <w:t>NUMERO</w:t>
            </w:r>
          </w:p>
        </w:tc>
        <w:tc>
          <w:tcPr>
            <w:tcW w:w="7627"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0E54A7" w:rsidRPr="00BA386D" w:rsidRDefault="000E54A7" w:rsidP="000E54A7">
            <w:pPr>
              <w:pStyle w:val="Texto0"/>
              <w:spacing w:after="0" w:line="240" w:lineRule="auto"/>
              <w:ind w:firstLine="0"/>
              <w:jc w:val="center"/>
              <w:rPr>
                <w:rFonts w:ascii="Montserrat" w:hAnsi="Montserrat"/>
                <w:b/>
                <w:szCs w:val="18"/>
              </w:rPr>
            </w:pPr>
            <w:r w:rsidRPr="00BA386D">
              <w:rPr>
                <w:rFonts w:ascii="Montserrat" w:hAnsi="Montserrat"/>
                <w:b/>
                <w:szCs w:val="18"/>
              </w:rPr>
              <w:t>DESCRIPCIÓN</w:t>
            </w:r>
          </w:p>
        </w:tc>
      </w:tr>
      <w:tr w:rsidR="000E54A7" w:rsidRPr="00BA386D" w:rsidTr="000E54A7">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1</w:t>
            </w:r>
          </w:p>
        </w:tc>
        <w:tc>
          <w:tcPr>
            <w:tcW w:w="7627"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color w:val="000000"/>
                <w:szCs w:val="18"/>
                <w:lang w:eastAsia="es-MX"/>
              </w:rPr>
              <w:t>Señalar la fecha de suscripción del documento.</w:t>
            </w:r>
          </w:p>
        </w:tc>
      </w:tr>
      <w:tr w:rsidR="000E54A7" w:rsidRPr="00BA386D" w:rsidTr="000E54A7">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2</w:t>
            </w:r>
          </w:p>
        </w:tc>
        <w:tc>
          <w:tcPr>
            <w:tcW w:w="7627"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color w:val="000000"/>
                <w:szCs w:val="18"/>
                <w:lang w:eastAsia="es-MX"/>
              </w:rPr>
              <w:t>Anotar el nombre de la dependencia o entidad que invita o convoca.</w:t>
            </w:r>
          </w:p>
        </w:tc>
      </w:tr>
      <w:tr w:rsidR="000E54A7" w:rsidRPr="00BA386D" w:rsidTr="000E54A7">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3</w:t>
            </w:r>
          </w:p>
        </w:tc>
        <w:tc>
          <w:tcPr>
            <w:tcW w:w="7627"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color w:val="000000"/>
                <w:szCs w:val="18"/>
                <w:lang w:eastAsia="es-MX"/>
              </w:rPr>
              <w:t>Precisar el procedimiento de contratación de que se trate, licitación pública o invitación a cuando menos tres personas.</w:t>
            </w:r>
          </w:p>
        </w:tc>
      </w:tr>
      <w:tr w:rsidR="000E54A7" w:rsidRPr="00BA386D" w:rsidTr="000E54A7">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4</w:t>
            </w:r>
          </w:p>
        </w:tc>
        <w:tc>
          <w:tcPr>
            <w:tcW w:w="7627"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color w:val="000000"/>
                <w:szCs w:val="18"/>
                <w:lang w:eastAsia="es-MX"/>
              </w:rPr>
              <w:t>Indicar el número respectivo de licitación pública o invitación a cuando menos tres personas.</w:t>
            </w:r>
          </w:p>
        </w:tc>
      </w:tr>
      <w:tr w:rsidR="000E54A7" w:rsidRPr="00BA386D" w:rsidTr="000E54A7">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5</w:t>
            </w:r>
          </w:p>
        </w:tc>
        <w:tc>
          <w:tcPr>
            <w:tcW w:w="7627"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color w:val="000000"/>
                <w:szCs w:val="18"/>
                <w:lang w:eastAsia="es-MX"/>
              </w:rPr>
              <w:t>Citar el nombre o razón social o denominación de la empresa licitante.</w:t>
            </w:r>
          </w:p>
        </w:tc>
      </w:tr>
      <w:tr w:rsidR="000E54A7" w:rsidRPr="00BA386D" w:rsidTr="000E54A7">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6</w:t>
            </w:r>
          </w:p>
        </w:tc>
        <w:tc>
          <w:tcPr>
            <w:tcW w:w="7627"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color w:val="000000"/>
                <w:szCs w:val="18"/>
                <w:lang w:eastAsia="es-MX"/>
              </w:rPr>
              <w:t>Señalar el número de partida y clave que oferta.</w:t>
            </w:r>
          </w:p>
        </w:tc>
      </w:tr>
      <w:tr w:rsidR="000E54A7" w:rsidRPr="00BA386D" w:rsidTr="000E54A7">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7</w:t>
            </w:r>
          </w:p>
        </w:tc>
        <w:tc>
          <w:tcPr>
            <w:tcW w:w="7627"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color w:val="000000"/>
                <w:szCs w:val="18"/>
                <w:lang w:eastAsia="es-MX"/>
              </w:rPr>
              <w:t xml:space="preserve">Establecer el porcentaje correspondiente al Capítulo III, de los casos de excepción al contenido nacional, de las </w:t>
            </w:r>
            <w:r w:rsidRPr="00BA386D">
              <w:rPr>
                <w:rFonts w:ascii="Montserrat" w:hAnsi="Montserrat" w:cs="Arial,Italic"/>
                <w:i/>
                <w:iCs/>
                <w:color w:val="000000"/>
                <w:szCs w:val="18"/>
                <w:lang w:eastAsia="es-MX"/>
              </w:rPr>
              <w:t>“Reglas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w:t>
            </w:r>
          </w:p>
        </w:tc>
      </w:tr>
      <w:tr w:rsidR="000E54A7" w:rsidRPr="00BA386D" w:rsidTr="000E54A7">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8</w:t>
            </w:r>
          </w:p>
        </w:tc>
        <w:tc>
          <w:tcPr>
            <w:tcW w:w="7627"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cs="Arial"/>
                <w:color w:val="000000"/>
                <w:szCs w:val="18"/>
                <w:lang w:eastAsia="es-MX"/>
              </w:rPr>
            </w:pPr>
            <w:r w:rsidRPr="00BA386D">
              <w:rPr>
                <w:rFonts w:ascii="Montserrat" w:hAnsi="Montserrat" w:cs="Arial"/>
                <w:color w:val="000000"/>
                <w:szCs w:val="18"/>
                <w:lang w:eastAsia="es-MX"/>
              </w:rPr>
              <w:t>Anotar el nombre y firma del representante de la empresa licitante.</w:t>
            </w:r>
          </w:p>
        </w:tc>
      </w:tr>
    </w:tbl>
    <w:p w:rsidR="000E54A7" w:rsidRPr="00BA386D" w:rsidRDefault="000E54A7" w:rsidP="000E54A7">
      <w:pPr>
        <w:autoSpaceDE w:val="0"/>
        <w:autoSpaceDN w:val="0"/>
        <w:adjustRightInd w:val="0"/>
        <w:rPr>
          <w:rFonts w:ascii="Montserrat" w:hAnsi="Montserrat" w:cs="Arial"/>
          <w:b/>
          <w:bCs/>
          <w:sz w:val="18"/>
          <w:szCs w:val="18"/>
          <w:lang w:eastAsia="es-MX"/>
        </w:rPr>
      </w:pPr>
    </w:p>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b/>
          <w:szCs w:val="18"/>
        </w:rPr>
        <w:t>NOTA</w:t>
      </w:r>
      <w:r w:rsidRPr="00BA386D">
        <w:rPr>
          <w:rFonts w:ascii="Montserrat" w:hAnsi="Montserrat"/>
          <w:szCs w:val="18"/>
        </w:rPr>
        <w:t>: Si el licitante es una persona física, se podrá ajustar el presente formato en su parte conducente.</w:t>
      </w:r>
    </w:p>
    <w:p w:rsidR="000E54A7" w:rsidRPr="00BA386D" w:rsidRDefault="000E54A7" w:rsidP="000E54A7">
      <w:pPr>
        <w:ind w:right="193"/>
        <w:rPr>
          <w:rFonts w:ascii="Montserrat" w:hAnsi="Montserrat" w:cs="Arial"/>
          <w:b/>
          <w:sz w:val="18"/>
          <w:szCs w:val="18"/>
        </w:rPr>
      </w:pPr>
    </w:p>
    <w:p w:rsidR="000E54A7" w:rsidRPr="00BA386D" w:rsidRDefault="000E54A7" w:rsidP="000E54A7">
      <w:pPr>
        <w:ind w:right="193"/>
        <w:rPr>
          <w:rFonts w:ascii="Montserrat" w:hAnsi="Montserrat" w:cs="Arial"/>
          <w:b/>
          <w:sz w:val="18"/>
          <w:szCs w:val="18"/>
        </w:rPr>
      </w:pPr>
    </w:p>
    <w:p w:rsidR="000E54A7" w:rsidRPr="00BA386D" w:rsidRDefault="000E54A7" w:rsidP="000E54A7">
      <w:pPr>
        <w:ind w:right="193"/>
        <w:rPr>
          <w:rFonts w:ascii="Montserrat" w:hAnsi="Montserrat" w:cs="Arial"/>
          <w:b/>
          <w:sz w:val="18"/>
          <w:szCs w:val="18"/>
        </w:rPr>
      </w:pPr>
    </w:p>
    <w:p w:rsidR="000E54A7" w:rsidRPr="00BA386D" w:rsidRDefault="000E54A7" w:rsidP="000E54A7">
      <w:pPr>
        <w:ind w:right="193"/>
        <w:rPr>
          <w:rFonts w:ascii="Montserrat" w:hAnsi="Montserrat" w:cs="Arial"/>
          <w:b/>
          <w:sz w:val="18"/>
          <w:szCs w:val="18"/>
        </w:rPr>
      </w:pPr>
    </w:p>
    <w:p w:rsidR="000E54A7" w:rsidRPr="00BA386D" w:rsidRDefault="000E54A7" w:rsidP="000E54A7">
      <w:pPr>
        <w:ind w:right="193"/>
        <w:rPr>
          <w:rFonts w:ascii="Montserrat" w:hAnsi="Montserrat" w:cs="Arial"/>
          <w:b/>
          <w:sz w:val="18"/>
          <w:szCs w:val="18"/>
        </w:rPr>
      </w:pPr>
    </w:p>
    <w:p w:rsidR="000E54A7" w:rsidRPr="00BA386D" w:rsidRDefault="000E54A7" w:rsidP="000E54A7">
      <w:pPr>
        <w:ind w:right="193"/>
        <w:rPr>
          <w:rFonts w:ascii="Montserrat" w:hAnsi="Montserrat" w:cs="Arial"/>
          <w:b/>
          <w:sz w:val="18"/>
          <w:szCs w:val="18"/>
        </w:rPr>
      </w:pPr>
    </w:p>
    <w:p w:rsidR="000E54A7" w:rsidRPr="00BA386D" w:rsidRDefault="000E54A7" w:rsidP="000E54A7">
      <w:pPr>
        <w:rPr>
          <w:rFonts w:ascii="Montserrat" w:hAnsi="Montserrat" w:cs="Arial"/>
          <w:b/>
          <w:sz w:val="18"/>
          <w:szCs w:val="18"/>
        </w:rPr>
      </w:pPr>
      <w:r w:rsidRPr="00BA386D">
        <w:rPr>
          <w:rFonts w:ascii="Montserrat" w:hAnsi="Montserrat" w:cs="Arial"/>
          <w:b/>
          <w:sz w:val="18"/>
          <w:szCs w:val="18"/>
        </w:rPr>
        <w:br w:type="page"/>
      </w:r>
    </w:p>
    <w:p w:rsidR="000E54A7" w:rsidRPr="00BA386D" w:rsidRDefault="000E54A7" w:rsidP="000E54A7">
      <w:pPr>
        <w:jc w:val="center"/>
        <w:rPr>
          <w:rFonts w:ascii="Montserrat" w:hAnsi="Montserrat" w:cs="Arial"/>
          <w:b/>
          <w:sz w:val="20"/>
          <w:szCs w:val="20"/>
        </w:rPr>
      </w:pPr>
    </w:p>
    <w:p w:rsidR="00D704CB" w:rsidRPr="00BA386D" w:rsidRDefault="00D704CB" w:rsidP="000E54A7">
      <w:pPr>
        <w:jc w:val="center"/>
        <w:rPr>
          <w:rFonts w:ascii="Montserrat" w:hAnsi="Montserrat" w:cs="Arial"/>
          <w:b/>
          <w:sz w:val="20"/>
          <w:szCs w:val="20"/>
        </w:rPr>
      </w:pPr>
    </w:p>
    <w:p w:rsidR="00D704CB" w:rsidRPr="00BA386D" w:rsidRDefault="00D704CB" w:rsidP="00D704CB">
      <w:pPr>
        <w:pStyle w:val="Ttulo1"/>
        <w:spacing w:before="0" w:after="0"/>
        <w:ind w:left="360" w:right="49"/>
        <w:jc w:val="center"/>
        <w:rPr>
          <w:rFonts w:ascii="Montserrat" w:hAnsi="Montserrat" w:cs="Arial"/>
          <w:sz w:val="20"/>
          <w:szCs w:val="20"/>
        </w:rPr>
      </w:pPr>
      <w:bookmarkStart w:id="182" w:name="_Toc92919205"/>
      <w:r w:rsidRPr="00BA386D">
        <w:rPr>
          <w:rFonts w:ascii="Montserrat" w:hAnsi="Montserrat" w:cs="Arial"/>
          <w:sz w:val="20"/>
          <w:szCs w:val="20"/>
        </w:rPr>
        <w:t xml:space="preserve">ANEXO VII </w:t>
      </w:r>
      <w:r w:rsidRPr="00BA386D">
        <w:rPr>
          <w:rFonts w:ascii="Montserrat" w:hAnsi="Montserrat" w:cs="Arial"/>
          <w:sz w:val="20"/>
          <w:szCs w:val="20"/>
        </w:rPr>
        <w:br/>
        <w:t>MANIFESTACIÓN DE ORIGEN DE LOS BIENES</w:t>
      </w:r>
      <w:bookmarkEnd w:id="182"/>
    </w:p>
    <w:p w:rsidR="00D704CB" w:rsidRPr="00BA386D" w:rsidRDefault="00D704CB" w:rsidP="00D704CB">
      <w:pPr>
        <w:ind w:right="193"/>
        <w:jc w:val="both"/>
        <w:rPr>
          <w:rFonts w:ascii="Montserrat" w:hAnsi="Montserrat" w:cs="Arial"/>
          <w:b/>
          <w:noProof w:val="0"/>
          <w:sz w:val="20"/>
          <w:szCs w:val="20"/>
          <w:lang w:val="es-ES"/>
        </w:rPr>
      </w:pPr>
    </w:p>
    <w:p w:rsidR="000E54A7" w:rsidRPr="00BA386D" w:rsidRDefault="000E54A7" w:rsidP="000E54A7">
      <w:pPr>
        <w:pStyle w:val="Texto0"/>
        <w:spacing w:after="0" w:line="240" w:lineRule="auto"/>
        <w:ind w:firstLine="0"/>
        <w:rPr>
          <w:rFonts w:ascii="Montserrat" w:hAnsi="Montserrat" w:cs="Arial"/>
          <w:sz w:val="20"/>
        </w:rPr>
      </w:pPr>
    </w:p>
    <w:p w:rsidR="000E54A7" w:rsidRPr="00BA386D" w:rsidRDefault="0082498E" w:rsidP="000E54A7">
      <w:pPr>
        <w:autoSpaceDE w:val="0"/>
        <w:autoSpaceDN w:val="0"/>
        <w:adjustRightInd w:val="0"/>
        <w:jc w:val="both"/>
        <w:rPr>
          <w:rFonts w:ascii="Montserrat" w:hAnsi="Montserrat" w:cs="Arial"/>
          <w:b/>
          <w:bCs/>
          <w:sz w:val="20"/>
          <w:szCs w:val="20"/>
          <w:lang w:eastAsia="es-MX"/>
        </w:rPr>
      </w:pPr>
      <w:r>
        <w:rPr>
          <w:rFonts w:ascii="Montserrat" w:hAnsi="Montserrat" w:cs="Arial"/>
          <w:b/>
          <w:bCs/>
          <w:sz w:val="20"/>
          <w:szCs w:val="20"/>
          <w:lang w:eastAsia="es-MX"/>
        </w:rPr>
        <w:t>FORMATO PARA LA MANIFESTACIÓN QUE DEBER</w:t>
      </w:r>
      <w:r w:rsidR="000E54A7" w:rsidRPr="00BA386D">
        <w:rPr>
          <w:rFonts w:ascii="Montserrat" w:hAnsi="Montserrat" w:cs="Arial"/>
          <w:b/>
          <w:bCs/>
          <w:sz w:val="20"/>
          <w:szCs w:val="20"/>
          <w:lang w:eastAsia="es-MX"/>
        </w:rPr>
        <w:t>N PRESENTAR LOS LICITANTES QUE PARTICIPEN EN LOS PROCEDIMIENTOS DE CONTRATACION INTERNACIONAL, PARA DAR CUMPLIMIENTO A LO DISPUESTO EN LA REGLA 5.4 DE LAS 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FEDERAL,PUBLICADO EN EL DIARIO OFICIAL DE LA FEDERACIÓN EL 28 DE DICIEMBRE DE 2010</w:t>
      </w:r>
    </w:p>
    <w:p w:rsidR="000E54A7" w:rsidRPr="00BA386D" w:rsidRDefault="000E54A7" w:rsidP="000E54A7">
      <w:pPr>
        <w:ind w:right="193"/>
        <w:rPr>
          <w:rFonts w:ascii="Montserrat" w:hAnsi="Montserrat" w:cs="Arial"/>
          <w:b/>
          <w:sz w:val="20"/>
          <w:szCs w:val="20"/>
        </w:rPr>
      </w:pPr>
    </w:p>
    <w:p w:rsidR="000E54A7" w:rsidRPr="00BA386D" w:rsidRDefault="000E54A7" w:rsidP="000E54A7">
      <w:pPr>
        <w:ind w:right="193"/>
        <w:rPr>
          <w:rFonts w:ascii="Montserrat" w:hAnsi="Montserrat" w:cs="Arial"/>
          <w:b/>
          <w:sz w:val="20"/>
          <w:szCs w:val="20"/>
        </w:rPr>
      </w:pPr>
    </w:p>
    <w:p w:rsidR="003D5758" w:rsidRPr="00BA386D" w:rsidRDefault="003D5758" w:rsidP="003D5758">
      <w:pPr>
        <w:autoSpaceDE w:val="0"/>
        <w:autoSpaceDN w:val="0"/>
        <w:adjustRightInd w:val="0"/>
        <w:jc w:val="right"/>
        <w:rPr>
          <w:rFonts w:ascii="Montserrat" w:hAnsi="Montserrat" w:cs="Arial"/>
          <w:color w:val="000000"/>
          <w:sz w:val="20"/>
          <w:szCs w:val="20"/>
          <w:lang w:eastAsia="es-MX"/>
        </w:rPr>
      </w:pPr>
      <w:r w:rsidRPr="00BA386D">
        <w:rPr>
          <w:rFonts w:ascii="Montserrat" w:hAnsi="Montserrat" w:cs="Arial"/>
          <w:color w:val="000000"/>
          <w:sz w:val="20"/>
          <w:szCs w:val="20"/>
          <w:lang w:eastAsia="es-MX"/>
        </w:rPr>
        <w:t>__________de __________ de ______________ (1)</w:t>
      </w:r>
    </w:p>
    <w:p w:rsidR="003D5758" w:rsidRPr="00BA386D" w:rsidRDefault="003D5758" w:rsidP="003D5758">
      <w:pPr>
        <w:autoSpaceDE w:val="0"/>
        <w:autoSpaceDN w:val="0"/>
        <w:adjustRightInd w:val="0"/>
        <w:jc w:val="both"/>
        <w:rPr>
          <w:rFonts w:ascii="Montserrat" w:hAnsi="Montserrat" w:cs="Arial"/>
          <w:color w:val="000000"/>
          <w:sz w:val="20"/>
          <w:szCs w:val="20"/>
          <w:lang w:eastAsia="es-MX"/>
        </w:rPr>
      </w:pPr>
      <w:r w:rsidRPr="00BA386D">
        <w:rPr>
          <w:rFonts w:ascii="Montserrat" w:hAnsi="Montserrat" w:cs="Arial"/>
          <w:color w:val="000000"/>
          <w:sz w:val="20"/>
          <w:szCs w:val="20"/>
          <w:lang w:eastAsia="es-MX"/>
        </w:rPr>
        <w:t>___________(2)____________</w:t>
      </w:r>
    </w:p>
    <w:p w:rsidR="003D5758" w:rsidRPr="00BA386D" w:rsidRDefault="003D5758" w:rsidP="003D5758">
      <w:pPr>
        <w:autoSpaceDE w:val="0"/>
        <w:autoSpaceDN w:val="0"/>
        <w:adjustRightInd w:val="0"/>
        <w:jc w:val="both"/>
        <w:rPr>
          <w:rFonts w:ascii="Montserrat" w:hAnsi="Montserrat" w:cs="Arial"/>
          <w:color w:val="000000"/>
          <w:sz w:val="20"/>
          <w:szCs w:val="20"/>
          <w:lang w:eastAsia="es-MX"/>
        </w:rPr>
      </w:pPr>
    </w:p>
    <w:p w:rsidR="003D5758" w:rsidRPr="00BA386D" w:rsidRDefault="003D5758" w:rsidP="003D5758">
      <w:pPr>
        <w:autoSpaceDE w:val="0"/>
        <w:autoSpaceDN w:val="0"/>
        <w:adjustRightInd w:val="0"/>
        <w:jc w:val="both"/>
        <w:rPr>
          <w:rFonts w:ascii="Montserrat" w:hAnsi="Montserrat" w:cs="Arial"/>
          <w:color w:val="000000"/>
          <w:sz w:val="20"/>
          <w:szCs w:val="20"/>
          <w:lang w:eastAsia="es-MX"/>
        </w:rPr>
      </w:pPr>
      <w:r w:rsidRPr="00BA386D">
        <w:rPr>
          <w:rFonts w:ascii="Montserrat" w:hAnsi="Montserrat" w:cs="Arial"/>
          <w:color w:val="000000"/>
          <w:sz w:val="20"/>
          <w:szCs w:val="20"/>
          <w:lang w:eastAsia="es-MX"/>
        </w:rPr>
        <w:t>PRESENTE</w:t>
      </w:r>
    </w:p>
    <w:p w:rsidR="003D5758" w:rsidRPr="00BA386D" w:rsidRDefault="003D5758" w:rsidP="003D5758">
      <w:pPr>
        <w:autoSpaceDE w:val="0"/>
        <w:autoSpaceDN w:val="0"/>
        <w:adjustRightInd w:val="0"/>
        <w:jc w:val="both"/>
        <w:rPr>
          <w:rFonts w:ascii="Montserrat" w:hAnsi="Montserrat" w:cs="Arial"/>
          <w:color w:val="000000"/>
          <w:sz w:val="20"/>
          <w:szCs w:val="20"/>
          <w:lang w:eastAsia="es-MX"/>
        </w:rPr>
      </w:pPr>
    </w:p>
    <w:p w:rsidR="003D5758" w:rsidRPr="00BA386D" w:rsidRDefault="003D5758" w:rsidP="003D5758">
      <w:pPr>
        <w:autoSpaceDE w:val="0"/>
        <w:autoSpaceDN w:val="0"/>
        <w:adjustRightInd w:val="0"/>
        <w:jc w:val="both"/>
        <w:rPr>
          <w:rFonts w:ascii="Montserrat" w:hAnsi="Montserrat" w:cs="Arial"/>
          <w:color w:val="000000"/>
          <w:sz w:val="20"/>
          <w:szCs w:val="20"/>
          <w:lang w:eastAsia="es-MX"/>
        </w:rPr>
      </w:pPr>
      <w:r w:rsidRPr="00BA386D">
        <w:rPr>
          <w:rFonts w:ascii="Montserrat" w:hAnsi="Montserrat" w:cs="Arial"/>
          <w:color w:val="000000"/>
          <w:sz w:val="20"/>
          <w:szCs w:val="20"/>
          <w:lang w:eastAsia="es-MX"/>
        </w:rPr>
        <w:t>Me refiero al procedimiento _______(3)___________ No. __(4)____ en el que mi representada, la empresa___________(5)___________________ participa a través de la presente propuesta.</w:t>
      </w:r>
    </w:p>
    <w:p w:rsidR="003D5758" w:rsidRPr="00BA386D" w:rsidRDefault="003D5758" w:rsidP="003D5758">
      <w:pPr>
        <w:ind w:right="193"/>
        <w:jc w:val="both"/>
        <w:rPr>
          <w:rFonts w:ascii="Montserrat" w:hAnsi="Montserrat" w:cs="Arial"/>
          <w:b/>
          <w:sz w:val="20"/>
          <w:szCs w:val="20"/>
        </w:rPr>
      </w:pPr>
    </w:p>
    <w:p w:rsidR="00AC4AE5" w:rsidRPr="00BA386D" w:rsidRDefault="00F66295" w:rsidP="003D5758">
      <w:pPr>
        <w:autoSpaceDE w:val="0"/>
        <w:autoSpaceDN w:val="0"/>
        <w:adjustRightInd w:val="0"/>
        <w:jc w:val="both"/>
        <w:rPr>
          <w:rFonts w:ascii="Montserrat" w:hAnsi="Montserrat"/>
          <w:sz w:val="20"/>
          <w:szCs w:val="20"/>
        </w:rPr>
      </w:pPr>
      <w:r w:rsidRPr="00BA386D">
        <w:rPr>
          <w:rFonts w:ascii="Montserrat" w:hAnsi="Montserrat"/>
          <w:sz w:val="20"/>
          <w:szCs w:val="20"/>
        </w:rPr>
        <w:t xml:space="preserve">Sobre el particular, y en los términos de lo previsto en las “Reglas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 el que suscribe manifesta bajo protesta de decir verdad que, en el supuesto de que me sea adjudicado el contrato respectivo, el (la totalidad de los) bien(es) que oferto, con la marca y/o modelo indicado en mi proposición, bajo la partida(s) número ____(6)_____, es (son) originario(s) de______(7)_____, país que tiene suscrito con los Estados Unidos Mexicanos el Tratado de Libre Comercio _______(8)______, de conformidad con la regla de origen aplicable de dicho tratado en materia de contratación pública. </w:t>
      </w:r>
    </w:p>
    <w:p w:rsidR="00AC4AE5" w:rsidRPr="00BA386D" w:rsidRDefault="00AC4AE5" w:rsidP="003D5758">
      <w:pPr>
        <w:autoSpaceDE w:val="0"/>
        <w:autoSpaceDN w:val="0"/>
        <w:adjustRightInd w:val="0"/>
        <w:jc w:val="both"/>
        <w:rPr>
          <w:rFonts w:ascii="Montserrat" w:hAnsi="Montserrat"/>
          <w:sz w:val="20"/>
          <w:szCs w:val="20"/>
        </w:rPr>
      </w:pPr>
    </w:p>
    <w:p w:rsidR="00F66295" w:rsidRPr="00BA386D" w:rsidRDefault="00F66295" w:rsidP="003D5758">
      <w:pPr>
        <w:autoSpaceDE w:val="0"/>
        <w:autoSpaceDN w:val="0"/>
        <w:adjustRightInd w:val="0"/>
        <w:jc w:val="both"/>
        <w:rPr>
          <w:rFonts w:ascii="Montserrat" w:hAnsi="Montserrat" w:cs="Arial"/>
          <w:sz w:val="20"/>
          <w:szCs w:val="20"/>
          <w:lang w:eastAsia="es-MX"/>
        </w:rPr>
      </w:pPr>
      <w:r w:rsidRPr="00BA386D">
        <w:rPr>
          <w:rFonts w:ascii="Montserrat" w:hAnsi="Montserrat"/>
          <w:sz w:val="20"/>
          <w:szCs w:val="20"/>
        </w:rPr>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w:t>
      </w:r>
    </w:p>
    <w:p w:rsidR="00F66295" w:rsidRPr="00BA386D" w:rsidRDefault="00F66295" w:rsidP="000E54A7">
      <w:pPr>
        <w:autoSpaceDE w:val="0"/>
        <w:autoSpaceDN w:val="0"/>
        <w:adjustRightInd w:val="0"/>
        <w:rPr>
          <w:rFonts w:ascii="Montserrat" w:hAnsi="Montserrat" w:cs="Arial"/>
          <w:sz w:val="18"/>
          <w:szCs w:val="18"/>
          <w:lang w:eastAsia="es-MX"/>
        </w:rPr>
      </w:pPr>
    </w:p>
    <w:p w:rsidR="00F66295" w:rsidRPr="00BA386D" w:rsidRDefault="00F66295" w:rsidP="000E54A7">
      <w:pPr>
        <w:autoSpaceDE w:val="0"/>
        <w:autoSpaceDN w:val="0"/>
        <w:adjustRightInd w:val="0"/>
        <w:rPr>
          <w:rFonts w:ascii="Montserrat" w:hAnsi="Montserrat" w:cs="Arial"/>
          <w:sz w:val="18"/>
          <w:szCs w:val="18"/>
          <w:lang w:eastAsia="es-MX"/>
        </w:rPr>
      </w:pPr>
    </w:p>
    <w:p w:rsidR="003D5758" w:rsidRPr="00BA386D" w:rsidRDefault="003D5758" w:rsidP="003D5758">
      <w:pPr>
        <w:autoSpaceDE w:val="0"/>
        <w:autoSpaceDN w:val="0"/>
        <w:adjustRightInd w:val="0"/>
        <w:jc w:val="center"/>
        <w:rPr>
          <w:rFonts w:ascii="Montserrat" w:hAnsi="Montserrat" w:cs="Arial"/>
          <w:color w:val="000000"/>
          <w:sz w:val="20"/>
          <w:szCs w:val="20"/>
          <w:lang w:eastAsia="es-MX"/>
        </w:rPr>
      </w:pPr>
      <w:r w:rsidRPr="00BA386D">
        <w:rPr>
          <w:rFonts w:ascii="Montserrat" w:hAnsi="Montserrat" w:cs="Arial"/>
          <w:color w:val="000000"/>
          <w:sz w:val="20"/>
          <w:szCs w:val="20"/>
          <w:lang w:eastAsia="es-MX"/>
        </w:rPr>
        <w:t>ATENTAMENTE</w:t>
      </w:r>
    </w:p>
    <w:p w:rsidR="003D5758" w:rsidRPr="00BA386D" w:rsidRDefault="003D5758" w:rsidP="003D5758">
      <w:pPr>
        <w:autoSpaceDE w:val="0"/>
        <w:autoSpaceDN w:val="0"/>
        <w:adjustRightInd w:val="0"/>
        <w:jc w:val="center"/>
        <w:rPr>
          <w:rFonts w:ascii="Montserrat" w:hAnsi="Montserrat" w:cs="Arial"/>
          <w:color w:val="000000"/>
          <w:sz w:val="20"/>
          <w:szCs w:val="20"/>
          <w:lang w:eastAsia="es-MX"/>
        </w:rPr>
      </w:pPr>
      <w:r w:rsidRPr="00BA386D">
        <w:rPr>
          <w:rFonts w:ascii="Montserrat" w:hAnsi="Montserrat" w:cs="Arial"/>
          <w:color w:val="000000"/>
          <w:sz w:val="20"/>
          <w:szCs w:val="20"/>
          <w:lang w:eastAsia="es-MX"/>
        </w:rPr>
        <w:t>______________(9)_____________</w:t>
      </w:r>
    </w:p>
    <w:p w:rsidR="003D5758" w:rsidRPr="00BA386D" w:rsidRDefault="003D5758" w:rsidP="003D5758">
      <w:pPr>
        <w:jc w:val="center"/>
        <w:rPr>
          <w:rFonts w:ascii="Montserrat" w:hAnsi="Montserrat" w:cs="Arial"/>
          <w:b/>
          <w:sz w:val="20"/>
          <w:szCs w:val="20"/>
        </w:rPr>
      </w:pPr>
      <w:r w:rsidRPr="00BA386D">
        <w:rPr>
          <w:rFonts w:ascii="Montserrat" w:hAnsi="Montserrat" w:cs="Arial"/>
          <w:b/>
          <w:sz w:val="20"/>
          <w:szCs w:val="20"/>
        </w:rPr>
        <w:t>NOMBRE Y FIRMA</w:t>
      </w:r>
    </w:p>
    <w:p w:rsidR="003D5758" w:rsidRPr="00BA386D" w:rsidRDefault="003D5758" w:rsidP="003D5758">
      <w:pPr>
        <w:pStyle w:val="Texto0"/>
        <w:spacing w:after="0" w:line="240" w:lineRule="auto"/>
        <w:ind w:firstLine="0"/>
        <w:jc w:val="center"/>
        <w:rPr>
          <w:rFonts w:ascii="Montserrat" w:hAnsi="Montserrat" w:cs="Arial"/>
          <w:sz w:val="20"/>
        </w:rPr>
      </w:pPr>
      <w:r w:rsidRPr="00BA386D">
        <w:rPr>
          <w:rFonts w:ascii="Montserrat" w:hAnsi="Montserrat" w:cs="Arial"/>
          <w:b/>
          <w:sz w:val="20"/>
        </w:rPr>
        <w:t>DEL REPRESENTANTE LEGAL DE LA EMPRESA LICITANTE</w:t>
      </w:r>
    </w:p>
    <w:p w:rsidR="00F66295" w:rsidRPr="00BA386D" w:rsidRDefault="00F66295" w:rsidP="000E54A7">
      <w:pPr>
        <w:autoSpaceDE w:val="0"/>
        <w:autoSpaceDN w:val="0"/>
        <w:adjustRightInd w:val="0"/>
        <w:rPr>
          <w:rFonts w:ascii="Montserrat" w:hAnsi="Montserrat" w:cs="Arial"/>
          <w:sz w:val="18"/>
          <w:szCs w:val="18"/>
          <w:lang w:eastAsia="es-MX"/>
        </w:rPr>
      </w:pPr>
    </w:p>
    <w:p w:rsidR="00F66295" w:rsidRPr="00BA386D" w:rsidRDefault="00F66295" w:rsidP="000E54A7">
      <w:pPr>
        <w:autoSpaceDE w:val="0"/>
        <w:autoSpaceDN w:val="0"/>
        <w:adjustRightInd w:val="0"/>
        <w:rPr>
          <w:rFonts w:ascii="Montserrat" w:hAnsi="Montserrat" w:cs="Arial"/>
          <w:sz w:val="18"/>
          <w:szCs w:val="18"/>
          <w:lang w:eastAsia="es-MX"/>
        </w:rPr>
      </w:pPr>
    </w:p>
    <w:p w:rsidR="00F66295" w:rsidRPr="00BA386D" w:rsidRDefault="00F66295" w:rsidP="000E54A7">
      <w:pPr>
        <w:autoSpaceDE w:val="0"/>
        <w:autoSpaceDN w:val="0"/>
        <w:adjustRightInd w:val="0"/>
        <w:rPr>
          <w:rFonts w:ascii="Montserrat" w:hAnsi="Montserrat" w:cs="Arial"/>
          <w:sz w:val="18"/>
          <w:szCs w:val="18"/>
          <w:lang w:eastAsia="es-MX"/>
        </w:rPr>
      </w:pPr>
    </w:p>
    <w:p w:rsidR="000E54A7" w:rsidRPr="00BA386D" w:rsidRDefault="000E54A7" w:rsidP="000E54A7">
      <w:pPr>
        <w:autoSpaceDE w:val="0"/>
        <w:autoSpaceDN w:val="0"/>
        <w:adjustRightInd w:val="0"/>
        <w:rPr>
          <w:rFonts w:ascii="Montserrat" w:hAnsi="Montserrat" w:cs="Arial"/>
          <w:sz w:val="18"/>
          <w:szCs w:val="18"/>
          <w:lang w:eastAsia="es-MX"/>
        </w:rPr>
      </w:pPr>
    </w:p>
    <w:p w:rsidR="000E54A7" w:rsidRPr="00BA386D" w:rsidRDefault="000E54A7" w:rsidP="000E54A7">
      <w:pPr>
        <w:pStyle w:val="Texto0"/>
        <w:spacing w:after="0" w:line="240" w:lineRule="auto"/>
        <w:ind w:firstLine="0"/>
        <w:jc w:val="center"/>
        <w:rPr>
          <w:rFonts w:ascii="Montserrat" w:hAnsi="Montserrat"/>
          <w:b/>
          <w:szCs w:val="18"/>
        </w:rPr>
      </w:pPr>
    </w:p>
    <w:p w:rsidR="000E54A7" w:rsidRPr="00BA386D" w:rsidRDefault="00D704CB" w:rsidP="000E54A7">
      <w:pPr>
        <w:pStyle w:val="Texto0"/>
        <w:spacing w:after="0" w:line="240" w:lineRule="auto"/>
        <w:ind w:firstLine="0"/>
        <w:jc w:val="center"/>
        <w:rPr>
          <w:rFonts w:ascii="Montserrat" w:hAnsi="Montserrat"/>
          <w:b/>
          <w:sz w:val="20"/>
        </w:rPr>
      </w:pPr>
      <w:r w:rsidRPr="00BA386D">
        <w:rPr>
          <w:rFonts w:ascii="Montserrat" w:hAnsi="Montserrat"/>
          <w:b/>
          <w:sz w:val="20"/>
        </w:rPr>
        <w:t>INSTRUCTIVO DE LLENADO ANEXO VII</w:t>
      </w:r>
    </w:p>
    <w:p w:rsidR="000E54A7" w:rsidRPr="00BA386D" w:rsidRDefault="000E54A7" w:rsidP="000E54A7">
      <w:pPr>
        <w:pStyle w:val="Texto0"/>
        <w:spacing w:after="0" w:line="240" w:lineRule="auto"/>
        <w:ind w:firstLine="0"/>
        <w:rPr>
          <w:rFonts w:ascii="Montserrat" w:hAnsi="Montserrat" w:cs="Arial"/>
          <w:b/>
          <w:szCs w:val="18"/>
        </w:rPr>
      </w:pPr>
    </w:p>
    <w:p w:rsidR="000E54A7" w:rsidRPr="00BA386D" w:rsidRDefault="000E54A7" w:rsidP="000E54A7">
      <w:pPr>
        <w:pStyle w:val="Texto0"/>
        <w:spacing w:after="0" w:line="240" w:lineRule="auto"/>
        <w:jc w:val="center"/>
        <w:rPr>
          <w:rFonts w:ascii="Montserrat" w:hAnsi="Montserrat" w:cs="Arial,Bold"/>
          <w:b/>
          <w:bCs/>
          <w:szCs w:val="18"/>
          <w:lang w:eastAsia="es-MX"/>
        </w:rPr>
      </w:pPr>
    </w:p>
    <w:p w:rsidR="000E54A7" w:rsidRPr="00BA386D" w:rsidRDefault="000E54A7" w:rsidP="000E54A7">
      <w:pPr>
        <w:pStyle w:val="Texto0"/>
        <w:spacing w:after="0" w:line="240" w:lineRule="auto"/>
        <w:jc w:val="center"/>
        <w:rPr>
          <w:rFonts w:ascii="Montserrat" w:hAnsi="Montserrat"/>
          <w:b/>
          <w:szCs w:val="18"/>
        </w:rPr>
      </w:pPr>
    </w:p>
    <w:tbl>
      <w:tblPr>
        <w:tblW w:w="8712" w:type="dxa"/>
        <w:jc w:val="center"/>
        <w:tblLayout w:type="fixed"/>
        <w:tblCellMar>
          <w:left w:w="72" w:type="dxa"/>
          <w:right w:w="72" w:type="dxa"/>
        </w:tblCellMar>
        <w:tblLook w:val="0000" w:firstRow="0" w:lastRow="0" w:firstColumn="0" w:lastColumn="0" w:noHBand="0" w:noVBand="0"/>
      </w:tblPr>
      <w:tblGrid>
        <w:gridCol w:w="1346"/>
        <w:gridCol w:w="7366"/>
      </w:tblGrid>
      <w:tr w:rsidR="000E54A7" w:rsidRPr="00BA386D" w:rsidTr="000E54A7">
        <w:trPr>
          <w:trHeight w:val="144"/>
          <w:jc w:val="center"/>
        </w:trPr>
        <w:tc>
          <w:tcPr>
            <w:tcW w:w="1346" w:type="dxa"/>
            <w:tcBorders>
              <w:top w:val="single" w:sz="6" w:space="0" w:color="auto"/>
              <w:left w:val="single" w:sz="6" w:space="0" w:color="auto"/>
              <w:bottom w:val="single" w:sz="6" w:space="0" w:color="auto"/>
              <w:right w:val="single" w:sz="6" w:space="0" w:color="auto"/>
            </w:tcBorders>
            <w:shd w:val="clear" w:color="C0C0C0" w:fill="E0E0E0"/>
            <w:noWrap/>
          </w:tcPr>
          <w:p w:rsidR="000E54A7" w:rsidRPr="00BA386D" w:rsidRDefault="000E54A7" w:rsidP="000E54A7">
            <w:pPr>
              <w:pStyle w:val="Texto0"/>
              <w:spacing w:after="0" w:line="240" w:lineRule="auto"/>
              <w:ind w:firstLine="0"/>
              <w:jc w:val="center"/>
              <w:rPr>
                <w:rFonts w:ascii="Montserrat" w:hAnsi="Montserrat"/>
                <w:b/>
                <w:szCs w:val="18"/>
              </w:rPr>
            </w:pPr>
            <w:r w:rsidRPr="00BA386D">
              <w:rPr>
                <w:rFonts w:ascii="Montserrat" w:hAnsi="Montserrat"/>
                <w:b/>
                <w:szCs w:val="18"/>
              </w:rPr>
              <w:t>NUMERO</w:t>
            </w:r>
          </w:p>
        </w:tc>
        <w:tc>
          <w:tcPr>
            <w:tcW w:w="7368" w:type="dxa"/>
            <w:tcBorders>
              <w:top w:val="single" w:sz="6" w:space="0" w:color="auto"/>
              <w:left w:val="single" w:sz="6" w:space="0" w:color="auto"/>
              <w:bottom w:val="single" w:sz="6" w:space="0" w:color="auto"/>
              <w:right w:val="single" w:sz="6" w:space="0" w:color="auto"/>
            </w:tcBorders>
            <w:shd w:val="clear" w:color="C0C0C0" w:fill="E0E0E0"/>
          </w:tcPr>
          <w:p w:rsidR="000E54A7" w:rsidRPr="00BA386D" w:rsidRDefault="000E54A7" w:rsidP="000E54A7">
            <w:pPr>
              <w:pStyle w:val="Texto0"/>
              <w:spacing w:after="0" w:line="240" w:lineRule="auto"/>
              <w:ind w:firstLine="0"/>
              <w:jc w:val="center"/>
              <w:rPr>
                <w:rFonts w:ascii="Montserrat" w:hAnsi="Montserrat"/>
                <w:b/>
                <w:szCs w:val="18"/>
              </w:rPr>
            </w:pPr>
            <w:r w:rsidRPr="00BA386D">
              <w:rPr>
                <w:rFonts w:ascii="Montserrat" w:hAnsi="Montserrat"/>
                <w:b/>
                <w:szCs w:val="18"/>
              </w:rPr>
              <w:t>DESCRIPCIÓN</w:t>
            </w:r>
          </w:p>
        </w:tc>
      </w:tr>
      <w:tr w:rsidR="000E54A7" w:rsidRPr="00BA386D" w:rsidTr="000E54A7">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1</w:t>
            </w:r>
          </w:p>
        </w:tc>
        <w:tc>
          <w:tcPr>
            <w:tcW w:w="7368"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szCs w:val="18"/>
                <w:lang w:eastAsia="es-MX"/>
              </w:rPr>
              <w:t>Señalar la fecha de suscripción del documento.</w:t>
            </w:r>
          </w:p>
        </w:tc>
      </w:tr>
      <w:tr w:rsidR="000E54A7" w:rsidRPr="00BA386D" w:rsidTr="000E54A7">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2</w:t>
            </w:r>
          </w:p>
        </w:tc>
        <w:tc>
          <w:tcPr>
            <w:tcW w:w="7368"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szCs w:val="18"/>
                <w:lang w:eastAsia="es-MX"/>
              </w:rPr>
              <w:t>Anotar el nombre de la dependencia o entidad que invita o convoca.</w:t>
            </w:r>
          </w:p>
        </w:tc>
      </w:tr>
      <w:tr w:rsidR="000E54A7" w:rsidRPr="00BA386D" w:rsidTr="000E54A7">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3</w:t>
            </w:r>
          </w:p>
        </w:tc>
        <w:tc>
          <w:tcPr>
            <w:tcW w:w="7368"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szCs w:val="18"/>
                <w:lang w:eastAsia="es-MX"/>
              </w:rPr>
              <w:t>Precisar el procedimiento de contratación de que se trate, licitación pública o invitación a cuando menos tres personas.</w:t>
            </w:r>
          </w:p>
        </w:tc>
      </w:tr>
      <w:tr w:rsidR="000E54A7" w:rsidRPr="00BA386D" w:rsidTr="000E54A7">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4</w:t>
            </w:r>
          </w:p>
        </w:tc>
        <w:tc>
          <w:tcPr>
            <w:tcW w:w="7368" w:type="dxa"/>
            <w:tcBorders>
              <w:top w:val="single" w:sz="6" w:space="0" w:color="auto"/>
              <w:left w:val="single" w:sz="6" w:space="0" w:color="auto"/>
              <w:bottom w:val="single" w:sz="6" w:space="0" w:color="auto"/>
              <w:right w:val="single" w:sz="6" w:space="0" w:color="auto"/>
            </w:tcBorders>
          </w:tcPr>
          <w:p w:rsidR="002D361F" w:rsidRPr="00BA386D" w:rsidRDefault="000E54A7" w:rsidP="002D361F">
            <w:pPr>
              <w:pStyle w:val="Texto0"/>
              <w:spacing w:after="0" w:line="240" w:lineRule="auto"/>
              <w:ind w:firstLine="0"/>
              <w:rPr>
                <w:rFonts w:ascii="Montserrat" w:hAnsi="Montserrat" w:cs="Arial"/>
                <w:color w:val="000000"/>
                <w:szCs w:val="18"/>
                <w:lang w:eastAsia="es-MX"/>
              </w:rPr>
            </w:pPr>
            <w:r w:rsidRPr="00BA386D">
              <w:rPr>
                <w:rFonts w:ascii="Montserrat" w:hAnsi="Montserrat" w:cs="Arial"/>
                <w:color w:val="000000"/>
                <w:szCs w:val="18"/>
                <w:lang w:eastAsia="es-MX"/>
              </w:rPr>
              <w:t>Indicar el número respectivo de</w:t>
            </w:r>
          </w:p>
          <w:p w:rsidR="002D361F" w:rsidRPr="00BA386D" w:rsidRDefault="002D361F" w:rsidP="002D361F">
            <w:pPr>
              <w:pStyle w:val="Texto0"/>
              <w:spacing w:after="0" w:line="240" w:lineRule="auto"/>
              <w:ind w:firstLine="0"/>
              <w:rPr>
                <w:rFonts w:ascii="Montserrat" w:hAnsi="Montserrat" w:cs="Arial"/>
                <w:color w:val="000000"/>
                <w:szCs w:val="18"/>
                <w:lang w:eastAsia="es-MX"/>
              </w:rPr>
            </w:pPr>
          </w:p>
          <w:p w:rsidR="000E54A7" w:rsidRPr="00BA386D" w:rsidRDefault="000E54A7" w:rsidP="002D361F">
            <w:pPr>
              <w:pStyle w:val="Texto0"/>
              <w:spacing w:after="0" w:line="240" w:lineRule="auto"/>
              <w:ind w:firstLine="0"/>
              <w:rPr>
                <w:rFonts w:ascii="Montserrat" w:hAnsi="Montserrat"/>
                <w:szCs w:val="18"/>
              </w:rPr>
            </w:pPr>
            <w:r w:rsidRPr="00BA386D">
              <w:rPr>
                <w:rFonts w:ascii="Montserrat" w:hAnsi="Montserrat" w:cs="Arial"/>
                <w:color w:val="000000"/>
                <w:szCs w:val="18"/>
                <w:lang w:eastAsia="es-MX"/>
              </w:rPr>
              <w:t>licitación pública o invitación a cuando menos tres personas.</w:t>
            </w:r>
          </w:p>
        </w:tc>
      </w:tr>
      <w:tr w:rsidR="000E54A7" w:rsidRPr="00BA386D" w:rsidTr="000E54A7">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5</w:t>
            </w:r>
          </w:p>
        </w:tc>
        <w:tc>
          <w:tcPr>
            <w:tcW w:w="7368"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szCs w:val="18"/>
                <w:lang w:eastAsia="es-MX"/>
              </w:rPr>
              <w:t>Citar el nombre o razón social o denominación de la empresa licitante.</w:t>
            </w:r>
          </w:p>
        </w:tc>
      </w:tr>
      <w:tr w:rsidR="000E54A7" w:rsidRPr="00BA386D" w:rsidTr="000E54A7">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6</w:t>
            </w:r>
          </w:p>
        </w:tc>
        <w:tc>
          <w:tcPr>
            <w:tcW w:w="7368"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color w:val="000000"/>
                <w:szCs w:val="18"/>
                <w:lang w:eastAsia="es-MX"/>
              </w:rPr>
              <w:t>Señalar el número de partida y clave que oferta.</w:t>
            </w:r>
          </w:p>
        </w:tc>
      </w:tr>
      <w:tr w:rsidR="000E54A7" w:rsidRPr="00BA386D" w:rsidTr="000E54A7">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7</w:t>
            </w:r>
          </w:p>
        </w:tc>
        <w:tc>
          <w:tcPr>
            <w:tcW w:w="7368"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szCs w:val="18"/>
                <w:lang w:eastAsia="es-MX"/>
              </w:rPr>
              <w:t>Indique el nombre del país de origen de los bienes.</w:t>
            </w:r>
          </w:p>
        </w:tc>
      </w:tr>
      <w:tr w:rsidR="000E54A7" w:rsidRPr="00BA386D" w:rsidTr="000E54A7">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8</w:t>
            </w:r>
          </w:p>
        </w:tc>
        <w:tc>
          <w:tcPr>
            <w:tcW w:w="7368"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szCs w:val="18"/>
                <w:lang w:eastAsia="es-MX"/>
              </w:rPr>
              <w:t>Indique el nombre del tratado de libre comercio bajo la cobertura del cual se realiza el procedimiento de contratación.</w:t>
            </w:r>
          </w:p>
        </w:tc>
      </w:tr>
      <w:tr w:rsidR="000E54A7" w:rsidRPr="00BA386D" w:rsidTr="000E54A7">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jc w:val="center"/>
              <w:rPr>
                <w:rFonts w:ascii="Montserrat" w:hAnsi="Montserrat"/>
                <w:szCs w:val="18"/>
              </w:rPr>
            </w:pPr>
            <w:r w:rsidRPr="00BA386D">
              <w:rPr>
                <w:rFonts w:ascii="Montserrat" w:hAnsi="Montserrat"/>
                <w:szCs w:val="18"/>
              </w:rPr>
              <w:t>9</w:t>
            </w:r>
          </w:p>
        </w:tc>
        <w:tc>
          <w:tcPr>
            <w:tcW w:w="7368" w:type="dxa"/>
            <w:tcBorders>
              <w:top w:val="single" w:sz="6" w:space="0" w:color="auto"/>
              <w:left w:val="single" w:sz="6" w:space="0" w:color="auto"/>
              <w:bottom w:val="single" w:sz="6" w:space="0" w:color="auto"/>
              <w:right w:val="single" w:sz="6" w:space="0" w:color="auto"/>
            </w:tcBorders>
          </w:tcPr>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cs="Arial"/>
                <w:szCs w:val="18"/>
                <w:lang w:eastAsia="es-MX"/>
              </w:rPr>
              <w:t>Anotar el nombre y firma del representante de la persona o empresa licitante.</w:t>
            </w:r>
          </w:p>
        </w:tc>
      </w:tr>
    </w:tbl>
    <w:p w:rsidR="000E54A7" w:rsidRPr="00BA386D" w:rsidRDefault="000E54A7" w:rsidP="000E54A7">
      <w:pPr>
        <w:pStyle w:val="Texto0"/>
        <w:spacing w:after="0" w:line="240" w:lineRule="auto"/>
        <w:ind w:firstLine="0"/>
        <w:rPr>
          <w:rFonts w:ascii="Montserrat" w:hAnsi="Montserrat"/>
          <w:szCs w:val="18"/>
        </w:rPr>
      </w:pPr>
    </w:p>
    <w:p w:rsidR="000E54A7" w:rsidRPr="00BA386D" w:rsidRDefault="000E54A7" w:rsidP="000E54A7">
      <w:pPr>
        <w:pStyle w:val="Texto0"/>
        <w:spacing w:after="0" w:line="240" w:lineRule="auto"/>
        <w:ind w:firstLine="0"/>
        <w:rPr>
          <w:rFonts w:ascii="Montserrat" w:hAnsi="Montserrat"/>
          <w:szCs w:val="18"/>
        </w:rPr>
      </w:pPr>
    </w:p>
    <w:p w:rsidR="000E54A7" w:rsidRPr="00BA386D" w:rsidRDefault="000E54A7" w:rsidP="000E54A7">
      <w:pPr>
        <w:pStyle w:val="Texto0"/>
        <w:spacing w:after="0" w:line="240" w:lineRule="auto"/>
        <w:ind w:firstLine="0"/>
        <w:rPr>
          <w:rFonts w:ascii="Montserrat" w:hAnsi="Montserrat"/>
          <w:szCs w:val="18"/>
        </w:rPr>
      </w:pPr>
      <w:r w:rsidRPr="00BA386D">
        <w:rPr>
          <w:rFonts w:ascii="Montserrat" w:hAnsi="Montserrat"/>
          <w:b/>
          <w:szCs w:val="18"/>
        </w:rPr>
        <w:t>NOTA</w:t>
      </w:r>
      <w:r w:rsidRPr="00BA386D">
        <w:rPr>
          <w:rFonts w:ascii="Montserrat" w:hAnsi="Montserrat"/>
          <w:szCs w:val="18"/>
        </w:rPr>
        <w:t>: Si el licitante es una persona física, se podrá ajustar el presente formato en su parte conducente.</w:t>
      </w:r>
    </w:p>
    <w:p w:rsidR="000E54A7" w:rsidRPr="00BA386D" w:rsidRDefault="000E54A7" w:rsidP="000E54A7">
      <w:pPr>
        <w:pStyle w:val="Texto0"/>
        <w:spacing w:after="0" w:line="240" w:lineRule="auto"/>
        <w:ind w:firstLine="0"/>
        <w:rPr>
          <w:rFonts w:ascii="Montserrat" w:hAnsi="Montserrat"/>
          <w:szCs w:val="18"/>
        </w:rPr>
      </w:pPr>
    </w:p>
    <w:p w:rsidR="000E54A7" w:rsidRPr="00BA386D" w:rsidRDefault="000E54A7" w:rsidP="000E54A7">
      <w:pPr>
        <w:pStyle w:val="Texto0"/>
        <w:spacing w:after="0" w:line="240" w:lineRule="auto"/>
        <w:ind w:firstLine="0"/>
        <w:rPr>
          <w:rFonts w:ascii="Montserrat" w:hAnsi="Montserrat"/>
          <w:szCs w:val="18"/>
        </w:rPr>
      </w:pPr>
    </w:p>
    <w:p w:rsidR="000E54A7" w:rsidRPr="00BA386D" w:rsidRDefault="000E54A7" w:rsidP="000E54A7">
      <w:pPr>
        <w:pStyle w:val="Texto0"/>
        <w:spacing w:after="0" w:line="240" w:lineRule="auto"/>
        <w:ind w:firstLine="0"/>
        <w:rPr>
          <w:rFonts w:ascii="Montserrat" w:hAnsi="Montserrat"/>
          <w:szCs w:val="18"/>
        </w:rPr>
      </w:pPr>
    </w:p>
    <w:p w:rsidR="000E54A7" w:rsidRPr="00BA386D" w:rsidRDefault="000E54A7" w:rsidP="000E54A7">
      <w:pPr>
        <w:pStyle w:val="Texto0"/>
        <w:spacing w:after="0" w:line="240" w:lineRule="auto"/>
        <w:ind w:firstLine="0"/>
        <w:rPr>
          <w:rFonts w:ascii="Montserrat" w:hAnsi="Montserrat"/>
          <w:szCs w:val="18"/>
        </w:rPr>
      </w:pPr>
    </w:p>
    <w:p w:rsidR="000E54A7" w:rsidRPr="00BA386D" w:rsidRDefault="000E54A7" w:rsidP="000E54A7">
      <w:pPr>
        <w:pStyle w:val="Texto0"/>
        <w:spacing w:after="0" w:line="240" w:lineRule="auto"/>
        <w:ind w:firstLine="0"/>
      </w:pPr>
    </w:p>
    <w:p w:rsidR="000E54A7" w:rsidRPr="00BA386D" w:rsidRDefault="000E54A7" w:rsidP="000E54A7">
      <w:pPr>
        <w:pStyle w:val="Texto0"/>
        <w:spacing w:after="0" w:line="240" w:lineRule="auto"/>
        <w:ind w:firstLine="0"/>
      </w:pPr>
    </w:p>
    <w:p w:rsidR="000E54A7" w:rsidRPr="00BA386D" w:rsidRDefault="000E54A7" w:rsidP="000E54A7">
      <w:pPr>
        <w:pStyle w:val="Texto0"/>
        <w:spacing w:after="0" w:line="240" w:lineRule="auto"/>
        <w:ind w:firstLine="0"/>
      </w:pPr>
    </w:p>
    <w:p w:rsidR="000E54A7" w:rsidRPr="00BA386D" w:rsidRDefault="000E54A7" w:rsidP="000E54A7">
      <w:pPr>
        <w:pStyle w:val="Texto0"/>
        <w:spacing w:after="0" w:line="240" w:lineRule="auto"/>
        <w:ind w:firstLine="0"/>
        <w:rPr>
          <w:rFonts w:cs="Arial"/>
          <w:b/>
          <w:bCs/>
          <w:kern w:val="1"/>
          <w:sz w:val="20"/>
        </w:rPr>
      </w:pPr>
      <w:r w:rsidRPr="00BA386D">
        <w:br w:type="page"/>
      </w:r>
    </w:p>
    <w:p w:rsidR="008958E6" w:rsidRPr="00BA386D" w:rsidRDefault="008958E6" w:rsidP="008958E6">
      <w:pPr>
        <w:suppressAutoHyphens/>
        <w:ind w:left="143" w:right="49"/>
        <w:jc w:val="center"/>
        <w:rPr>
          <w:rFonts w:ascii="Montserrat" w:eastAsia="Times New Roman" w:hAnsi="Montserrat" w:cs="Arial"/>
          <w:noProof w:val="0"/>
          <w:sz w:val="20"/>
          <w:szCs w:val="20"/>
          <w:lang w:val="es-ES" w:eastAsia="ar-SA"/>
        </w:rPr>
      </w:pPr>
    </w:p>
    <w:p w:rsidR="000E54A7" w:rsidRPr="00BA386D" w:rsidRDefault="000E54A7" w:rsidP="008958E6">
      <w:pPr>
        <w:suppressAutoHyphens/>
        <w:ind w:left="143" w:right="49"/>
        <w:jc w:val="center"/>
        <w:rPr>
          <w:rFonts w:ascii="Montserrat" w:eastAsia="Times New Roman" w:hAnsi="Montserrat" w:cs="Arial"/>
          <w:noProof w:val="0"/>
          <w:sz w:val="20"/>
          <w:szCs w:val="20"/>
          <w:lang w:val="es-ES" w:eastAsia="ar-SA"/>
        </w:rPr>
      </w:pPr>
    </w:p>
    <w:p w:rsidR="005E2BFC" w:rsidRPr="00BA386D" w:rsidRDefault="005E2BFC" w:rsidP="007C77A8">
      <w:pPr>
        <w:pStyle w:val="Ttulo1"/>
        <w:spacing w:before="0" w:after="0"/>
        <w:ind w:left="360" w:right="49"/>
        <w:jc w:val="center"/>
        <w:rPr>
          <w:rFonts w:ascii="Montserrat" w:hAnsi="Montserrat" w:cs="Arial"/>
          <w:noProof w:val="0"/>
          <w:sz w:val="20"/>
          <w:szCs w:val="20"/>
          <w:lang w:val="es-ES"/>
        </w:rPr>
      </w:pPr>
      <w:bookmarkStart w:id="183" w:name="_Toc92919206"/>
      <w:bookmarkEnd w:id="179"/>
      <w:r w:rsidRPr="00BA386D">
        <w:rPr>
          <w:rFonts w:ascii="Montserrat" w:hAnsi="Montserrat" w:cs="Arial"/>
          <w:sz w:val="20"/>
          <w:szCs w:val="20"/>
        </w:rPr>
        <w:t xml:space="preserve">ANEXO VIII </w:t>
      </w:r>
      <w:r w:rsidRPr="00BA386D">
        <w:rPr>
          <w:rFonts w:ascii="Montserrat" w:hAnsi="Montserrat" w:cs="Arial"/>
          <w:sz w:val="20"/>
          <w:szCs w:val="20"/>
        </w:rPr>
        <w:br/>
      </w:r>
      <w:r w:rsidRPr="00BA386D">
        <w:rPr>
          <w:rFonts w:ascii="Montserrat" w:hAnsi="Montserrat" w:cs="Arial"/>
          <w:noProof w:val="0"/>
          <w:sz w:val="20"/>
          <w:szCs w:val="20"/>
          <w:lang w:val="es-ES"/>
        </w:rPr>
        <w:t>ESCRITO DE LOS SUPUESTOS ESTABLECIDOS EN LOS</w:t>
      </w:r>
      <w:r w:rsidR="00CE710B" w:rsidRPr="00BA386D">
        <w:rPr>
          <w:rFonts w:ascii="Montserrat" w:hAnsi="Montserrat" w:cs="Arial"/>
          <w:noProof w:val="0"/>
          <w:sz w:val="20"/>
          <w:szCs w:val="20"/>
          <w:lang w:val="es-ES"/>
        </w:rPr>
        <w:t xml:space="preserve"> </w:t>
      </w:r>
      <w:r w:rsidRPr="00BA386D">
        <w:rPr>
          <w:rFonts w:ascii="Montserrat" w:hAnsi="Montserrat" w:cs="Arial"/>
          <w:noProof w:val="0"/>
          <w:sz w:val="20"/>
          <w:szCs w:val="20"/>
          <w:lang w:val="es-ES"/>
        </w:rPr>
        <w:t>ARTÍCULOS 50 Y 60 DE LA LAASSP</w:t>
      </w:r>
      <w:bookmarkEnd w:id="183"/>
    </w:p>
    <w:p w:rsidR="00665634" w:rsidRPr="00BA386D" w:rsidRDefault="00665634" w:rsidP="005E2BFC">
      <w:pPr>
        <w:suppressAutoHyphens/>
        <w:ind w:left="143" w:right="49"/>
        <w:jc w:val="center"/>
        <w:rPr>
          <w:rFonts w:ascii="Montserrat" w:eastAsia="Times New Roman" w:hAnsi="Montserrat" w:cs="Arial"/>
          <w:noProof w:val="0"/>
          <w:sz w:val="20"/>
          <w:szCs w:val="20"/>
          <w:lang w:val="es-ES" w:eastAsia="ar-SA"/>
        </w:rPr>
      </w:pPr>
    </w:p>
    <w:p w:rsidR="00834D8C" w:rsidRPr="00BA386D" w:rsidRDefault="00834D8C" w:rsidP="00CC66CE">
      <w:pPr>
        <w:suppressAutoHyphens/>
        <w:ind w:left="143" w:right="49"/>
        <w:jc w:val="center"/>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PREFERENTEMENTE EN PAPEL MEMBRETADO DEL LICITANTE.</w:t>
      </w:r>
    </w:p>
    <w:p w:rsidR="00834D8C" w:rsidRPr="00BA386D" w:rsidRDefault="00834D8C" w:rsidP="00CC66CE">
      <w:pPr>
        <w:suppressAutoHyphens/>
        <w:ind w:right="49"/>
        <w:rPr>
          <w:rFonts w:ascii="Montserrat" w:eastAsia="Times New Roman" w:hAnsi="Montserrat" w:cs="Arial"/>
          <w:noProof w:val="0"/>
          <w:sz w:val="20"/>
          <w:szCs w:val="20"/>
          <w:lang w:val="es-ES" w:eastAsia="ar-SA"/>
        </w:rPr>
      </w:pPr>
    </w:p>
    <w:p w:rsidR="005E2BFC" w:rsidRPr="00BA386D" w:rsidRDefault="005E2BFC" w:rsidP="00CC66CE">
      <w:pPr>
        <w:suppressAutoHyphens/>
        <w:ind w:right="49"/>
        <w:rPr>
          <w:rFonts w:ascii="Montserrat" w:eastAsia="Times New Roman" w:hAnsi="Montserrat" w:cs="Arial"/>
          <w:noProof w:val="0"/>
          <w:sz w:val="20"/>
          <w:szCs w:val="20"/>
          <w:lang w:val="es-ES" w:eastAsia="ar-SA"/>
        </w:rPr>
      </w:pPr>
    </w:p>
    <w:p w:rsidR="00B06437" w:rsidRPr="00BA386D" w:rsidRDefault="00C84000" w:rsidP="00CC66CE">
      <w:pPr>
        <w:suppressAutoHyphens/>
        <w:ind w:left="142" w:right="49"/>
        <w:jc w:val="right"/>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________</w:t>
      </w:r>
      <w:r w:rsidR="00B06437" w:rsidRPr="00BA386D">
        <w:rPr>
          <w:rFonts w:ascii="Montserrat" w:eastAsia="Times New Roman" w:hAnsi="Montserrat" w:cs="Arial"/>
          <w:noProof w:val="0"/>
          <w:sz w:val="20"/>
          <w:szCs w:val="20"/>
          <w:lang w:val="es-ES" w:eastAsia="ar-SA"/>
        </w:rPr>
        <w:t>, a _____ de ___________________ del 20___.</w:t>
      </w:r>
    </w:p>
    <w:p w:rsidR="00B06437" w:rsidRPr="00BA386D" w:rsidRDefault="00B06437" w:rsidP="00CC66CE">
      <w:pPr>
        <w:suppressAutoHyphens/>
        <w:ind w:left="142" w:right="49"/>
        <w:rPr>
          <w:rFonts w:ascii="Montserrat" w:eastAsia="Times New Roman" w:hAnsi="Montserrat" w:cs="Arial"/>
          <w:noProof w:val="0"/>
          <w:sz w:val="20"/>
          <w:szCs w:val="20"/>
          <w:lang w:val="es-ES" w:eastAsia="ar-SA"/>
        </w:rPr>
      </w:pPr>
    </w:p>
    <w:p w:rsidR="00B06437" w:rsidRPr="00BA386D" w:rsidRDefault="00B06437" w:rsidP="00CC66CE">
      <w:pPr>
        <w:suppressAutoHyphens/>
        <w:ind w:left="142" w:right="49"/>
        <w:rPr>
          <w:rFonts w:ascii="Montserrat" w:eastAsia="Times New Roman" w:hAnsi="Montserrat" w:cs="Arial"/>
          <w:noProof w:val="0"/>
          <w:sz w:val="20"/>
          <w:szCs w:val="20"/>
          <w:lang w:val="es-ES" w:eastAsia="ar-SA"/>
        </w:rPr>
      </w:pPr>
    </w:p>
    <w:p w:rsidR="00E1403A" w:rsidRPr="00BA386D" w:rsidRDefault="00E1403A" w:rsidP="00CC66CE">
      <w:pPr>
        <w:suppressAutoHyphens/>
        <w:ind w:left="143" w:right="49"/>
        <w:jc w:val="both"/>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Instituto Mexicano del Seguro Social</w:t>
      </w:r>
    </w:p>
    <w:p w:rsidR="00E1403A" w:rsidRPr="00BA386D" w:rsidRDefault="00E1403A" w:rsidP="00CC66CE">
      <w:pPr>
        <w:suppressAutoHyphens/>
        <w:ind w:left="143" w:right="49"/>
        <w:jc w:val="both"/>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Coordinación de Adquisición de Bienes y Contratación de Servicios</w:t>
      </w:r>
    </w:p>
    <w:p w:rsidR="00E1403A" w:rsidRPr="00BA386D" w:rsidRDefault="00E1403A" w:rsidP="00CC66CE">
      <w:pPr>
        <w:suppressAutoHyphens/>
        <w:ind w:left="143" w:right="49"/>
        <w:jc w:val="both"/>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Coordinación Técnica de Bienes y Servicios</w:t>
      </w:r>
    </w:p>
    <w:p w:rsidR="00E1403A" w:rsidRPr="00BA386D" w:rsidRDefault="00E1403A" w:rsidP="00CC66CE">
      <w:pPr>
        <w:suppressAutoHyphens/>
        <w:ind w:left="143" w:right="49"/>
        <w:jc w:val="both"/>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División de Bienes Terapéuticos</w:t>
      </w:r>
    </w:p>
    <w:p w:rsidR="00B06437" w:rsidRPr="00BA386D" w:rsidRDefault="00B06437" w:rsidP="00CC66CE">
      <w:pPr>
        <w:suppressAutoHyphens/>
        <w:ind w:left="143" w:right="49"/>
        <w:jc w:val="both"/>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Presente.</w:t>
      </w:r>
    </w:p>
    <w:p w:rsidR="00B06437" w:rsidRPr="00BA386D" w:rsidRDefault="00B06437" w:rsidP="00CC66CE">
      <w:pPr>
        <w:suppressAutoHyphens/>
        <w:ind w:left="142" w:right="49"/>
        <w:rPr>
          <w:rFonts w:ascii="Montserrat" w:eastAsia="Times New Roman" w:hAnsi="Montserrat" w:cs="Arial"/>
          <w:noProof w:val="0"/>
          <w:sz w:val="20"/>
          <w:szCs w:val="20"/>
          <w:lang w:val="es-ES" w:eastAsia="ar-SA"/>
        </w:rPr>
      </w:pPr>
    </w:p>
    <w:p w:rsidR="00B06437" w:rsidRPr="00BA386D" w:rsidRDefault="00B06437" w:rsidP="00CC66CE">
      <w:pPr>
        <w:suppressAutoHyphens/>
        <w:ind w:left="142" w:right="49"/>
        <w:rPr>
          <w:rFonts w:ascii="Montserrat" w:eastAsia="Times New Roman" w:hAnsi="Montserrat" w:cs="Arial"/>
          <w:noProof w:val="0"/>
          <w:sz w:val="20"/>
          <w:szCs w:val="20"/>
          <w:lang w:val="es-ES" w:eastAsia="ar-SA"/>
        </w:rPr>
      </w:pPr>
    </w:p>
    <w:p w:rsidR="00B06437" w:rsidRPr="00BA386D" w:rsidRDefault="00B06437" w:rsidP="00CC66CE">
      <w:pPr>
        <w:suppressAutoHyphens/>
        <w:ind w:left="142" w:right="49"/>
        <w:jc w:val="both"/>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u w:val="single"/>
          <w:lang w:val="es-ES" w:eastAsia="ar-SA"/>
        </w:rPr>
        <w:t xml:space="preserve">           (Nombre de la persona facultada)          ,</w:t>
      </w:r>
      <w:r w:rsidRPr="00BA386D">
        <w:rPr>
          <w:rFonts w:ascii="Montserrat" w:eastAsia="Times New Roman" w:hAnsi="Montserrat" w:cs="Arial"/>
          <w:noProof w:val="0"/>
          <w:sz w:val="20"/>
          <w:szCs w:val="20"/>
          <w:lang w:val="es-ES" w:eastAsia="ar-SA"/>
        </w:rPr>
        <w:t xml:space="preserve"> con las facultades que la empresa denominada _______________________________________ me otorga</w:t>
      </w:r>
      <w:r w:rsidR="0087563A" w:rsidRPr="00BA386D">
        <w:rPr>
          <w:rFonts w:ascii="Montserrat" w:eastAsia="Times New Roman" w:hAnsi="Montserrat" w:cs="Arial"/>
          <w:noProof w:val="0"/>
          <w:sz w:val="20"/>
          <w:szCs w:val="20"/>
          <w:lang w:val="es-ES" w:eastAsia="ar-SA"/>
        </w:rPr>
        <w:t>,</w:t>
      </w:r>
      <w:r w:rsidRPr="00BA386D">
        <w:rPr>
          <w:rFonts w:ascii="Montserrat" w:eastAsia="Times New Roman" w:hAnsi="Montserrat" w:cs="Arial"/>
          <w:noProof w:val="0"/>
          <w:sz w:val="20"/>
          <w:szCs w:val="20"/>
          <w:lang w:val="es-ES" w:eastAsia="ar-SA"/>
        </w:rPr>
        <w:t xml:space="preserve"> </w:t>
      </w:r>
      <w:r w:rsidR="0087563A" w:rsidRPr="00BA386D">
        <w:rPr>
          <w:rFonts w:ascii="Montserrat" w:eastAsia="Times New Roman" w:hAnsi="Montserrat" w:cs="Arial"/>
          <w:noProof w:val="0"/>
          <w:sz w:val="20"/>
          <w:szCs w:val="20"/>
          <w:lang w:val="es-ES" w:eastAsia="ar-SA"/>
        </w:rPr>
        <w:t>manifiesto</w:t>
      </w:r>
      <w:r w:rsidRPr="00BA386D">
        <w:rPr>
          <w:rFonts w:ascii="Montserrat" w:eastAsia="Times New Roman" w:hAnsi="Montserrat" w:cs="Arial"/>
          <w:noProof w:val="0"/>
          <w:sz w:val="20"/>
          <w:szCs w:val="20"/>
          <w:lang w:val="es-ES" w:eastAsia="ar-SA"/>
        </w:rPr>
        <w:t xml:space="preserve"> </w:t>
      </w:r>
      <w:r w:rsidRPr="00BA386D">
        <w:rPr>
          <w:rFonts w:ascii="Montserrat" w:eastAsia="Times New Roman" w:hAnsi="Montserrat" w:cs="Arial"/>
          <w:b/>
          <w:noProof w:val="0"/>
          <w:sz w:val="20"/>
          <w:szCs w:val="20"/>
          <w:lang w:val="es-ES" w:eastAsia="ar-SA"/>
        </w:rPr>
        <w:t>Bajo Protesta de Decir Verdad</w:t>
      </w:r>
      <w:r w:rsidRPr="00BA386D">
        <w:rPr>
          <w:rFonts w:ascii="Montserrat" w:eastAsia="Times New Roman" w:hAnsi="Montserrat" w:cs="Arial"/>
          <w:noProof w:val="0"/>
          <w:sz w:val="20"/>
          <w:szCs w:val="20"/>
          <w:lang w:val="es-ES" w:eastAsia="ar-SA"/>
        </w:rPr>
        <w:t xml:space="preserve"> lo siguiente: </w:t>
      </w:r>
    </w:p>
    <w:p w:rsidR="00B06437" w:rsidRPr="00BA386D" w:rsidRDefault="00B06437" w:rsidP="00CC66CE">
      <w:pPr>
        <w:suppressAutoHyphens/>
        <w:ind w:left="142" w:right="49"/>
        <w:jc w:val="both"/>
        <w:rPr>
          <w:rFonts w:ascii="Montserrat" w:eastAsia="Times New Roman" w:hAnsi="Montserrat" w:cs="Arial"/>
          <w:noProof w:val="0"/>
          <w:sz w:val="20"/>
          <w:szCs w:val="20"/>
          <w:lang w:val="es-ES" w:eastAsia="ar-SA"/>
        </w:rPr>
      </w:pPr>
    </w:p>
    <w:p w:rsidR="00B06437" w:rsidRPr="00BA386D" w:rsidRDefault="00B06437" w:rsidP="00CC66CE">
      <w:pPr>
        <w:suppressAutoHyphens/>
        <w:ind w:left="143" w:right="49"/>
        <w:jc w:val="both"/>
        <w:rPr>
          <w:rFonts w:ascii="Montserrat" w:eastAsia="Times New Roman" w:hAnsi="Montserrat" w:cs="Arial"/>
          <w:noProof w:val="0"/>
          <w:spacing w:val="30"/>
          <w:sz w:val="20"/>
          <w:szCs w:val="20"/>
          <w:u w:val="single"/>
          <w:lang w:val="es-ES" w:eastAsia="ar-SA"/>
        </w:rPr>
      </w:pPr>
      <w:r w:rsidRPr="00BA386D">
        <w:rPr>
          <w:rFonts w:ascii="Montserrat" w:eastAsia="Times New Roman" w:hAnsi="Montserrat" w:cs="Arial"/>
          <w:noProof w:val="0"/>
          <w:sz w:val="20"/>
          <w:szCs w:val="20"/>
          <w:lang w:val="es-ES" w:eastAsia="ar-SA"/>
        </w:rPr>
        <w:t xml:space="preserve">Que </w:t>
      </w:r>
      <w:r w:rsidR="0087563A" w:rsidRPr="00BA386D">
        <w:rPr>
          <w:rFonts w:ascii="Montserrat" w:eastAsia="Times New Roman" w:hAnsi="Montserrat" w:cs="Arial"/>
          <w:noProof w:val="0"/>
          <w:sz w:val="20"/>
          <w:szCs w:val="20"/>
          <w:lang w:val="es-ES" w:eastAsia="ar-SA"/>
        </w:rPr>
        <w:t xml:space="preserve">la empresa, </w:t>
      </w:r>
      <w:r w:rsidRPr="00BA386D">
        <w:rPr>
          <w:rFonts w:ascii="Montserrat" w:eastAsia="Times New Roman" w:hAnsi="Montserrat" w:cs="Arial"/>
          <w:noProof w:val="0"/>
          <w:sz w:val="20"/>
          <w:szCs w:val="20"/>
          <w:lang w:val="es-ES" w:eastAsia="ar-SA"/>
        </w:rPr>
        <w:t>el suscrito</w:t>
      </w:r>
      <w:r w:rsidR="0087563A" w:rsidRPr="00BA386D">
        <w:rPr>
          <w:rFonts w:ascii="Montserrat" w:eastAsia="Times New Roman" w:hAnsi="Montserrat" w:cs="Arial"/>
          <w:noProof w:val="0"/>
          <w:sz w:val="20"/>
          <w:szCs w:val="20"/>
          <w:lang w:val="es-ES" w:eastAsia="ar-SA"/>
        </w:rPr>
        <w:t>, los socios o accionistas</w:t>
      </w:r>
      <w:r w:rsidRPr="00BA386D">
        <w:rPr>
          <w:rFonts w:ascii="Montserrat" w:eastAsia="Times New Roman" w:hAnsi="Montserrat" w:cs="Arial"/>
          <w:noProof w:val="0"/>
          <w:sz w:val="20"/>
          <w:szCs w:val="20"/>
          <w:lang w:val="es-ES" w:eastAsia="ar-SA"/>
        </w:rPr>
        <w:t xml:space="preserve"> y las personas que forman parte de la sociedad y de la propia empresa que represento, no se encuentran en alguno de los supuestos señalados en los artículos 50 y 60 de la Ley de Adquisiciones, Arrendamientos y Servicios del Sector Público, lo que manifiesto para los efectos correspondientes con relación a la Licitación Pública </w:t>
      </w:r>
      <w:r w:rsidRPr="00BA386D">
        <w:rPr>
          <w:rFonts w:ascii="Montserrat" w:eastAsia="Times New Roman" w:hAnsi="Montserrat" w:cs="Arial"/>
          <w:noProof w:val="0"/>
          <w:spacing w:val="30"/>
          <w:sz w:val="20"/>
          <w:szCs w:val="20"/>
          <w:u w:val="single"/>
          <w:lang w:val="es-ES" w:eastAsia="ar-SA"/>
        </w:rPr>
        <w:t>(</w:t>
      </w:r>
      <w:r w:rsidR="00D60F72" w:rsidRPr="00BA386D">
        <w:rPr>
          <w:rFonts w:ascii="Montserrat" w:eastAsia="Times New Roman" w:hAnsi="Montserrat" w:cs="Arial"/>
          <w:noProof w:val="0"/>
          <w:spacing w:val="30"/>
          <w:sz w:val="20"/>
          <w:szCs w:val="20"/>
          <w:u w:val="single"/>
          <w:lang w:val="es-ES" w:eastAsia="ar-SA"/>
        </w:rPr>
        <w:t>N</w:t>
      </w:r>
      <w:r w:rsidRPr="00BA386D">
        <w:rPr>
          <w:rFonts w:ascii="Montserrat" w:eastAsia="Times New Roman" w:hAnsi="Montserrat" w:cs="Arial"/>
          <w:noProof w:val="0"/>
          <w:spacing w:val="30"/>
          <w:sz w:val="20"/>
          <w:szCs w:val="20"/>
          <w:u w:val="single"/>
          <w:lang w:val="es-ES" w:eastAsia="ar-SA"/>
        </w:rPr>
        <w:t>ÚMERO).</w:t>
      </w:r>
    </w:p>
    <w:p w:rsidR="00B06437" w:rsidRPr="00BA386D" w:rsidRDefault="00B06437" w:rsidP="00CC66CE">
      <w:pPr>
        <w:suppressAutoHyphens/>
        <w:ind w:left="143" w:right="49"/>
        <w:jc w:val="both"/>
        <w:rPr>
          <w:rFonts w:ascii="Montserrat" w:eastAsia="Times New Roman" w:hAnsi="Montserrat" w:cs="Arial"/>
          <w:noProof w:val="0"/>
          <w:spacing w:val="30"/>
          <w:sz w:val="20"/>
          <w:szCs w:val="20"/>
          <w:u w:val="single"/>
          <w:lang w:val="es-ES" w:eastAsia="ar-SA"/>
        </w:rPr>
      </w:pPr>
    </w:p>
    <w:p w:rsidR="00B06437" w:rsidRPr="00BA386D" w:rsidRDefault="00B06437" w:rsidP="00CC66CE">
      <w:pPr>
        <w:suppressAutoHyphens/>
        <w:ind w:left="143" w:right="49"/>
        <w:jc w:val="both"/>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En el entendido que de no ma</w:t>
      </w:r>
      <w:r w:rsidR="00AD2394" w:rsidRPr="00BA386D">
        <w:rPr>
          <w:rFonts w:ascii="Montserrat" w:eastAsia="Times New Roman" w:hAnsi="Montserrat" w:cs="Arial"/>
          <w:noProof w:val="0"/>
          <w:sz w:val="20"/>
          <w:szCs w:val="20"/>
          <w:lang w:val="es-ES" w:eastAsia="ar-SA"/>
        </w:rPr>
        <w:t>nifestarme con veracidad, acepto</w:t>
      </w:r>
      <w:r w:rsidRPr="00BA386D">
        <w:rPr>
          <w:rFonts w:ascii="Montserrat" w:eastAsia="Times New Roman" w:hAnsi="Montserrat" w:cs="Arial"/>
          <w:noProof w:val="0"/>
          <w:sz w:val="20"/>
          <w:szCs w:val="20"/>
          <w:lang w:val="es-ES" w:eastAsia="ar-SA"/>
        </w:rPr>
        <w:t xml:space="preserve"> que ello sea causa de rescisión administrativa del contrato celebrado con </w:t>
      </w:r>
      <w:r w:rsidR="002F0107" w:rsidRPr="00BA386D">
        <w:rPr>
          <w:rFonts w:ascii="Montserrat" w:eastAsia="Times New Roman" w:hAnsi="Montserrat" w:cs="Arial"/>
          <w:noProof w:val="0"/>
          <w:sz w:val="20"/>
          <w:szCs w:val="20"/>
          <w:lang w:val="es-ES" w:eastAsia="ar-SA"/>
        </w:rPr>
        <w:t>el IMSS.</w:t>
      </w:r>
    </w:p>
    <w:p w:rsidR="00B06437" w:rsidRPr="00BA386D" w:rsidRDefault="00B06437" w:rsidP="00CC66CE">
      <w:pPr>
        <w:suppressAutoHyphens/>
        <w:ind w:left="142" w:right="49"/>
        <w:rPr>
          <w:rFonts w:ascii="Montserrat" w:eastAsia="Times New Roman" w:hAnsi="Montserrat" w:cs="Arial"/>
          <w:noProof w:val="0"/>
          <w:sz w:val="20"/>
          <w:szCs w:val="20"/>
          <w:lang w:val="es-ES" w:eastAsia="ar-SA"/>
        </w:rPr>
      </w:pPr>
    </w:p>
    <w:p w:rsidR="00B06437" w:rsidRPr="00BA386D" w:rsidRDefault="00B06437" w:rsidP="00CC66CE">
      <w:pPr>
        <w:suppressAutoHyphens/>
        <w:ind w:left="142" w:right="49"/>
        <w:rPr>
          <w:rFonts w:ascii="Montserrat" w:eastAsia="Times New Roman" w:hAnsi="Montserrat" w:cs="Arial"/>
          <w:noProof w:val="0"/>
          <w:sz w:val="20"/>
          <w:szCs w:val="20"/>
          <w:lang w:val="es-ES" w:eastAsia="ar-SA"/>
        </w:rPr>
      </w:pPr>
    </w:p>
    <w:p w:rsidR="00B06437" w:rsidRPr="00BA386D" w:rsidRDefault="00B06437" w:rsidP="00CC66CE">
      <w:pPr>
        <w:suppressAutoHyphens/>
        <w:ind w:left="142" w:right="49"/>
        <w:rPr>
          <w:rFonts w:ascii="Montserrat" w:eastAsia="Times New Roman" w:hAnsi="Montserrat" w:cs="Arial"/>
          <w:noProof w:val="0"/>
          <w:sz w:val="20"/>
          <w:szCs w:val="20"/>
          <w:lang w:val="es-ES" w:eastAsia="ar-SA"/>
        </w:rPr>
      </w:pPr>
    </w:p>
    <w:p w:rsidR="00B06437" w:rsidRPr="00BA386D" w:rsidRDefault="00B06437" w:rsidP="00CC66CE">
      <w:pPr>
        <w:suppressAutoHyphens/>
        <w:ind w:left="142" w:right="49"/>
        <w:rPr>
          <w:rFonts w:ascii="Montserrat" w:eastAsia="Times New Roman" w:hAnsi="Montserrat" w:cs="Arial"/>
          <w:noProof w:val="0"/>
          <w:sz w:val="20"/>
          <w:szCs w:val="20"/>
          <w:lang w:val="es-ES" w:eastAsia="ar-SA"/>
        </w:rPr>
      </w:pPr>
    </w:p>
    <w:p w:rsidR="00B06437" w:rsidRPr="00BA386D" w:rsidRDefault="00B06437" w:rsidP="00CC66CE">
      <w:pPr>
        <w:suppressAutoHyphens/>
        <w:ind w:left="142" w:right="49"/>
        <w:jc w:val="center"/>
        <w:rPr>
          <w:rFonts w:ascii="Montserrat" w:eastAsia="Times New Roman" w:hAnsi="Montserrat" w:cs="Arial"/>
          <w:noProof w:val="0"/>
          <w:sz w:val="20"/>
          <w:szCs w:val="20"/>
          <w:lang w:val="es-ES" w:eastAsia="ar-SA"/>
        </w:rPr>
      </w:pPr>
      <w:r w:rsidRPr="00BA386D">
        <w:rPr>
          <w:rFonts w:ascii="Montserrat" w:eastAsia="Times New Roman" w:hAnsi="Montserrat" w:cs="Arial"/>
          <w:noProof w:val="0"/>
          <w:sz w:val="20"/>
          <w:szCs w:val="20"/>
          <w:lang w:val="es-ES" w:eastAsia="ar-SA"/>
        </w:rPr>
        <w:t>_______________________________________________</w:t>
      </w:r>
    </w:p>
    <w:p w:rsidR="00B06437" w:rsidRPr="00BA386D" w:rsidRDefault="00B06437" w:rsidP="00CC66CE">
      <w:pPr>
        <w:suppressAutoHyphens/>
        <w:ind w:right="49"/>
        <w:jc w:val="center"/>
        <w:rPr>
          <w:rFonts w:ascii="Montserrat" w:eastAsia="Times New Roman" w:hAnsi="Montserrat" w:cs="Arial"/>
          <w:noProof w:val="0"/>
          <w:sz w:val="20"/>
          <w:szCs w:val="20"/>
          <w:lang w:val="es-ES" w:eastAsia="ar-SA"/>
        </w:rPr>
      </w:pPr>
      <w:r w:rsidRPr="00BA386D">
        <w:rPr>
          <w:rFonts w:ascii="Montserrat" w:eastAsia="Times New Roman" w:hAnsi="Montserrat" w:cs="Arial"/>
          <w:b/>
          <w:noProof w:val="0"/>
          <w:sz w:val="20"/>
          <w:szCs w:val="20"/>
          <w:lang w:val="es-ES" w:eastAsia="ar-SA"/>
        </w:rPr>
        <w:t>NOMBRE Y FIRMA DE LA PERSONA FACULTADA</w:t>
      </w:r>
    </w:p>
    <w:p w:rsidR="00B06437" w:rsidRPr="00BA386D" w:rsidRDefault="00B06437" w:rsidP="00CC66CE">
      <w:pPr>
        <w:suppressAutoHyphens/>
        <w:ind w:right="49"/>
        <w:rPr>
          <w:rFonts w:ascii="Montserrat" w:eastAsia="Times New Roman" w:hAnsi="Montserrat" w:cs="Arial"/>
          <w:noProof w:val="0"/>
          <w:sz w:val="20"/>
          <w:szCs w:val="20"/>
          <w:lang w:val="es-ES" w:eastAsia="ar-SA"/>
        </w:rPr>
      </w:pPr>
    </w:p>
    <w:p w:rsidR="00B06437" w:rsidRPr="00BA386D" w:rsidRDefault="00B06437" w:rsidP="00CC66CE">
      <w:pPr>
        <w:suppressAutoHyphens/>
        <w:ind w:right="49"/>
        <w:rPr>
          <w:rFonts w:ascii="Montserrat" w:eastAsia="Times New Roman" w:hAnsi="Montserrat" w:cs="Arial"/>
          <w:b/>
          <w:noProof w:val="0"/>
          <w:sz w:val="20"/>
          <w:szCs w:val="20"/>
          <w:lang w:val="es-ES" w:eastAsia="ar-SA"/>
        </w:rPr>
      </w:pPr>
    </w:p>
    <w:p w:rsidR="00C96CE3" w:rsidRPr="00BA386D" w:rsidRDefault="00C96CE3" w:rsidP="00CC66CE">
      <w:pPr>
        <w:suppressAutoHyphens/>
        <w:ind w:right="49"/>
        <w:rPr>
          <w:rFonts w:ascii="Montserrat" w:eastAsia="Times New Roman" w:hAnsi="Montserrat" w:cs="Arial"/>
          <w:noProof w:val="0"/>
          <w:sz w:val="20"/>
          <w:szCs w:val="20"/>
          <w:lang w:val="es-ES" w:eastAsia="ar-SA"/>
        </w:rPr>
      </w:pPr>
      <w:r w:rsidRPr="00BA386D">
        <w:rPr>
          <w:rFonts w:ascii="Montserrat" w:eastAsia="Times New Roman" w:hAnsi="Montserrat" w:cs="Arial"/>
          <w:b/>
          <w:noProof w:val="0"/>
          <w:sz w:val="20"/>
          <w:szCs w:val="20"/>
          <w:lang w:val="es-ES" w:eastAsia="ar-SA"/>
        </w:rPr>
        <w:t>Nota:</w:t>
      </w:r>
      <w:r w:rsidRPr="00BA386D">
        <w:rPr>
          <w:rFonts w:ascii="Montserrat" w:eastAsia="Times New Roman" w:hAnsi="Montserrat" w:cs="Arial"/>
          <w:noProof w:val="0"/>
          <w:sz w:val="20"/>
          <w:szCs w:val="20"/>
          <w:lang w:val="es-ES" w:eastAsia="ar-SA"/>
        </w:rPr>
        <w:t xml:space="preserve"> En caso de que el LICITANTE sea persona física, adecuar el formato.</w:t>
      </w:r>
    </w:p>
    <w:p w:rsidR="00B06437" w:rsidRPr="00BA386D" w:rsidRDefault="00B06437" w:rsidP="00CC66CE">
      <w:pPr>
        <w:suppressAutoHyphens/>
        <w:ind w:right="49"/>
        <w:rPr>
          <w:rFonts w:ascii="Montserrat" w:eastAsia="Times New Roman" w:hAnsi="Montserrat" w:cs="Arial"/>
          <w:b/>
          <w:noProof w:val="0"/>
          <w:sz w:val="20"/>
          <w:szCs w:val="20"/>
          <w:lang w:val="es-ES" w:eastAsia="ar-SA"/>
        </w:rPr>
      </w:pPr>
    </w:p>
    <w:p w:rsidR="00834D8C" w:rsidRPr="00BA386D" w:rsidRDefault="00834D8C" w:rsidP="00CC66CE">
      <w:pPr>
        <w:suppressAutoHyphens/>
        <w:ind w:right="49"/>
        <w:rPr>
          <w:rFonts w:ascii="Montserrat" w:eastAsia="Times New Roman" w:hAnsi="Montserrat" w:cs="Arial"/>
          <w:noProof w:val="0"/>
          <w:sz w:val="20"/>
          <w:szCs w:val="20"/>
          <w:lang w:val="es-ES" w:eastAsia="ar-SA"/>
        </w:rPr>
      </w:pPr>
    </w:p>
    <w:p w:rsidR="007D4D30" w:rsidRPr="00BA386D" w:rsidRDefault="007D4D30" w:rsidP="00CC66CE">
      <w:pPr>
        <w:suppressAutoHyphens/>
        <w:ind w:right="49"/>
        <w:jc w:val="center"/>
        <w:rPr>
          <w:rFonts w:ascii="Montserrat" w:eastAsia="Times New Roman" w:hAnsi="Montserrat" w:cs="Arial"/>
          <w:b/>
          <w:sz w:val="20"/>
          <w:szCs w:val="20"/>
          <w:lang w:eastAsia="ar-SA"/>
        </w:rPr>
      </w:pPr>
    </w:p>
    <w:p w:rsidR="00834D8C" w:rsidRPr="00BA386D" w:rsidRDefault="00834D8C" w:rsidP="00CC66CE">
      <w:pPr>
        <w:ind w:right="49"/>
        <w:rPr>
          <w:rFonts w:ascii="Montserrat" w:eastAsia="Times New Roman" w:hAnsi="Montserrat" w:cs="Arial"/>
          <w:b/>
          <w:sz w:val="20"/>
          <w:szCs w:val="20"/>
          <w:lang w:val="es-ES" w:eastAsia="ar-SA"/>
        </w:rPr>
      </w:pPr>
      <w:r w:rsidRPr="00BA386D">
        <w:rPr>
          <w:rFonts w:ascii="Montserrat" w:eastAsia="Times New Roman" w:hAnsi="Montserrat" w:cs="Arial"/>
          <w:b/>
          <w:sz w:val="20"/>
          <w:szCs w:val="20"/>
          <w:lang w:val="es-ES" w:eastAsia="ar-SA"/>
        </w:rPr>
        <w:br w:type="page"/>
      </w:r>
    </w:p>
    <w:p w:rsidR="008958E6" w:rsidRPr="00BA386D" w:rsidRDefault="008958E6" w:rsidP="008958E6">
      <w:pPr>
        <w:ind w:right="193"/>
        <w:jc w:val="both"/>
        <w:rPr>
          <w:rFonts w:ascii="Montserrat" w:hAnsi="Montserrat" w:cs="Arial"/>
          <w:sz w:val="18"/>
        </w:rPr>
      </w:pPr>
      <w:bookmarkStart w:id="184" w:name="_Toc460500940"/>
      <w:bookmarkStart w:id="185" w:name="_Toc507676415"/>
    </w:p>
    <w:p w:rsidR="008958E6" w:rsidRPr="00BA386D" w:rsidRDefault="008958E6" w:rsidP="008958E6">
      <w:pPr>
        <w:ind w:right="193"/>
        <w:jc w:val="both"/>
        <w:rPr>
          <w:rFonts w:ascii="Montserrat" w:hAnsi="Montserrat" w:cs="Arial"/>
          <w:sz w:val="18"/>
        </w:rPr>
      </w:pPr>
    </w:p>
    <w:p w:rsidR="0096708A" w:rsidRPr="00BA386D" w:rsidRDefault="0096708A" w:rsidP="00CC66CE">
      <w:pPr>
        <w:pStyle w:val="Ttulo1"/>
        <w:spacing w:before="0" w:after="0"/>
        <w:ind w:left="360" w:right="49"/>
        <w:jc w:val="center"/>
        <w:rPr>
          <w:rFonts w:ascii="Montserrat" w:hAnsi="Montserrat" w:cs="Arial"/>
          <w:sz w:val="20"/>
          <w:szCs w:val="20"/>
        </w:rPr>
      </w:pPr>
      <w:bookmarkStart w:id="186" w:name="_Toc92919207"/>
      <w:r w:rsidRPr="00BA386D">
        <w:rPr>
          <w:rFonts w:ascii="Montserrat" w:hAnsi="Montserrat" w:cs="Arial"/>
          <w:sz w:val="20"/>
          <w:szCs w:val="20"/>
        </w:rPr>
        <w:t>ANEXO IX</w:t>
      </w:r>
      <w:r w:rsidR="00C90756" w:rsidRPr="00BA386D">
        <w:rPr>
          <w:rFonts w:ascii="Montserrat" w:hAnsi="Montserrat" w:cs="Arial"/>
          <w:sz w:val="20"/>
          <w:szCs w:val="20"/>
        </w:rPr>
        <w:br/>
      </w:r>
      <w:r w:rsidRPr="00BA386D">
        <w:rPr>
          <w:rFonts w:ascii="Montserrat" w:hAnsi="Montserrat" w:cs="Arial"/>
          <w:sz w:val="20"/>
          <w:szCs w:val="20"/>
        </w:rPr>
        <w:t>DECLARACIÓN DE INTEGRIDAD</w:t>
      </w:r>
      <w:bookmarkEnd w:id="184"/>
      <w:bookmarkEnd w:id="185"/>
      <w:bookmarkEnd w:id="186"/>
    </w:p>
    <w:p w:rsidR="0096708A" w:rsidRPr="00BA386D" w:rsidRDefault="00340418" w:rsidP="00CC66CE">
      <w:pPr>
        <w:jc w:val="center"/>
        <w:rPr>
          <w:rFonts w:ascii="Montserrat" w:hAnsi="Montserrat" w:cs="Arial"/>
          <w:sz w:val="20"/>
          <w:szCs w:val="20"/>
        </w:rPr>
      </w:pPr>
      <w:r w:rsidRPr="00BA386D">
        <w:rPr>
          <w:rFonts w:ascii="Montserrat" w:hAnsi="Montserrat" w:cs="Arial"/>
          <w:sz w:val="20"/>
          <w:szCs w:val="20"/>
        </w:rPr>
        <w:t>(CARTA EN</w:t>
      </w:r>
      <w:r w:rsidR="0096708A" w:rsidRPr="00BA386D">
        <w:rPr>
          <w:rFonts w:ascii="Montserrat" w:hAnsi="Montserrat" w:cs="Arial"/>
          <w:sz w:val="20"/>
          <w:szCs w:val="20"/>
        </w:rPr>
        <w:t xml:space="preserve"> PAPEL MEMBRETADO Y FIRMA AUTÓGRAFA DEL LICITANTE)</w:t>
      </w:r>
    </w:p>
    <w:p w:rsidR="0096708A" w:rsidRPr="00BA386D" w:rsidRDefault="0096708A" w:rsidP="00CC66CE">
      <w:pPr>
        <w:jc w:val="both"/>
        <w:rPr>
          <w:rFonts w:ascii="Montserrat" w:hAnsi="Montserrat" w:cs="Arial"/>
          <w:b/>
          <w:sz w:val="18"/>
        </w:rPr>
      </w:pPr>
    </w:p>
    <w:p w:rsidR="0096708A" w:rsidRPr="00BA386D" w:rsidRDefault="0096708A" w:rsidP="00CC66CE">
      <w:pPr>
        <w:ind w:right="49"/>
        <w:jc w:val="right"/>
        <w:rPr>
          <w:rFonts w:ascii="Montserrat" w:hAnsi="Montserrat" w:cs="Arial"/>
          <w:sz w:val="18"/>
        </w:rPr>
      </w:pPr>
      <w:r w:rsidRPr="00BA386D">
        <w:rPr>
          <w:rFonts w:ascii="Montserrat" w:hAnsi="Montserrat" w:cs="Arial"/>
          <w:sz w:val="18"/>
        </w:rPr>
        <w:t>___________, ______de___________de_____________</w:t>
      </w:r>
    </w:p>
    <w:p w:rsidR="0096708A" w:rsidRPr="00BA386D" w:rsidRDefault="0096708A" w:rsidP="00CC66CE">
      <w:pPr>
        <w:ind w:right="193"/>
        <w:jc w:val="both"/>
        <w:rPr>
          <w:rFonts w:ascii="Montserrat" w:hAnsi="Montserrat" w:cs="Arial"/>
          <w:sz w:val="18"/>
        </w:rPr>
      </w:pPr>
    </w:p>
    <w:p w:rsidR="0096708A" w:rsidRPr="00BA386D" w:rsidRDefault="0096708A" w:rsidP="00CC66CE">
      <w:pPr>
        <w:ind w:right="193"/>
        <w:jc w:val="both"/>
        <w:rPr>
          <w:rFonts w:ascii="Montserrat" w:hAnsi="Montserrat" w:cs="Arial"/>
          <w:sz w:val="18"/>
        </w:rPr>
      </w:pPr>
      <w:r w:rsidRPr="00BA386D">
        <w:rPr>
          <w:rFonts w:ascii="Montserrat" w:hAnsi="Montserrat" w:cs="Arial"/>
          <w:sz w:val="18"/>
        </w:rPr>
        <w:t>Instituto Mexicano del Seguro Social</w:t>
      </w:r>
    </w:p>
    <w:p w:rsidR="0096708A" w:rsidRPr="00BA386D" w:rsidRDefault="0096708A" w:rsidP="00CC66CE">
      <w:pPr>
        <w:ind w:right="193"/>
        <w:jc w:val="both"/>
        <w:rPr>
          <w:rFonts w:ascii="Montserrat" w:hAnsi="Montserrat" w:cs="Arial"/>
          <w:sz w:val="18"/>
        </w:rPr>
      </w:pPr>
      <w:r w:rsidRPr="00BA386D">
        <w:rPr>
          <w:rFonts w:ascii="Montserrat" w:hAnsi="Montserrat" w:cs="Arial"/>
          <w:sz w:val="18"/>
        </w:rPr>
        <w:t>Coordinación de Adquisición de Bienes y Contratación de Servicios</w:t>
      </w:r>
    </w:p>
    <w:p w:rsidR="0096708A" w:rsidRPr="00BA386D" w:rsidRDefault="0096708A" w:rsidP="00CC66CE">
      <w:pPr>
        <w:ind w:right="193"/>
        <w:jc w:val="both"/>
        <w:rPr>
          <w:rFonts w:ascii="Montserrat" w:hAnsi="Montserrat" w:cs="Arial"/>
          <w:sz w:val="18"/>
        </w:rPr>
      </w:pPr>
      <w:r w:rsidRPr="00BA386D">
        <w:rPr>
          <w:rFonts w:ascii="Montserrat" w:hAnsi="Montserrat" w:cs="Arial"/>
          <w:sz w:val="18"/>
        </w:rPr>
        <w:t>Coordinación Técnica de Bienes y Servicios</w:t>
      </w:r>
    </w:p>
    <w:p w:rsidR="0096708A" w:rsidRPr="00BA386D" w:rsidRDefault="0096708A" w:rsidP="00CC66CE">
      <w:pPr>
        <w:ind w:right="193"/>
        <w:jc w:val="both"/>
        <w:rPr>
          <w:rFonts w:ascii="Montserrat" w:hAnsi="Montserrat" w:cs="Arial"/>
          <w:sz w:val="18"/>
        </w:rPr>
      </w:pPr>
      <w:r w:rsidRPr="00BA386D">
        <w:rPr>
          <w:rFonts w:ascii="Montserrat" w:hAnsi="Montserrat" w:cs="Arial"/>
          <w:sz w:val="18"/>
        </w:rPr>
        <w:t>División de Bienes Terapéuticos</w:t>
      </w:r>
    </w:p>
    <w:p w:rsidR="0096708A" w:rsidRPr="00BA386D" w:rsidRDefault="0096708A" w:rsidP="00CC66CE">
      <w:pPr>
        <w:ind w:right="193"/>
        <w:jc w:val="both"/>
        <w:rPr>
          <w:rFonts w:ascii="Montserrat" w:hAnsi="Montserrat" w:cs="Arial"/>
          <w:sz w:val="18"/>
        </w:rPr>
      </w:pPr>
      <w:r w:rsidRPr="00BA386D">
        <w:rPr>
          <w:rFonts w:ascii="Montserrat" w:hAnsi="Montserrat" w:cs="Arial"/>
          <w:sz w:val="18"/>
        </w:rPr>
        <w:t>Presente.</w:t>
      </w:r>
    </w:p>
    <w:p w:rsidR="0096708A" w:rsidRPr="00BA386D" w:rsidRDefault="0096708A" w:rsidP="00CC66CE">
      <w:pPr>
        <w:jc w:val="both"/>
        <w:rPr>
          <w:rFonts w:ascii="Montserrat" w:hAnsi="Montserrat" w:cs="Arial"/>
          <w:b/>
          <w:bCs/>
          <w:sz w:val="18"/>
        </w:rPr>
      </w:pPr>
    </w:p>
    <w:p w:rsidR="0096708A" w:rsidRPr="00BA386D" w:rsidRDefault="0096708A" w:rsidP="00CC66CE">
      <w:pPr>
        <w:ind w:right="193"/>
        <w:jc w:val="both"/>
        <w:rPr>
          <w:rFonts w:ascii="Montserrat" w:hAnsi="Montserrat" w:cs="Arial"/>
          <w:sz w:val="18"/>
        </w:rPr>
      </w:pPr>
      <w:r w:rsidRPr="00BA386D">
        <w:rPr>
          <w:rFonts w:ascii="Montserrat" w:hAnsi="Montserrat" w:cs="Arial"/>
          <w:sz w:val="18"/>
        </w:rPr>
        <w:t xml:space="preserve">En </w:t>
      </w:r>
      <w:r w:rsidR="002F56BE" w:rsidRPr="00BA386D">
        <w:rPr>
          <w:rFonts w:ascii="Montserrat" w:hAnsi="Montserrat" w:cs="Arial"/>
          <w:sz w:val="18"/>
        </w:rPr>
        <w:t xml:space="preserve">cumplimiento a lo ordenado por </w:t>
      </w:r>
      <w:r w:rsidRPr="00BA386D">
        <w:rPr>
          <w:rFonts w:ascii="Montserrat" w:hAnsi="Montserrat" w:cs="Arial"/>
          <w:sz w:val="18"/>
        </w:rPr>
        <w:t>l</w:t>
      </w:r>
      <w:r w:rsidR="002F56BE" w:rsidRPr="00BA386D">
        <w:rPr>
          <w:rFonts w:ascii="Montserrat" w:hAnsi="Montserrat" w:cs="Arial"/>
          <w:sz w:val="18"/>
        </w:rPr>
        <w:t>os</w:t>
      </w:r>
      <w:r w:rsidRPr="00BA386D">
        <w:rPr>
          <w:rFonts w:ascii="Montserrat" w:hAnsi="Montserrat" w:cs="Arial"/>
          <w:sz w:val="18"/>
        </w:rPr>
        <w:t xml:space="preserve"> artículo</w:t>
      </w:r>
      <w:r w:rsidR="002F56BE" w:rsidRPr="00BA386D">
        <w:rPr>
          <w:rFonts w:ascii="Montserrat" w:hAnsi="Montserrat" w:cs="Arial"/>
          <w:sz w:val="18"/>
        </w:rPr>
        <w:t>s</w:t>
      </w:r>
      <w:r w:rsidRPr="00BA386D">
        <w:rPr>
          <w:rFonts w:ascii="Montserrat" w:hAnsi="Montserrat" w:cs="Arial"/>
          <w:sz w:val="18"/>
        </w:rPr>
        <w:t xml:space="preserve"> 29 fracción IX de la Ley de Adquisiciones, Arrendamientos y Servicios del Sector</w:t>
      </w:r>
      <w:r w:rsidR="002F56BE" w:rsidRPr="00BA386D">
        <w:rPr>
          <w:rFonts w:ascii="Montserrat" w:hAnsi="Montserrat" w:cs="Arial"/>
          <w:sz w:val="18"/>
        </w:rPr>
        <w:t xml:space="preserve"> Público, fracción VI, inciso f </w:t>
      </w:r>
      <w:r w:rsidRPr="00BA386D">
        <w:rPr>
          <w:rFonts w:ascii="Montserrat" w:hAnsi="Montserrat" w:cs="Arial"/>
          <w:sz w:val="18"/>
        </w:rPr>
        <w:t>y penúltimo párrafo del 39 de su Reglamento; y para efectos de presentar proposición y en su caso poder celebrar el contrato respectivo con este Instituto en relación a la Licitación Pública: _________________</w:t>
      </w:r>
    </w:p>
    <w:p w:rsidR="0096708A" w:rsidRPr="00BA386D" w:rsidRDefault="0096708A" w:rsidP="00CC66CE">
      <w:pPr>
        <w:jc w:val="both"/>
        <w:rPr>
          <w:rFonts w:ascii="Montserrat" w:hAnsi="Montserrat" w:cs="Arial"/>
          <w:sz w:val="18"/>
        </w:rPr>
      </w:pPr>
    </w:p>
    <w:p w:rsidR="0096708A" w:rsidRPr="00BA386D" w:rsidRDefault="0096708A" w:rsidP="004D103A">
      <w:pPr>
        <w:numPr>
          <w:ilvl w:val="0"/>
          <w:numId w:val="24"/>
        </w:numPr>
        <w:tabs>
          <w:tab w:val="clear" w:pos="720"/>
          <w:tab w:val="num" w:pos="360"/>
        </w:tabs>
        <w:suppressAutoHyphens/>
        <w:ind w:left="360"/>
        <w:jc w:val="both"/>
        <w:rPr>
          <w:rFonts w:ascii="Montserrat" w:hAnsi="Montserrat" w:cs="Arial"/>
          <w:b/>
          <w:bCs/>
          <w:sz w:val="18"/>
        </w:rPr>
      </w:pPr>
      <w:r w:rsidRPr="00BA386D">
        <w:rPr>
          <w:rFonts w:ascii="Montserrat" w:hAnsi="Montserrat" w:cs="Arial"/>
          <w:sz w:val="18"/>
        </w:rPr>
        <w:t xml:space="preserve">Me permito manifestar BAJO PROTESTA DE DECIR VERDAD que la empresa que represento se abstendrá por si misma o a través de interpósita persona, de adoptar conductas </w:t>
      </w:r>
      <w:r w:rsidRPr="00BA386D">
        <w:rPr>
          <w:rFonts w:ascii="Montserrat" w:hAnsi="Montserrat" w:cs="Arial"/>
          <w:sz w:val="18"/>
          <w:szCs w:val="20"/>
          <w:lang w:val="es-ES_tradnl"/>
        </w:rPr>
        <w:t xml:space="preserve">para que los servidores públicos, </w:t>
      </w:r>
      <w:r w:rsidRPr="00BA386D">
        <w:rPr>
          <w:rFonts w:ascii="Montserrat" w:hAnsi="Montserrat" w:cs="Arial"/>
          <w:sz w:val="18"/>
        </w:rPr>
        <w:t>induzcan o alteren las evaluaciones de las proposiciones, el resultado del procedimiento, u otros aspectos que le otorguen condiciones más ventajosas con relación a los demás participantes; asimismo que dicha empresa por sí misma o por interpósita persona, se abstendrá de llevar a cabo cualquier acto que implique trasgresión a las disposiciones de la Ley de Adquisiciones, Arrendamientos y Servicios del Sector Público y su Reglamento; así como a lo dispuesto en general por la Ley Federal de Competencia Económica.</w:t>
      </w:r>
    </w:p>
    <w:p w:rsidR="0096708A" w:rsidRPr="00BA386D" w:rsidRDefault="0096708A" w:rsidP="00CC66CE">
      <w:pPr>
        <w:jc w:val="both"/>
        <w:rPr>
          <w:rFonts w:ascii="Montserrat" w:hAnsi="Montserrat" w:cs="Arial"/>
          <w:b/>
          <w:bCs/>
          <w:sz w:val="18"/>
        </w:rPr>
      </w:pPr>
    </w:p>
    <w:p w:rsidR="0096708A" w:rsidRPr="00BA386D" w:rsidRDefault="0096708A" w:rsidP="00CC66CE">
      <w:pPr>
        <w:ind w:left="360"/>
        <w:jc w:val="both"/>
        <w:rPr>
          <w:rFonts w:ascii="Montserrat" w:hAnsi="Montserrat" w:cs="Arial"/>
          <w:i/>
          <w:sz w:val="18"/>
        </w:rPr>
      </w:pPr>
      <w:r w:rsidRPr="00BA386D">
        <w:rPr>
          <w:rFonts w:ascii="Montserrat" w:hAnsi="Montserrat" w:cs="Arial"/>
          <w:b/>
          <w:i/>
          <w:sz w:val="18"/>
        </w:rPr>
        <w:t>(EN CASO DE SER PERSONA FÍSICA, DEBERÁ SUSTITUIR EL PÁRRAFO ANTERIOR POR LO SIGUIENTE:</w:t>
      </w:r>
      <w:r w:rsidRPr="00BA386D">
        <w:rPr>
          <w:rFonts w:ascii="Montserrat" w:hAnsi="Montserrat" w:cs="Arial"/>
          <w:i/>
          <w:sz w:val="18"/>
        </w:rPr>
        <w:t xml:space="preserve"> “Me permito manifestar BAJO PROTESTA DE DECIR VERDAD que me abstendré por sí mismo o a través de interpósita persona, de adoptar conductas que induzcan o alteren las evaluaciones de las proposiciones, el resultado del procedimiento, u otros aspectos que le otorguen condiciones más ventajosas con relación a los demás participantes; asimismo me abstendré por sí mismo o por interpósita persona, de llevar a cabo cualquier acto que implique trasgresión a las disposiciones de la Ley de Adquisiciones, Arrendamientos y Servicios del Sector Público y su Reglamento; así como a lo dispuesto en general por la Ley Federal de Competencia Económica.”) </w:t>
      </w:r>
      <w:r w:rsidRPr="00BA386D">
        <w:rPr>
          <w:rFonts w:ascii="Montserrat" w:hAnsi="Montserrat" w:cs="Arial"/>
          <w:b/>
          <w:i/>
          <w:sz w:val="18"/>
        </w:rPr>
        <w:t>EN CASO DE NO SER PERSONA FÍSICA PODRA ELIMINAR ESTE PÁRRAFO.</w:t>
      </w:r>
    </w:p>
    <w:p w:rsidR="0096708A" w:rsidRPr="00BA386D" w:rsidRDefault="0096708A" w:rsidP="00CC66CE">
      <w:pPr>
        <w:jc w:val="both"/>
        <w:rPr>
          <w:rFonts w:ascii="Montserrat" w:hAnsi="Montserrat" w:cs="Arial"/>
          <w:b/>
          <w:bCs/>
          <w:sz w:val="18"/>
        </w:rPr>
      </w:pPr>
    </w:p>
    <w:p w:rsidR="0096708A" w:rsidRPr="00BA386D" w:rsidRDefault="0096708A" w:rsidP="004D103A">
      <w:pPr>
        <w:numPr>
          <w:ilvl w:val="0"/>
          <w:numId w:val="24"/>
        </w:numPr>
        <w:tabs>
          <w:tab w:val="clear" w:pos="720"/>
          <w:tab w:val="num" w:pos="360"/>
        </w:tabs>
        <w:suppressAutoHyphens/>
        <w:ind w:left="360"/>
        <w:jc w:val="both"/>
        <w:rPr>
          <w:rFonts w:ascii="Montserrat" w:hAnsi="Montserrat" w:cs="Arial"/>
          <w:b/>
          <w:bCs/>
          <w:sz w:val="18"/>
        </w:rPr>
      </w:pPr>
      <w:r w:rsidRPr="00BA386D">
        <w:rPr>
          <w:rFonts w:ascii="Montserrat" w:hAnsi="Montserrat" w:cs="Arial"/>
          <w:sz w:val="18"/>
        </w:rPr>
        <w:t xml:space="preserve">Me permito manifestar que mi representada, así </w:t>
      </w:r>
      <w:r w:rsidR="00E11AFC" w:rsidRPr="00BA386D">
        <w:rPr>
          <w:rFonts w:ascii="Montserrat" w:hAnsi="Montserrat" w:cs="Arial"/>
          <w:sz w:val="18"/>
        </w:rPr>
        <w:t xml:space="preserve">como </w:t>
      </w:r>
      <w:r w:rsidR="00E11AFC" w:rsidRPr="00BA386D">
        <w:rPr>
          <w:rFonts w:ascii="Montserrat" w:hAnsi="Montserrat" w:cs="Arial"/>
          <w:sz w:val="18"/>
          <w:szCs w:val="20"/>
          <w:lang w:val="es-ES_tradnl"/>
        </w:rPr>
        <w:t xml:space="preserve">el(los) producto(s) que oferto </w:t>
      </w:r>
      <w:r w:rsidR="00E11AFC" w:rsidRPr="00BA386D">
        <w:rPr>
          <w:rFonts w:ascii="Montserrat" w:hAnsi="Montserrat" w:cs="Arial"/>
          <w:sz w:val="18"/>
        </w:rPr>
        <w:t xml:space="preserve">no se encuentran sancionados </w:t>
      </w:r>
      <w:r w:rsidRPr="00BA386D">
        <w:rPr>
          <w:rFonts w:ascii="Montserrat" w:hAnsi="Montserrat" w:cs="Arial"/>
          <w:sz w:val="18"/>
        </w:rPr>
        <w:t>la SS</w:t>
      </w:r>
      <w:r w:rsidR="00E11AFC" w:rsidRPr="00BA386D">
        <w:rPr>
          <w:rFonts w:ascii="Montserrat" w:hAnsi="Montserrat" w:cs="Arial"/>
          <w:sz w:val="18"/>
        </w:rPr>
        <w:t>A</w:t>
      </w:r>
      <w:r w:rsidRPr="00BA386D">
        <w:rPr>
          <w:rFonts w:ascii="Montserrat" w:hAnsi="Montserrat" w:cs="Arial"/>
          <w:sz w:val="18"/>
        </w:rPr>
        <w:t xml:space="preserve"> y COFEPRIS.</w:t>
      </w:r>
    </w:p>
    <w:p w:rsidR="0096708A" w:rsidRPr="00BA386D" w:rsidRDefault="0096708A" w:rsidP="00CC66CE">
      <w:pPr>
        <w:jc w:val="both"/>
        <w:rPr>
          <w:rFonts w:ascii="Montserrat" w:hAnsi="Montserrat" w:cs="Arial"/>
          <w:b/>
          <w:bCs/>
          <w:sz w:val="18"/>
        </w:rPr>
      </w:pPr>
    </w:p>
    <w:p w:rsidR="0096708A" w:rsidRPr="00BA386D" w:rsidRDefault="0096708A" w:rsidP="004D103A">
      <w:pPr>
        <w:numPr>
          <w:ilvl w:val="0"/>
          <w:numId w:val="24"/>
        </w:numPr>
        <w:tabs>
          <w:tab w:val="clear" w:pos="720"/>
          <w:tab w:val="num" w:pos="360"/>
        </w:tabs>
        <w:suppressAutoHyphens/>
        <w:ind w:left="360"/>
        <w:jc w:val="both"/>
        <w:rPr>
          <w:rFonts w:ascii="Montserrat" w:hAnsi="Montserrat" w:cs="Arial"/>
          <w:sz w:val="18"/>
        </w:rPr>
      </w:pPr>
      <w:r w:rsidRPr="00BA386D">
        <w:rPr>
          <w:rFonts w:ascii="Montserrat" w:hAnsi="Montserrat" w:cs="Arial"/>
          <w:sz w:val="18"/>
        </w:rPr>
        <w:t>Me permito manifestar que mi representada se obliga</w:t>
      </w:r>
      <w:r w:rsidR="002F56BE" w:rsidRPr="00BA386D">
        <w:rPr>
          <w:rFonts w:ascii="Montserrat" w:hAnsi="Montserrat" w:cs="Arial"/>
          <w:sz w:val="18"/>
        </w:rPr>
        <w:t>, en caso de resultar adjudicada</w:t>
      </w:r>
      <w:r w:rsidRPr="00BA386D">
        <w:rPr>
          <w:rFonts w:ascii="Montserrat" w:hAnsi="Montserrat" w:cs="Arial"/>
          <w:sz w:val="18"/>
        </w:rPr>
        <w:t>, a liberar al IMSS de toda responsabilidad de carácter civil, mercantil, penal o administrativa que, en su caso, se ocasione con motivo de la infracción de derechos de autor, patentes, marcas u otros derechos de propiedad industrial o intelectual a nivel Nacional o Internacional.</w:t>
      </w:r>
    </w:p>
    <w:p w:rsidR="0096708A" w:rsidRPr="00BA386D" w:rsidRDefault="0096708A" w:rsidP="00CC66CE">
      <w:pPr>
        <w:suppressAutoHyphens/>
        <w:ind w:left="360"/>
        <w:jc w:val="both"/>
        <w:rPr>
          <w:rFonts w:ascii="Montserrat" w:hAnsi="Montserrat" w:cs="Arial"/>
          <w:sz w:val="18"/>
        </w:rPr>
      </w:pPr>
    </w:p>
    <w:p w:rsidR="0096708A" w:rsidRPr="00BA386D" w:rsidRDefault="0096708A" w:rsidP="00CC66CE">
      <w:pPr>
        <w:jc w:val="center"/>
        <w:rPr>
          <w:rFonts w:ascii="Montserrat" w:hAnsi="Montserrat" w:cs="Arial"/>
          <w:sz w:val="18"/>
        </w:rPr>
      </w:pPr>
      <w:r w:rsidRPr="00BA386D">
        <w:rPr>
          <w:rFonts w:ascii="Montserrat" w:hAnsi="Montserrat" w:cs="Arial"/>
          <w:sz w:val="18"/>
        </w:rPr>
        <w:t>________________________________________________</w:t>
      </w:r>
    </w:p>
    <w:p w:rsidR="0096708A" w:rsidRPr="00BA386D" w:rsidRDefault="0096708A" w:rsidP="00CC66CE">
      <w:pPr>
        <w:jc w:val="center"/>
        <w:rPr>
          <w:rFonts w:ascii="Montserrat" w:hAnsi="Montserrat" w:cs="Arial"/>
          <w:b/>
          <w:bCs/>
          <w:sz w:val="18"/>
        </w:rPr>
      </w:pPr>
      <w:r w:rsidRPr="00BA386D">
        <w:rPr>
          <w:rFonts w:ascii="Montserrat" w:hAnsi="Montserrat" w:cs="Arial"/>
          <w:b/>
          <w:bCs/>
          <w:sz w:val="18"/>
        </w:rPr>
        <w:t>(NOMBRE Y FIRMA DE LA PERSONA FACULTADA)</w:t>
      </w:r>
    </w:p>
    <w:p w:rsidR="0096708A" w:rsidRPr="00BA386D" w:rsidRDefault="0096708A" w:rsidP="00CC66CE">
      <w:pPr>
        <w:jc w:val="center"/>
        <w:rPr>
          <w:rFonts w:ascii="Montserrat" w:hAnsi="Montserrat" w:cs="Arial"/>
          <w:b/>
          <w:sz w:val="20"/>
        </w:rPr>
      </w:pPr>
      <w:r w:rsidRPr="00BA386D">
        <w:rPr>
          <w:rFonts w:ascii="Montserrat" w:hAnsi="Montserrat" w:cs="Arial"/>
          <w:b/>
          <w:bCs/>
          <w:sz w:val="18"/>
        </w:rPr>
        <w:t>(NOMBRE O RAZÓN SOCIAL DEL</w:t>
      </w:r>
      <w:r w:rsidR="00477C66" w:rsidRPr="00BA386D">
        <w:rPr>
          <w:rFonts w:ascii="Montserrat" w:hAnsi="Montserrat" w:cs="Arial"/>
          <w:b/>
          <w:bCs/>
          <w:sz w:val="18"/>
        </w:rPr>
        <w:t xml:space="preserve"> LICITANTE</w:t>
      </w:r>
      <w:r w:rsidRPr="00BA386D">
        <w:rPr>
          <w:rFonts w:ascii="Montserrat" w:hAnsi="Montserrat" w:cs="Arial"/>
          <w:b/>
          <w:bCs/>
          <w:sz w:val="18"/>
        </w:rPr>
        <w:t>)</w:t>
      </w:r>
    </w:p>
    <w:p w:rsidR="00665634" w:rsidRPr="00BA386D" w:rsidRDefault="00665634" w:rsidP="00CC66CE">
      <w:pPr>
        <w:jc w:val="both"/>
        <w:rPr>
          <w:rFonts w:ascii="Montserrat" w:hAnsi="Montserrat" w:cs="Arial"/>
          <w:sz w:val="20"/>
        </w:rPr>
        <w:sectPr w:rsidR="00665634" w:rsidRPr="00BA386D" w:rsidSect="00640A78">
          <w:headerReference w:type="default" r:id="rId23"/>
          <w:footnotePr>
            <w:pos w:val="beneathText"/>
          </w:footnotePr>
          <w:type w:val="nextColumn"/>
          <w:pgSz w:w="12240" w:h="15840" w:code="1"/>
          <w:pgMar w:top="1418" w:right="1701" w:bottom="1418" w:left="1701" w:header="851" w:footer="851" w:gutter="0"/>
          <w:cols w:space="720"/>
          <w:docGrid w:linePitch="360"/>
        </w:sectPr>
      </w:pPr>
      <w:bookmarkStart w:id="187" w:name="_Toc455663486"/>
      <w:bookmarkStart w:id="188" w:name="_Toc460500941"/>
    </w:p>
    <w:p w:rsidR="00665634" w:rsidRPr="00BA386D" w:rsidRDefault="00665634" w:rsidP="00CC66CE">
      <w:pPr>
        <w:rPr>
          <w:rFonts w:ascii="Montserrat" w:eastAsia="Times New Roman" w:hAnsi="Montserrat" w:cs="Arial"/>
          <w:b/>
          <w:bCs/>
          <w:kern w:val="1"/>
          <w:sz w:val="20"/>
          <w:szCs w:val="20"/>
          <w:lang w:eastAsia="ar-SA"/>
        </w:rPr>
      </w:pPr>
    </w:p>
    <w:p w:rsidR="00892394" w:rsidRPr="00BA386D" w:rsidRDefault="00A77DB4" w:rsidP="00892394">
      <w:pPr>
        <w:pStyle w:val="Ttulo1"/>
        <w:spacing w:before="0" w:after="0"/>
        <w:ind w:left="360" w:right="49"/>
        <w:jc w:val="center"/>
        <w:rPr>
          <w:rFonts w:ascii="Montserrat" w:hAnsi="Montserrat" w:cs="Arial"/>
          <w:sz w:val="20"/>
          <w:szCs w:val="20"/>
        </w:rPr>
      </w:pPr>
      <w:bookmarkStart w:id="189" w:name="_Toc92919208"/>
      <w:r w:rsidRPr="00BA386D">
        <w:rPr>
          <w:rFonts w:ascii="Montserrat" w:hAnsi="Montserrat" w:cs="Arial"/>
          <w:sz w:val="20"/>
          <w:szCs w:val="20"/>
        </w:rPr>
        <w:t xml:space="preserve">ANEXO </w:t>
      </w:r>
      <w:r w:rsidR="000E301D" w:rsidRPr="00BA386D">
        <w:rPr>
          <w:rFonts w:ascii="Montserrat" w:hAnsi="Montserrat" w:cs="Arial"/>
          <w:sz w:val="20"/>
          <w:szCs w:val="20"/>
        </w:rPr>
        <w:t>X</w:t>
      </w:r>
      <w:r w:rsidRPr="00BA386D">
        <w:rPr>
          <w:rFonts w:ascii="Montserrat" w:hAnsi="Montserrat" w:cs="Arial"/>
          <w:sz w:val="20"/>
          <w:szCs w:val="20"/>
        </w:rPr>
        <w:t xml:space="preserve"> </w:t>
      </w:r>
      <w:r w:rsidR="00C90756" w:rsidRPr="00BA386D">
        <w:rPr>
          <w:rFonts w:ascii="Montserrat" w:hAnsi="Montserrat" w:cs="Arial"/>
          <w:sz w:val="20"/>
          <w:szCs w:val="20"/>
        </w:rPr>
        <w:br/>
      </w:r>
      <w:r w:rsidR="00892394" w:rsidRPr="00BA386D">
        <w:rPr>
          <w:rFonts w:ascii="Montserrat" w:hAnsi="Montserrat" w:cs="Arial"/>
          <w:sz w:val="20"/>
          <w:lang w:val="pt-BR"/>
        </w:rPr>
        <w:t>PROPUESTA ECONÓMICA</w:t>
      </w:r>
      <w:bookmarkEnd w:id="189"/>
    </w:p>
    <w:p w:rsidR="00892394" w:rsidRPr="00BA386D" w:rsidRDefault="00892394" w:rsidP="00892394">
      <w:pPr>
        <w:ind w:left="8789" w:right="164" w:hanging="8789"/>
        <w:jc w:val="both"/>
        <w:rPr>
          <w:rFonts w:ascii="Montserrat" w:hAnsi="Montserrat" w:cs="Arial"/>
          <w:b/>
          <w:sz w:val="20"/>
          <w:lang w:val="pt-BR"/>
        </w:rPr>
      </w:pPr>
    </w:p>
    <w:p w:rsidR="00AF79CB" w:rsidRPr="00E85D0B" w:rsidRDefault="00AF79CB" w:rsidP="00AF79CB">
      <w:pPr>
        <w:ind w:left="8789" w:right="164" w:hanging="8789"/>
        <w:jc w:val="center"/>
        <w:rPr>
          <w:rFonts w:ascii="Montserrat" w:hAnsi="Montserrat" w:cs="Arial"/>
          <w:b/>
          <w:sz w:val="20"/>
          <w:lang w:val="pt-BR"/>
        </w:rPr>
      </w:pPr>
    </w:p>
    <w:p w:rsidR="00AF79CB" w:rsidRPr="00E85D0B" w:rsidRDefault="00AF79CB" w:rsidP="00AF79CB">
      <w:pPr>
        <w:ind w:left="8789" w:right="164" w:hanging="8789"/>
        <w:jc w:val="both"/>
        <w:rPr>
          <w:rFonts w:ascii="Montserrat" w:hAnsi="Montserrat" w:cs="Arial"/>
          <w:b/>
          <w:sz w:val="20"/>
          <w:lang w:val="pt-BR"/>
        </w:rPr>
      </w:pPr>
      <w:r w:rsidRPr="00E85D0B">
        <w:rPr>
          <w:rFonts w:ascii="Montserrat" w:hAnsi="Montserrat" w:cs="Arial"/>
          <w:b/>
          <w:sz w:val="20"/>
          <w:lang w:val="pt-BR"/>
        </w:rPr>
        <w:t>INSTITUTO MEXICANO DEL SEGURO SOCIAL</w:t>
      </w:r>
    </w:p>
    <w:p w:rsidR="00AF79CB" w:rsidRPr="00E85D0B" w:rsidRDefault="00AF79CB" w:rsidP="00AF79CB">
      <w:pPr>
        <w:ind w:left="8789" w:right="164" w:hanging="8789"/>
        <w:jc w:val="both"/>
        <w:rPr>
          <w:rFonts w:ascii="Montserrat" w:hAnsi="Montserrat" w:cs="Arial"/>
          <w:sz w:val="20"/>
          <w:lang w:val="pt-BR"/>
        </w:rPr>
      </w:pPr>
      <w:r w:rsidRPr="00E85D0B">
        <w:rPr>
          <w:rFonts w:ascii="Montserrat" w:hAnsi="Montserrat" w:cs="Arial"/>
          <w:sz w:val="20"/>
          <w:lang w:val="pt-BR"/>
        </w:rPr>
        <w:t>PRESENTE:</w:t>
      </w:r>
    </w:p>
    <w:p w:rsidR="00AF79CB" w:rsidRPr="00E85D0B" w:rsidRDefault="00AF79CB" w:rsidP="00AF79CB">
      <w:pPr>
        <w:ind w:left="8789" w:right="164" w:hanging="8789"/>
        <w:jc w:val="both"/>
        <w:rPr>
          <w:rFonts w:ascii="Montserrat" w:hAnsi="Montserrat" w:cs="Arial"/>
          <w:sz w:val="18"/>
          <w:szCs w:val="18"/>
          <w:lang w:val="pt-BR"/>
        </w:rPr>
      </w:pPr>
    </w:p>
    <w:p w:rsidR="00AF79CB" w:rsidRDefault="00AF79CB" w:rsidP="00AF79CB">
      <w:pPr>
        <w:rPr>
          <w:rFonts w:ascii="Montserrat" w:hAnsi="Montserrat" w:cs="Arial"/>
          <w:b/>
          <w:sz w:val="18"/>
          <w:szCs w:val="18"/>
          <w:lang w:val="pt-BR"/>
        </w:rPr>
      </w:pPr>
      <w:r w:rsidRPr="00E85D0B">
        <w:rPr>
          <w:rFonts w:ascii="Montserrat" w:hAnsi="Montserrat" w:cs="Arial"/>
          <w:b/>
          <w:sz w:val="18"/>
          <w:szCs w:val="18"/>
        </w:rPr>
        <w:t xml:space="preserve">LICITACIÓN PÚBLICA No. _______[1]_______ </w:t>
      </w:r>
      <w:r>
        <w:rPr>
          <w:rFonts w:ascii="Montserrat" w:hAnsi="Montserrat" w:cs="Arial"/>
          <w:b/>
          <w:sz w:val="18"/>
          <w:szCs w:val="18"/>
        </w:rPr>
        <w:t xml:space="preserve">     </w:t>
      </w:r>
      <w:r w:rsidRPr="00E85D0B">
        <w:rPr>
          <w:rFonts w:ascii="Montserrat" w:hAnsi="Montserrat" w:cs="Arial"/>
          <w:b/>
          <w:sz w:val="18"/>
          <w:szCs w:val="18"/>
        </w:rPr>
        <w:t>FECHA: ______[2]____</w:t>
      </w:r>
      <w:r w:rsidRPr="00E85D0B">
        <w:rPr>
          <w:rFonts w:ascii="Montserrat" w:hAnsi="Montserrat" w:cs="Arial"/>
          <w:b/>
          <w:sz w:val="18"/>
          <w:szCs w:val="18"/>
        </w:rPr>
        <w:tab/>
        <w:t xml:space="preserve">  TITULAR. </w:t>
      </w:r>
      <w:r w:rsidRPr="00E85D0B">
        <w:rPr>
          <w:rFonts w:ascii="Montserrat" w:hAnsi="Montserrat" w:cs="Arial"/>
          <w:b/>
          <w:sz w:val="18"/>
          <w:szCs w:val="18"/>
          <w:lang w:val="pt-BR"/>
        </w:rPr>
        <w:t>( [3]  ). DIST. ( [3]  ).</w:t>
      </w:r>
      <w:r w:rsidRPr="00E85D0B">
        <w:rPr>
          <w:rFonts w:ascii="Montserrat" w:hAnsi="Montserrat" w:cs="Arial"/>
          <w:b/>
          <w:sz w:val="18"/>
          <w:szCs w:val="18"/>
          <w:lang w:val="pt-BR"/>
        </w:rPr>
        <w:tab/>
      </w:r>
    </w:p>
    <w:p w:rsidR="00AF79CB" w:rsidRPr="00E85D0B" w:rsidRDefault="00AF79CB" w:rsidP="00AF79CB">
      <w:pPr>
        <w:rPr>
          <w:rFonts w:ascii="Montserrat" w:hAnsi="Montserrat" w:cs="Arial"/>
          <w:b/>
          <w:sz w:val="18"/>
          <w:szCs w:val="18"/>
          <w:lang w:val="pt-BR"/>
        </w:rPr>
      </w:pPr>
      <w:r w:rsidRPr="00E85D0B">
        <w:rPr>
          <w:rFonts w:ascii="Montserrat" w:hAnsi="Montserrat" w:cs="Arial"/>
          <w:b/>
          <w:sz w:val="18"/>
          <w:szCs w:val="18"/>
          <w:lang w:val="pt-BR"/>
        </w:rPr>
        <w:t>No. DE PREI IMSS: ______[4]_____</w:t>
      </w:r>
    </w:p>
    <w:p w:rsidR="00AF79CB" w:rsidRPr="00E85D0B" w:rsidRDefault="00AF79CB" w:rsidP="00AF79CB">
      <w:pPr>
        <w:pStyle w:val="Textoindependiente"/>
        <w:spacing w:after="0"/>
        <w:rPr>
          <w:rFonts w:ascii="Montserrat" w:hAnsi="Montserrat" w:cs="Arial"/>
          <w:b/>
          <w:sz w:val="18"/>
          <w:szCs w:val="18"/>
        </w:rPr>
      </w:pPr>
      <w:r w:rsidRPr="00E85D0B">
        <w:rPr>
          <w:rFonts w:ascii="Montserrat" w:hAnsi="Montserrat" w:cs="Arial"/>
          <w:b/>
          <w:sz w:val="18"/>
          <w:szCs w:val="18"/>
        </w:rPr>
        <w:t xml:space="preserve">NOMBRE DEL LICITANTE:_________________[5]_____________ </w:t>
      </w:r>
    </w:p>
    <w:p w:rsidR="00AF79CB" w:rsidRPr="00E85D0B" w:rsidRDefault="00AF79CB" w:rsidP="00AF79CB">
      <w:pPr>
        <w:rPr>
          <w:rFonts w:ascii="Montserrat" w:hAnsi="Montserrat" w:cs="Arial"/>
          <w:b/>
          <w:sz w:val="18"/>
          <w:szCs w:val="18"/>
        </w:rPr>
      </w:pPr>
      <w:r w:rsidRPr="00E85D0B">
        <w:rPr>
          <w:rFonts w:ascii="Montserrat" w:hAnsi="Montserrat" w:cs="Arial"/>
          <w:b/>
          <w:sz w:val="18"/>
          <w:szCs w:val="18"/>
        </w:rPr>
        <w:t xml:space="preserve">ESTRATIFICACIÓN MIPYME: </w:t>
      </w:r>
      <w:r w:rsidRPr="00E85D0B">
        <w:rPr>
          <w:rFonts w:ascii="Montserrat" w:hAnsi="Montserrat" w:cs="Arial"/>
          <w:b/>
          <w:sz w:val="18"/>
          <w:szCs w:val="18"/>
        </w:rPr>
        <w:tab/>
      </w:r>
      <w:r w:rsidRPr="00E85D0B">
        <w:rPr>
          <w:rFonts w:ascii="Montserrat" w:hAnsi="Montserrat" w:cs="Arial"/>
          <w:b/>
          <w:sz w:val="18"/>
          <w:szCs w:val="18"/>
        </w:rPr>
        <w:tab/>
        <w:t>MICRO (   [6]   )</w:t>
      </w:r>
      <w:r w:rsidRPr="00E85D0B">
        <w:rPr>
          <w:rFonts w:ascii="Montserrat" w:hAnsi="Montserrat" w:cs="Arial"/>
          <w:b/>
          <w:sz w:val="18"/>
          <w:szCs w:val="18"/>
        </w:rPr>
        <w:tab/>
      </w:r>
      <w:r w:rsidRPr="00E85D0B">
        <w:rPr>
          <w:rFonts w:ascii="Montserrat" w:hAnsi="Montserrat" w:cs="Arial"/>
          <w:b/>
          <w:sz w:val="18"/>
          <w:szCs w:val="18"/>
        </w:rPr>
        <w:tab/>
      </w:r>
      <w:r w:rsidRPr="00E85D0B">
        <w:rPr>
          <w:rFonts w:ascii="Montserrat" w:hAnsi="Montserrat" w:cs="Arial"/>
          <w:b/>
          <w:sz w:val="18"/>
          <w:szCs w:val="18"/>
        </w:rPr>
        <w:tab/>
        <w:t xml:space="preserve">PEQUEÑA (  [6]    ) </w:t>
      </w:r>
      <w:r w:rsidRPr="00E85D0B">
        <w:rPr>
          <w:rFonts w:ascii="Montserrat" w:hAnsi="Montserrat" w:cs="Arial"/>
          <w:b/>
          <w:sz w:val="18"/>
          <w:szCs w:val="18"/>
        </w:rPr>
        <w:tab/>
        <w:t>MEDIANA (  [6]   )</w:t>
      </w:r>
    </w:p>
    <w:p w:rsidR="00AF79CB" w:rsidRPr="00E85D0B" w:rsidRDefault="00AF79CB" w:rsidP="00AF79CB">
      <w:pPr>
        <w:rPr>
          <w:rFonts w:ascii="Montserrat" w:hAnsi="Montserrat" w:cs="Arial"/>
          <w:b/>
          <w:sz w:val="18"/>
          <w:szCs w:val="18"/>
        </w:rPr>
      </w:pPr>
    </w:p>
    <w:tbl>
      <w:tblPr>
        <w:tblW w:w="51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633"/>
        <w:gridCol w:w="557"/>
        <w:gridCol w:w="560"/>
        <w:gridCol w:w="560"/>
        <w:gridCol w:w="632"/>
        <w:gridCol w:w="1558"/>
        <w:gridCol w:w="702"/>
        <w:gridCol w:w="998"/>
        <w:gridCol w:w="1868"/>
        <w:gridCol w:w="1153"/>
        <w:gridCol w:w="1434"/>
        <w:gridCol w:w="1393"/>
      </w:tblGrid>
      <w:tr w:rsidR="00AF79CB" w:rsidRPr="00C25A37" w:rsidTr="00AF79CB">
        <w:trPr>
          <w:trHeight w:val="219"/>
          <w:jc w:val="center"/>
        </w:trPr>
        <w:tc>
          <w:tcPr>
            <w:tcW w:w="330" w:type="pct"/>
            <w:vMerge w:val="restart"/>
            <w:shd w:val="clear" w:color="auto" w:fill="BFBFBF" w:themeFill="background1" w:themeFillShade="BF"/>
            <w:vAlign w:val="center"/>
          </w:tcPr>
          <w:p w:rsidR="00AF79CB" w:rsidRPr="00C25A37" w:rsidRDefault="00AF79CB" w:rsidP="000A3AF9">
            <w:pPr>
              <w:snapToGrid w:val="0"/>
              <w:jc w:val="center"/>
              <w:rPr>
                <w:rFonts w:ascii="Montserrat" w:hAnsi="Montserrat" w:cs="Arial"/>
              </w:rPr>
            </w:pPr>
            <w:r w:rsidRPr="00C25A37">
              <w:rPr>
                <w:rFonts w:ascii="Montserrat" w:hAnsi="Montserrat" w:cs="Arial"/>
                <w:b/>
                <w:bCs/>
                <w:i/>
                <w:iCs/>
                <w:sz w:val="16"/>
              </w:rPr>
              <w:t>No. Part.</w:t>
            </w:r>
            <w:r w:rsidRPr="00C25A37">
              <w:rPr>
                <w:rFonts w:ascii="Montserrat" w:hAnsi="Montserrat" w:cs="Arial"/>
              </w:rPr>
              <w:t xml:space="preserve"> </w:t>
            </w:r>
          </w:p>
          <w:p w:rsidR="00AF79CB" w:rsidRPr="00C25A37" w:rsidRDefault="00AF79CB" w:rsidP="000A3AF9">
            <w:pPr>
              <w:snapToGrid w:val="0"/>
              <w:jc w:val="center"/>
              <w:rPr>
                <w:rFonts w:ascii="Montserrat" w:hAnsi="Montserrat" w:cs="Arial"/>
                <w:b/>
                <w:bCs/>
                <w:i/>
                <w:iCs/>
                <w:sz w:val="16"/>
              </w:rPr>
            </w:pPr>
            <w:r w:rsidRPr="00C25A37">
              <w:rPr>
                <w:rFonts w:ascii="Montserrat" w:hAnsi="Montserrat" w:cs="Arial"/>
                <w:b/>
                <w:bCs/>
                <w:iCs/>
                <w:sz w:val="16"/>
              </w:rPr>
              <w:t>[7]</w:t>
            </w:r>
          </w:p>
        </w:tc>
        <w:tc>
          <w:tcPr>
            <w:tcW w:w="1140" w:type="pct"/>
            <w:gridSpan w:val="5"/>
            <w:shd w:val="clear" w:color="auto" w:fill="BFBFBF" w:themeFill="background1" w:themeFillShade="BF"/>
            <w:vAlign w:val="center"/>
          </w:tcPr>
          <w:p w:rsidR="00AF79CB" w:rsidRPr="00C25A37" w:rsidRDefault="00AF79CB" w:rsidP="000A3AF9">
            <w:pPr>
              <w:snapToGrid w:val="0"/>
              <w:jc w:val="center"/>
              <w:rPr>
                <w:rFonts w:ascii="Montserrat" w:hAnsi="Montserrat" w:cs="Arial"/>
                <w:b/>
                <w:bCs/>
                <w:i/>
                <w:iCs/>
                <w:sz w:val="16"/>
              </w:rPr>
            </w:pPr>
            <w:r w:rsidRPr="00C25A37">
              <w:rPr>
                <w:rFonts w:ascii="Montserrat" w:hAnsi="Montserrat" w:cs="Arial"/>
                <w:b/>
                <w:bCs/>
                <w:i/>
                <w:iCs/>
                <w:sz w:val="16"/>
              </w:rPr>
              <w:t>C L A V E ( S )</w:t>
            </w:r>
          </w:p>
          <w:p w:rsidR="00AF79CB" w:rsidRPr="00C25A37" w:rsidRDefault="00AF79CB" w:rsidP="000A3AF9">
            <w:pPr>
              <w:snapToGrid w:val="0"/>
              <w:jc w:val="center"/>
              <w:rPr>
                <w:rFonts w:ascii="Montserrat" w:hAnsi="Montserrat" w:cs="Arial"/>
                <w:b/>
                <w:bCs/>
                <w:i/>
                <w:iCs/>
                <w:sz w:val="16"/>
              </w:rPr>
            </w:pPr>
            <w:r w:rsidRPr="00C25A37">
              <w:rPr>
                <w:rFonts w:ascii="Montserrat" w:hAnsi="Montserrat" w:cs="Arial"/>
                <w:b/>
                <w:sz w:val="16"/>
              </w:rPr>
              <w:t>[8]</w:t>
            </w:r>
          </w:p>
        </w:tc>
        <w:tc>
          <w:tcPr>
            <w:tcW w:w="604" w:type="pct"/>
            <w:vMerge w:val="restart"/>
            <w:shd w:val="clear" w:color="auto" w:fill="BFBFBF" w:themeFill="background1" w:themeFillShade="BF"/>
            <w:vAlign w:val="center"/>
          </w:tcPr>
          <w:p w:rsidR="00AF79CB" w:rsidRPr="00C25A37" w:rsidRDefault="00AF79CB" w:rsidP="000A3AF9">
            <w:pPr>
              <w:snapToGrid w:val="0"/>
              <w:jc w:val="center"/>
              <w:rPr>
                <w:rFonts w:ascii="Montserrat" w:hAnsi="Montserrat" w:cs="Arial"/>
                <w:b/>
                <w:bCs/>
                <w:i/>
                <w:iCs/>
                <w:sz w:val="16"/>
              </w:rPr>
            </w:pPr>
            <w:r w:rsidRPr="00C25A37">
              <w:rPr>
                <w:rFonts w:ascii="Montserrat" w:hAnsi="Montserrat" w:cs="Arial"/>
                <w:b/>
                <w:bCs/>
                <w:i/>
                <w:iCs/>
                <w:sz w:val="16"/>
              </w:rPr>
              <w:t xml:space="preserve">Cantidad </w:t>
            </w:r>
            <w:r>
              <w:rPr>
                <w:rFonts w:ascii="Montserrat" w:hAnsi="Montserrat" w:cs="Arial"/>
                <w:b/>
                <w:bCs/>
                <w:i/>
                <w:iCs/>
                <w:sz w:val="16"/>
              </w:rPr>
              <w:t>Mínima</w:t>
            </w:r>
          </w:p>
          <w:p w:rsidR="00AF79CB" w:rsidRPr="00C25A37" w:rsidRDefault="00AF79CB" w:rsidP="000A3AF9">
            <w:pPr>
              <w:snapToGrid w:val="0"/>
              <w:jc w:val="center"/>
              <w:rPr>
                <w:rFonts w:ascii="Montserrat" w:hAnsi="Montserrat" w:cs="Arial"/>
                <w:b/>
                <w:bCs/>
                <w:iCs/>
                <w:sz w:val="16"/>
              </w:rPr>
            </w:pPr>
            <w:r w:rsidRPr="00C25A37">
              <w:rPr>
                <w:rFonts w:ascii="Montserrat" w:hAnsi="Montserrat" w:cs="Arial"/>
                <w:b/>
                <w:bCs/>
                <w:iCs/>
                <w:sz w:val="16"/>
              </w:rPr>
              <w:t>[9]</w:t>
            </w:r>
          </w:p>
        </w:tc>
        <w:tc>
          <w:tcPr>
            <w:tcW w:w="659" w:type="pct"/>
            <w:gridSpan w:val="2"/>
            <w:vMerge w:val="restart"/>
            <w:shd w:val="clear" w:color="auto" w:fill="BFBFBF" w:themeFill="background1" w:themeFillShade="BF"/>
            <w:vAlign w:val="center"/>
          </w:tcPr>
          <w:p w:rsidR="00AF79CB" w:rsidRPr="00C25A37" w:rsidRDefault="00AF79CB" w:rsidP="000A3AF9">
            <w:pPr>
              <w:snapToGrid w:val="0"/>
              <w:jc w:val="center"/>
              <w:rPr>
                <w:rFonts w:ascii="Montserrat" w:hAnsi="Montserrat" w:cs="Arial"/>
                <w:b/>
                <w:bCs/>
                <w:i/>
                <w:iCs/>
                <w:sz w:val="16"/>
              </w:rPr>
            </w:pPr>
            <w:r w:rsidRPr="00C25A37">
              <w:rPr>
                <w:rFonts w:ascii="Montserrat" w:hAnsi="Montserrat" w:cs="Arial"/>
                <w:b/>
                <w:bCs/>
                <w:i/>
                <w:iCs/>
                <w:sz w:val="16"/>
              </w:rPr>
              <w:t xml:space="preserve">Cantidad </w:t>
            </w:r>
            <w:r>
              <w:rPr>
                <w:rFonts w:ascii="Montserrat" w:hAnsi="Montserrat" w:cs="Arial"/>
                <w:b/>
                <w:bCs/>
                <w:i/>
                <w:iCs/>
                <w:sz w:val="16"/>
              </w:rPr>
              <w:t>Máxima</w:t>
            </w:r>
          </w:p>
          <w:p w:rsidR="00AF79CB" w:rsidRPr="00C25A37" w:rsidRDefault="00AF79CB" w:rsidP="000A3AF9">
            <w:pPr>
              <w:snapToGrid w:val="0"/>
              <w:jc w:val="center"/>
              <w:rPr>
                <w:rFonts w:ascii="Montserrat" w:hAnsi="Montserrat" w:cs="Arial"/>
                <w:b/>
                <w:bCs/>
                <w:iCs/>
                <w:sz w:val="16"/>
              </w:rPr>
            </w:pPr>
            <w:r w:rsidRPr="00C25A37">
              <w:rPr>
                <w:rFonts w:ascii="Montserrat" w:hAnsi="Montserrat" w:cs="Arial"/>
                <w:b/>
                <w:bCs/>
                <w:iCs/>
                <w:sz w:val="16"/>
              </w:rPr>
              <w:t>[10]</w:t>
            </w:r>
          </w:p>
        </w:tc>
        <w:tc>
          <w:tcPr>
            <w:tcW w:w="724" w:type="pct"/>
            <w:vMerge w:val="restart"/>
            <w:shd w:val="clear" w:color="auto" w:fill="BFBFBF" w:themeFill="background1" w:themeFillShade="BF"/>
            <w:vAlign w:val="center"/>
          </w:tcPr>
          <w:p w:rsidR="00AF79CB" w:rsidRDefault="00AF79CB" w:rsidP="000A3AF9">
            <w:pPr>
              <w:snapToGrid w:val="0"/>
              <w:jc w:val="center"/>
              <w:rPr>
                <w:rFonts w:ascii="Montserrat" w:hAnsi="Montserrat" w:cs="Arial"/>
                <w:b/>
                <w:bCs/>
                <w:i/>
                <w:iCs/>
                <w:sz w:val="16"/>
              </w:rPr>
            </w:pPr>
            <w:r>
              <w:rPr>
                <w:rFonts w:ascii="Montserrat" w:hAnsi="Montserrat" w:cs="Arial"/>
                <w:b/>
                <w:bCs/>
                <w:i/>
                <w:iCs/>
                <w:sz w:val="16"/>
              </w:rPr>
              <w:t xml:space="preserve">Precio </w:t>
            </w:r>
          </w:p>
          <w:p w:rsidR="00AF79CB" w:rsidRPr="00C25A37" w:rsidRDefault="00AF79CB" w:rsidP="000A3AF9">
            <w:pPr>
              <w:snapToGrid w:val="0"/>
              <w:jc w:val="center"/>
              <w:rPr>
                <w:rFonts w:ascii="Montserrat" w:hAnsi="Montserrat" w:cs="Arial"/>
                <w:b/>
                <w:bCs/>
                <w:i/>
                <w:iCs/>
                <w:sz w:val="16"/>
              </w:rPr>
            </w:pPr>
            <w:r>
              <w:rPr>
                <w:rFonts w:ascii="Montserrat" w:hAnsi="Montserrat" w:cs="Arial"/>
                <w:b/>
                <w:bCs/>
                <w:i/>
                <w:iCs/>
                <w:sz w:val="16"/>
              </w:rPr>
              <w:t>Ofertado</w:t>
            </w:r>
          </w:p>
          <w:p w:rsidR="00AF79CB" w:rsidRPr="00C25A37" w:rsidRDefault="00AF79CB" w:rsidP="000A3AF9">
            <w:pPr>
              <w:snapToGrid w:val="0"/>
              <w:jc w:val="center"/>
              <w:rPr>
                <w:rFonts w:ascii="Montserrat" w:hAnsi="Montserrat" w:cs="Arial"/>
                <w:b/>
                <w:bCs/>
                <w:iCs/>
                <w:sz w:val="16"/>
              </w:rPr>
            </w:pPr>
            <w:r>
              <w:rPr>
                <w:rFonts w:ascii="Montserrat" w:hAnsi="Montserrat" w:cs="Arial"/>
                <w:b/>
                <w:bCs/>
                <w:iCs/>
                <w:sz w:val="16"/>
              </w:rPr>
              <w:t>[11]</w:t>
            </w:r>
          </w:p>
        </w:tc>
        <w:tc>
          <w:tcPr>
            <w:tcW w:w="447" w:type="pct"/>
            <w:vMerge w:val="restart"/>
            <w:shd w:val="clear" w:color="auto" w:fill="BFBFBF" w:themeFill="background1" w:themeFillShade="BF"/>
            <w:vAlign w:val="center"/>
          </w:tcPr>
          <w:p w:rsidR="00AF79CB" w:rsidRPr="00C25A37" w:rsidRDefault="00AF79CB" w:rsidP="000A3AF9">
            <w:pPr>
              <w:snapToGrid w:val="0"/>
              <w:jc w:val="center"/>
              <w:rPr>
                <w:rFonts w:ascii="Montserrat" w:hAnsi="Montserrat" w:cs="Arial"/>
                <w:b/>
                <w:bCs/>
                <w:i/>
                <w:iCs/>
                <w:sz w:val="16"/>
              </w:rPr>
            </w:pPr>
            <w:r w:rsidRPr="00C25A37">
              <w:rPr>
                <w:rFonts w:ascii="Montserrat" w:hAnsi="Montserrat" w:cs="Arial"/>
                <w:b/>
                <w:bCs/>
                <w:i/>
                <w:iCs/>
                <w:sz w:val="16"/>
              </w:rPr>
              <w:t>Origen de los bienes</w:t>
            </w:r>
          </w:p>
          <w:p w:rsidR="00AF79CB" w:rsidRPr="00C25A37" w:rsidRDefault="00AF79CB" w:rsidP="000A3AF9">
            <w:pPr>
              <w:snapToGrid w:val="0"/>
              <w:jc w:val="center"/>
              <w:rPr>
                <w:rFonts w:ascii="Montserrat" w:hAnsi="Montserrat" w:cs="Arial"/>
                <w:b/>
                <w:bCs/>
                <w:i/>
                <w:iCs/>
                <w:sz w:val="16"/>
              </w:rPr>
            </w:pPr>
            <w:r w:rsidRPr="00C25A37">
              <w:rPr>
                <w:rFonts w:ascii="Montserrat" w:hAnsi="Montserrat" w:cs="Arial"/>
                <w:b/>
                <w:sz w:val="16"/>
              </w:rPr>
              <w:t>[</w:t>
            </w:r>
            <w:r>
              <w:rPr>
                <w:rFonts w:ascii="Montserrat" w:hAnsi="Montserrat" w:cs="Arial"/>
                <w:b/>
                <w:sz w:val="16"/>
              </w:rPr>
              <w:t>12</w:t>
            </w:r>
            <w:r w:rsidRPr="00C25A37">
              <w:rPr>
                <w:rFonts w:ascii="Montserrat" w:hAnsi="Montserrat" w:cs="Arial"/>
                <w:b/>
                <w:sz w:val="16"/>
              </w:rPr>
              <w:t>]</w:t>
            </w:r>
          </w:p>
        </w:tc>
        <w:tc>
          <w:tcPr>
            <w:tcW w:w="556" w:type="pct"/>
            <w:vMerge w:val="restart"/>
            <w:shd w:val="clear" w:color="auto" w:fill="BFBFBF" w:themeFill="background1" w:themeFillShade="BF"/>
            <w:vAlign w:val="center"/>
          </w:tcPr>
          <w:p w:rsidR="00AF79CB" w:rsidRPr="0022314B" w:rsidRDefault="00AF79CB" w:rsidP="000A3AF9">
            <w:pPr>
              <w:snapToGrid w:val="0"/>
              <w:jc w:val="center"/>
              <w:rPr>
                <w:rFonts w:ascii="Montserrat" w:hAnsi="Montserrat" w:cs="Arial"/>
                <w:b/>
                <w:bCs/>
                <w:i/>
                <w:iCs/>
                <w:sz w:val="16"/>
              </w:rPr>
            </w:pPr>
            <w:r w:rsidRPr="0022314B">
              <w:rPr>
                <w:rFonts w:ascii="Montserrat" w:hAnsi="Montserrat" w:cs="Arial"/>
                <w:b/>
                <w:bCs/>
                <w:i/>
                <w:iCs/>
                <w:sz w:val="16"/>
              </w:rPr>
              <w:t>Importe Mínimo</w:t>
            </w:r>
          </w:p>
          <w:p w:rsidR="00AF79CB" w:rsidRPr="00C25A37" w:rsidRDefault="00AF79CB" w:rsidP="000A3AF9">
            <w:pPr>
              <w:snapToGrid w:val="0"/>
              <w:jc w:val="center"/>
              <w:rPr>
                <w:rFonts w:ascii="Montserrat" w:hAnsi="Montserrat" w:cs="Arial"/>
                <w:b/>
                <w:bCs/>
                <w:i/>
                <w:iCs/>
                <w:sz w:val="16"/>
              </w:rPr>
            </w:pPr>
            <w:r w:rsidRPr="00C25A37">
              <w:rPr>
                <w:rFonts w:ascii="Montserrat" w:hAnsi="Montserrat" w:cs="Arial"/>
                <w:b/>
                <w:bCs/>
                <w:iCs/>
                <w:sz w:val="16"/>
              </w:rPr>
              <w:t>[</w:t>
            </w:r>
            <w:r>
              <w:rPr>
                <w:rFonts w:ascii="Montserrat" w:hAnsi="Montserrat" w:cs="Arial"/>
                <w:b/>
                <w:bCs/>
                <w:iCs/>
                <w:sz w:val="16"/>
              </w:rPr>
              <w:t>13</w:t>
            </w:r>
            <w:r w:rsidRPr="00C25A37">
              <w:rPr>
                <w:rFonts w:ascii="Montserrat" w:hAnsi="Montserrat" w:cs="Arial"/>
                <w:b/>
                <w:bCs/>
                <w:iCs/>
                <w:sz w:val="16"/>
              </w:rPr>
              <w:t>]</w:t>
            </w:r>
          </w:p>
        </w:tc>
        <w:tc>
          <w:tcPr>
            <w:tcW w:w="540" w:type="pct"/>
            <w:vMerge w:val="restart"/>
            <w:shd w:val="clear" w:color="auto" w:fill="BFBFBF" w:themeFill="background1" w:themeFillShade="BF"/>
            <w:vAlign w:val="center"/>
          </w:tcPr>
          <w:p w:rsidR="00AF79CB" w:rsidRPr="00C25A37" w:rsidRDefault="00AF79CB" w:rsidP="000A3AF9">
            <w:pPr>
              <w:snapToGrid w:val="0"/>
              <w:jc w:val="center"/>
              <w:rPr>
                <w:rFonts w:ascii="Montserrat" w:hAnsi="Montserrat" w:cs="Arial"/>
                <w:b/>
                <w:bCs/>
                <w:i/>
                <w:iCs/>
                <w:sz w:val="16"/>
              </w:rPr>
            </w:pPr>
            <w:r>
              <w:rPr>
                <w:rFonts w:ascii="Montserrat" w:hAnsi="Montserrat" w:cs="Arial"/>
                <w:b/>
                <w:bCs/>
                <w:i/>
                <w:iCs/>
                <w:sz w:val="16"/>
              </w:rPr>
              <w:t>Importe Máximo</w:t>
            </w:r>
          </w:p>
          <w:p w:rsidR="00AF79CB" w:rsidRPr="00C25A37" w:rsidRDefault="00AF79CB" w:rsidP="000A3AF9">
            <w:pPr>
              <w:snapToGrid w:val="0"/>
              <w:jc w:val="center"/>
              <w:rPr>
                <w:rFonts w:ascii="Montserrat" w:hAnsi="Montserrat" w:cs="Arial"/>
                <w:b/>
                <w:bCs/>
                <w:iCs/>
                <w:sz w:val="16"/>
              </w:rPr>
            </w:pPr>
            <w:r w:rsidRPr="00C25A37">
              <w:rPr>
                <w:rFonts w:ascii="Montserrat" w:hAnsi="Montserrat" w:cs="Arial"/>
                <w:b/>
                <w:bCs/>
                <w:iCs/>
                <w:sz w:val="16"/>
              </w:rPr>
              <w:t>[</w:t>
            </w:r>
            <w:r>
              <w:rPr>
                <w:rFonts w:ascii="Montserrat" w:hAnsi="Montserrat" w:cs="Arial"/>
                <w:b/>
                <w:bCs/>
                <w:iCs/>
                <w:sz w:val="16"/>
              </w:rPr>
              <w:t>14</w:t>
            </w:r>
            <w:r w:rsidRPr="00C25A37">
              <w:rPr>
                <w:rFonts w:ascii="Montserrat" w:hAnsi="Montserrat" w:cs="Arial"/>
                <w:b/>
                <w:bCs/>
                <w:iCs/>
                <w:sz w:val="16"/>
              </w:rPr>
              <w:t>]</w:t>
            </w:r>
          </w:p>
        </w:tc>
      </w:tr>
      <w:tr w:rsidR="00AF79CB" w:rsidRPr="00C25A37" w:rsidTr="00AF79CB">
        <w:trPr>
          <w:trHeight w:val="270"/>
          <w:jc w:val="center"/>
        </w:trPr>
        <w:tc>
          <w:tcPr>
            <w:tcW w:w="330" w:type="pct"/>
            <w:vMerge/>
            <w:vAlign w:val="center"/>
          </w:tcPr>
          <w:p w:rsidR="00AF79CB" w:rsidRPr="00C25A37" w:rsidRDefault="00AF79CB" w:rsidP="000A3AF9">
            <w:pPr>
              <w:jc w:val="center"/>
              <w:rPr>
                <w:rFonts w:ascii="Montserrat" w:hAnsi="Montserrat" w:cs="Arial"/>
                <w:b/>
                <w:sz w:val="16"/>
              </w:rPr>
            </w:pPr>
          </w:p>
        </w:tc>
        <w:tc>
          <w:tcPr>
            <w:tcW w:w="245" w:type="pct"/>
            <w:shd w:val="clear" w:color="auto" w:fill="BFBFBF" w:themeFill="background1" w:themeFillShade="BF"/>
            <w:vAlign w:val="center"/>
          </w:tcPr>
          <w:p w:rsidR="00AF79CB" w:rsidRPr="00C25A37" w:rsidRDefault="00AF79CB" w:rsidP="000A3AF9">
            <w:pPr>
              <w:snapToGrid w:val="0"/>
              <w:jc w:val="center"/>
              <w:rPr>
                <w:rFonts w:ascii="Montserrat" w:hAnsi="Montserrat" w:cs="Arial"/>
                <w:b/>
                <w:bCs/>
                <w:i/>
                <w:iCs/>
                <w:sz w:val="16"/>
              </w:rPr>
            </w:pPr>
            <w:r w:rsidRPr="00C25A37">
              <w:rPr>
                <w:rFonts w:ascii="Montserrat" w:hAnsi="Montserrat" w:cs="Arial"/>
                <w:b/>
                <w:bCs/>
                <w:i/>
                <w:iCs/>
                <w:sz w:val="16"/>
              </w:rPr>
              <w:t>Gpo</w:t>
            </w:r>
          </w:p>
        </w:tc>
        <w:tc>
          <w:tcPr>
            <w:tcW w:w="216" w:type="pct"/>
            <w:shd w:val="clear" w:color="auto" w:fill="BFBFBF" w:themeFill="background1" w:themeFillShade="BF"/>
            <w:vAlign w:val="center"/>
          </w:tcPr>
          <w:p w:rsidR="00AF79CB" w:rsidRPr="00C25A37" w:rsidRDefault="00AF79CB" w:rsidP="000A3AF9">
            <w:pPr>
              <w:snapToGrid w:val="0"/>
              <w:jc w:val="center"/>
              <w:rPr>
                <w:rFonts w:ascii="Montserrat" w:hAnsi="Montserrat" w:cs="Arial"/>
                <w:b/>
                <w:bCs/>
                <w:i/>
                <w:iCs/>
                <w:sz w:val="16"/>
              </w:rPr>
            </w:pPr>
            <w:r w:rsidRPr="00C25A37">
              <w:rPr>
                <w:rFonts w:ascii="Montserrat" w:hAnsi="Montserrat" w:cs="Arial"/>
                <w:b/>
                <w:bCs/>
                <w:i/>
                <w:iCs/>
                <w:sz w:val="16"/>
              </w:rPr>
              <w:t>Gen.</w:t>
            </w:r>
          </w:p>
        </w:tc>
        <w:tc>
          <w:tcPr>
            <w:tcW w:w="217" w:type="pct"/>
            <w:shd w:val="clear" w:color="auto" w:fill="BFBFBF" w:themeFill="background1" w:themeFillShade="BF"/>
            <w:vAlign w:val="center"/>
          </w:tcPr>
          <w:p w:rsidR="00AF79CB" w:rsidRPr="00C25A37" w:rsidRDefault="00AF79CB" w:rsidP="000A3AF9">
            <w:pPr>
              <w:snapToGrid w:val="0"/>
              <w:jc w:val="center"/>
              <w:rPr>
                <w:rFonts w:ascii="Montserrat" w:hAnsi="Montserrat" w:cs="Arial"/>
                <w:b/>
                <w:bCs/>
                <w:i/>
                <w:iCs/>
                <w:sz w:val="16"/>
              </w:rPr>
            </w:pPr>
            <w:r w:rsidRPr="00C25A37">
              <w:rPr>
                <w:rFonts w:ascii="Montserrat" w:hAnsi="Montserrat" w:cs="Arial"/>
                <w:b/>
                <w:bCs/>
                <w:i/>
                <w:iCs/>
                <w:sz w:val="16"/>
              </w:rPr>
              <w:t>Esp.</w:t>
            </w:r>
          </w:p>
        </w:tc>
        <w:tc>
          <w:tcPr>
            <w:tcW w:w="217" w:type="pct"/>
            <w:shd w:val="clear" w:color="auto" w:fill="BFBFBF" w:themeFill="background1" w:themeFillShade="BF"/>
            <w:vAlign w:val="center"/>
          </w:tcPr>
          <w:p w:rsidR="00AF79CB" w:rsidRPr="00C25A37" w:rsidRDefault="00AF79CB" w:rsidP="000A3AF9">
            <w:pPr>
              <w:snapToGrid w:val="0"/>
              <w:jc w:val="center"/>
              <w:rPr>
                <w:rFonts w:ascii="Montserrat" w:hAnsi="Montserrat" w:cs="Arial"/>
                <w:b/>
                <w:bCs/>
                <w:i/>
                <w:iCs/>
                <w:sz w:val="16"/>
              </w:rPr>
            </w:pPr>
            <w:r w:rsidRPr="00C25A37">
              <w:rPr>
                <w:rFonts w:ascii="Montserrat" w:hAnsi="Montserrat" w:cs="Arial"/>
                <w:b/>
                <w:bCs/>
                <w:i/>
                <w:iCs/>
                <w:sz w:val="16"/>
              </w:rPr>
              <w:t>Dif</w:t>
            </w:r>
          </w:p>
        </w:tc>
        <w:tc>
          <w:tcPr>
            <w:tcW w:w="245" w:type="pct"/>
            <w:shd w:val="clear" w:color="auto" w:fill="BFBFBF" w:themeFill="background1" w:themeFillShade="BF"/>
            <w:vAlign w:val="center"/>
          </w:tcPr>
          <w:p w:rsidR="00AF79CB" w:rsidRPr="00C25A37" w:rsidRDefault="00AF79CB" w:rsidP="000A3AF9">
            <w:pPr>
              <w:snapToGrid w:val="0"/>
              <w:jc w:val="center"/>
              <w:rPr>
                <w:rFonts w:ascii="Montserrat" w:hAnsi="Montserrat" w:cs="Arial"/>
                <w:b/>
                <w:bCs/>
                <w:i/>
                <w:iCs/>
                <w:sz w:val="16"/>
              </w:rPr>
            </w:pPr>
            <w:r w:rsidRPr="00C25A37">
              <w:rPr>
                <w:rFonts w:ascii="Montserrat" w:hAnsi="Montserrat" w:cs="Arial"/>
                <w:b/>
                <w:bCs/>
                <w:i/>
                <w:iCs/>
                <w:sz w:val="16"/>
              </w:rPr>
              <w:t>Var</w:t>
            </w:r>
          </w:p>
        </w:tc>
        <w:tc>
          <w:tcPr>
            <w:tcW w:w="604" w:type="pct"/>
            <w:vMerge/>
            <w:vAlign w:val="center"/>
          </w:tcPr>
          <w:p w:rsidR="00AF79CB" w:rsidRPr="00C25A37" w:rsidRDefault="00AF79CB" w:rsidP="000A3AF9">
            <w:pPr>
              <w:jc w:val="center"/>
              <w:rPr>
                <w:rFonts w:ascii="Montserrat" w:hAnsi="Montserrat" w:cs="Arial"/>
                <w:b/>
                <w:sz w:val="16"/>
              </w:rPr>
            </w:pPr>
          </w:p>
        </w:tc>
        <w:tc>
          <w:tcPr>
            <w:tcW w:w="659" w:type="pct"/>
            <w:gridSpan w:val="2"/>
            <w:vMerge/>
            <w:tcBorders>
              <w:bottom w:val="single" w:sz="4" w:space="0" w:color="auto"/>
            </w:tcBorders>
            <w:vAlign w:val="center"/>
          </w:tcPr>
          <w:p w:rsidR="00AF79CB" w:rsidRPr="00C25A37" w:rsidRDefault="00AF79CB" w:rsidP="000A3AF9">
            <w:pPr>
              <w:jc w:val="center"/>
              <w:rPr>
                <w:rFonts w:ascii="Montserrat" w:hAnsi="Montserrat" w:cs="Arial"/>
                <w:b/>
                <w:sz w:val="16"/>
              </w:rPr>
            </w:pPr>
          </w:p>
        </w:tc>
        <w:tc>
          <w:tcPr>
            <w:tcW w:w="724" w:type="pct"/>
            <w:vMerge/>
            <w:tcBorders>
              <w:bottom w:val="single" w:sz="4" w:space="0" w:color="auto"/>
            </w:tcBorders>
            <w:vAlign w:val="center"/>
          </w:tcPr>
          <w:p w:rsidR="00AF79CB" w:rsidRPr="00C25A37" w:rsidRDefault="00AF79CB" w:rsidP="000A3AF9">
            <w:pPr>
              <w:jc w:val="center"/>
              <w:rPr>
                <w:rFonts w:ascii="Montserrat" w:hAnsi="Montserrat" w:cs="Arial"/>
                <w:b/>
                <w:sz w:val="16"/>
              </w:rPr>
            </w:pPr>
          </w:p>
        </w:tc>
        <w:tc>
          <w:tcPr>
            <w:tcW w:w="447" w:type="pct"/>
            <w:vMerge/>
            <w:tcBorders>
              <w:bottom w:val="single" w:sz="4" w:space="0" w:color="auto"/>
            </w:tcBorders>
            <w:vAlign w:val="center"/>
          </w:tcPr>
          <w:p w:rsidR="00AF79CB" w:rsidRPr="00C25A37" w:rsidRDefault="00AF79CB" w:rsidP="000A3AF9">
            <w:pPr>
              <w:jc w:val="center"/>
              <w:rPr>
                <w:rFonts w:ascii="Montserrat" w:hAnsi="Montserrat" w:cs="Arial"/>
                <w:b/>
                <w:sz w:val="16"/>
              </w:rPr>
            </w:pPr>
          </w:p>
        </w:tc>
        <w:tc>
          <w:tcPr>
            <w:tcW w:w="556" w:type="pct"/>
            <w:vMerge/>
            <w:tcBorders>
              <w:bottom w:val="single" w:sz="4" w:space="0" w:color="auto"/>
            </w:tcBorders>
          </w:tcPr>
          <w:p w:rsidR="00AF79CB" w:rsidRPr="00C25A37" w:rsidRDefault="00AF79CB" w:rsidP="000A3AF9">
            <w:pPr>
              <w:jc w:val="center"/>
              <w:rPr>
                <w:rFonts w:ascii="Montserrat" w:hAnsi="Montserrat" w:cs="Arial"/>
                <w:b/>
                <w:sz w:val="16"/>
              </w:rPr>
            </w:pPr>
          </w:p>
        </w:tc>
        <w:tc>
          <w:tcPr>
            <w:tcW w:w="540" w:type="pct"/>
            <w:vMerge/>
            <w:tcBorders>
              <w:bottom w:val="single" w:sz="4" w:space="0" w:color="auto"/>
            </w:tcBorders>
            <w:vAlign w:val="center"/>
          </w:tcPr>
          <w:p w:rsidR="00AF79CB" w:rsidRPr="00C25A37" w:rsidRDefault="00AF79CB" w:rsidP="000A3AF9">
            <w:pPr>
              <w:jc w:val="center"/>
              <w:rPr>
                <w:rFonts w:ascii="Montserrat" w:hAnsi="Montserrat" w:cs="Arial"/>
                <w:b/>
                <w:sz w:val="16"/>
              </w:rPr>
            </w:pPr>
          </w:p>
        </w:tc>
      </w:tr>
      <w:tr w:rsidR="00AF79CB" w:rsidRPr="00C25A37" w:rsidTr="00AF79CB">
        <w:trPr>
          <w:trHeight w:val="285"/>
          <w:jc w:val="center"/>
        </w:trPr>
        <w:tc>
          <w:tcPr>
            <w:tcW w:w="330" w:type="pct"/>
            <w:vAlign w:val="center"/>
          </w:tcPr>
          <w:p w:rsidR="00AF79CB" w:rsidRPr="00C25A37" w:rsidRDefault="00AF79CB" w:rsidP="000A3AF9">
            <w:pPr>
              <w:snapToGrid w:val="0"/>
              <w:jc w:val="both"/>
              <w:rPr>
                <w:rFonts w:ascii="Montserrat" w:hAnsi="Montserrat" w:cs="Arial"/>
              </w:rPr>
            </w:pPr>
          </w:p>
        </w:tc>
        <w:tc>
          <w:tcPr>
            <w:tcW w:w="245" w:type="pct"/>
            <w:tcBorders>
              <w:bottom w:val="single" w:sz="4" w:space="0" w:color="auto"/>
            </w:tcBorders>
            <w:vAlign w:val="center"/>
          </w:tcPr>
          <w:p w:rsidR="00AF79CB" w:rsidRPr="00C25A37" w:rsidRDefault="00AF79CB" w:rsidP="000A3AF9">
            <w:pPr>
              <w:snapToGrid w:val="0"/>
              <w:jc w:val="both"/>
              <w:rPr>
                <w:rFonts w:ascii="Montserrat" w:hAnsi="Montserrat" w:cs="Arial"/>
              </w:rPr>
            </w:pPr>
            <w:r w:rsidRPr="00C25A37">
              <w:rPr>
                <w:rFonts w:ascii="Montserrat" w:hAnsi="Montserrat" w:cs="Arial"/>
              </w:rPr>
              <w:t> </w:t>
            </w:r>
          </w:p>
        </w:tc>
        <w:tc>
          <w:tcPr>
            <w:tcW w:w="216" w:type="pct"/>
            <w:tcBorders>
              <w:bottom w:val="single" w:sz="4" w:space="0" w:color="auto"/>
            </w:tcBorders>
            <w:vAlign w:val="center"/>
          </w:tcPr>
          <w:p w:rsidR="00AF79CB" w:rsidRPr="00C25A37" w:rsidRDefault="00AF79CB" w:rsidP="000A3AF9">
            <w:pPr>
              <w:snapToGrid w:val="0"/>
              <w:jc w:val="both"/>
              <w:rPr>
                <w:rFonts w:ascii="Montserrat" w:hAnsi="Montserrat" w:cs="Arial"/>
              </w:rPr>
            </w:pPr>
            <w:r w:rsidRPr="00C25A37">
              <w:rPr>
                <w:rFonts w:ascii="Montserrat" w:hAnsi="Montserrat" w:cs="Arial"/>
              </w:rPr>
              <w:t> </w:t>
            </w:r>
          </w:p>
        </w:tc>
        <w:tc>
          <w:tcPr>
            <w:tcW w:w="217" w:type="pct"/>
            <w:tcBorders>
              <w:bottom w:val="single" w:sz="4" w:space="0" w:color="auto"/>
            </w:tcBorders>
            <w:vAlign w:val="center"/>
          </w:tcPr>
          <w:p w:rsidR="00AF79CB" w:rsidRPr="00C25A37" w:rsidRDefault="00AF79CB" w:rsidP="000A3AF9">
            <w:pPr>
              <w:snapToGrid w:val="0"/>
              <w:jc w:val="both"/>
              <w:rPr>
                <w:rFonts w:ascii="Montserrat" w:hAnsi="Montserrat" w:cs="Arial"/>
              </w:rPr>
            </w:pPr>
            <w:r w:rsidRPr="00C25A37">
              <w:rPr>
                <w:rFonts w:ascii="Montserrat" w:hAnsi="Montserrat" w:cs="Arial"/>
              </w:rPr>
              <w:t> </w:t>
            </w:r>
          </w:p>
        </w:tc>
        <w:tc>
          <w:tcPr>
            <w:tcW w:w="217" w:type="pct"/>
            <w:tcBorders>
              <w:bottom w:val="single" w:sz="4" w:space="0" w:color="auto"/>
            </w:tcBorders>
            <w:vAlign w:val="center"/>
          </w:tcPr>
          <w:p w:rsidR="00AF79CB" w:rsidRPr="00C25A37" w:rsidRDefault="00AF79CB" w:rsidP="000A3AF9">
            <w:pPr>
              <w:snapToGrid w:val="0"/>
              <w:jc w:val="both"/>
              <w:rPr>
                <w:rFonts w:ascii="Montserrat" w:hAnsi="Montserrat" w:cs="Arial"/>
              </w:rPr>
            </w:pPr>
            <w:r w:rsidRPr="00C25A37">
              <w:rPr>
                <w:rFonts w:ascii="Montserrat" w:hAnsi="Montserrat" w:cs="Arial"/>
              </w:rPr>
              <w:t> </w:t>
            </w:r>
          </w:p>
        </w:tc>
        <w:tc>
          <w:tcPr>
            <w:tcW w:w="245" w:type="pct"/>
            <w:tcBorders>
              <w:bottom w:val="single" w:sz="4" w:space="0" w:color="auto"/>
            </w:tcBorders>
            <w:vAlign w:val="center"/>
          </w:tcPr>
          <w:p w:rsidR="00AF79CB" w:rsidRPr="00C25A37" w:rsidRDefault="00AF79CB" w:rsidP="000A3AF9">
            <w:pPr>
              <w:snapToGrid w:val="0"/>
              <w:jc w:val="both"/>
              <w:rPr>
                <w:rFonts w:ascii="Montserrat" w:hAnsi="Montserrat" w:cs="Arial"/>
              </w:rPr>
            </w:pPr>
            <w:r w:rsidRPr="00C25A37">
              <w:rPr>
                <w:rFonts w:ascii="Montserrat" w:hAnsi="Montserrat" w:cs="Arial"/>
              </w:rPr>
              <w:t> </w:t>
            </w:r>
          </w:p>
        </w:tc>
        <w:tc>
          <w:tcPr>
            <w:tcW w:w="604" w:type="pct"/>
            <w:tcBorders>
              <w:bottom w:val="single" w:sz="4" w:space="0" w:color="auto"/>
            </w:tcBorders>
            <w:vAlign w:val="center"/>
          </w:tcPr>
          <w:p w:rsidR="00AF79CB" w:rsidRPr="00C25A37" w:rsidRDefault="00AF79CB" w:rsidP="000A3AF9">
            <w:pPr>
              <w:snapToGrid w:val="0"/>
              <w:jc w:val="both"/>
              <w:rPr>
                <w:rFonts w:ascii="Montserrat" w:hAnsi="Montserrat" w:cs="Arial"/>
              </w:rPr>
            </w:pPr>
            <w:r w:rsidRPr="00C25A37">
              <w:rPr>
                <w:rFonts w:ascii="Montserrat" w:hAnsi="Montserrat" w:cs="Arial"/>
              </w:rPr>
              <w:t> </w:t>
            </w:r>
          </w:p>
        </w:tc>
        <w:tc>
          <w:tcPr>
            <w:tcW w:w="659" w:type="pct"/>
            <w:gridSpan w:val="2"/>
            <w:vAlign w:val="center"/>
          </w:tcPr>
          <w:p w:rsidR="00AF79CB" w:rsidRPr="00C25A37" w:rsidRDefault="00AF79CB" w:rsidP="000A3AF9">
            <w:pPr>
              <w:snapToGrid w:val="0"/>
              <w:jc w:val="both"/>
              <w:rPr>
                <w:rFonts w:ascii="Montserrat" w:hAnsi="Montserrat" w:cs="Arial"/>
              </w:rPr>
            </w:pPr>
          </w:p>
        </w:tc>
        <w:tc>
          <w:tcPr>
            <w:tcW w:w="724" w:type="pct"/>
            <w:vAlign w:val="center"/>
          </w:tcPr>
          <w:p w:rsidR="00AF79CB" w:rsidRPr="00C25A37" w:rsidRDefault="00AF79CB" w:rsidP="000A3AF9">
            <w:pPr>
              <w:snapToGrid w:val="0"/>
              <w:jc w:val="both"/>
              <w:rPr>
                <w:rFonts w:ascii="Montserrat" w:hAnsi="Montserrat" w:cs="Arial"/>
              </w:rPr>
            </w:pPr>
          </w:p>
        </w:tc>
        <w:tc>
          <w:tcPr>
            <w:tcW w:w="447" w:type="pct"/>
            <w:vAlign w:val="center"/>
          </w:tcPr>
          <w:p w:rsidR="00AF79CB" w:rsidRPr="00C25A37" w:rsidRDefault="00AF79CB" w:rsidP="000A3AF9">
            <w:pPr>
              <w:snapToGrid w:val="0"/>
              <w:jc w:val="both"/>
              <w:rPr>
                <w:rFonts w:ascii="Montserrat" w:hAnsi="Montserrat" w:cs="Arial"/>
              </w:rPr>
            </w:pPr>
          </w:p>
        </w:tc>
        <w:tc>
          <w:tcPr>
            <w:tcW w:w="556" w:type="pct"/>
          </w:tcPr>
          <w:p w:rsidR="00AF79CB" w:rsidRPr="00C25A37" w:rsidRDefault="00AF79CB" w:rsidP="000A3AF9">
            <w:pPr>
              <w:snapToGrid w:val="0"/>
              <w:jc w:val="both"/>
              <w:rPr>
                <w:rFonts w:ascii="Montserrat" w:hAnsi="Montserrat" w:cs="Arial"/>
              </w:rPr>
            </w:pPr>
          </w:p>
        </w:tc>
        <w:tc>
          <w:tcPr>
            <w:tcW w:w="540" w:type="pct"/>
            <w:vAlign w:val="center"/>
          </w:tcPr>
          <w:p w:rsidR="00AF79CB" w:rsidRPr="00C25A37" w:rsidRDefault="00AF79CB" w:rsidP="000A3AF9">
            <w:pPr>
              <w:snapToGrid w:val="0"/>
              <w:jc w:val="both"/>
              <w:rPr>
                <w:rFonts w:ascii="Montserrat" w:hAnsi="Montserrat" w:cs="Arial"/>
              </w:rPr>
            </w:pPr>
          </w:p>
        </w:tc>
      </w:tr>
      <w:tr w:rsidR="00AF79CB" w:rsidRPr="00C25A37" w:rsidTr="00AF79CB">
        <w:trPr>
          <w:trHeight w:val="285"/>
          <w:jc w:val="center"/>
        </w:trPr>
        <w:tc>
          <w:tcPr>
            <w:tcW w:w="330" w:type="pct"/>
            <w:vAlign w:val="center"/>
          </w:tcPr>
          <w:p w:rsidR="00AF79CB" w:rsidRPr="00C25A37" w:rsidRDefault="00AF79CB" w:rsidP="000A3AF9">
            <w:pPr>
              <w:snapToGrid w:val="0"/>
              <w:jc w:val="both"/>
              <w:rPr>
                <w:rFonts w:ascii="Montserrat" w:hAnsi="Montserrat" w:cs="Arial"/>
              </w:rPr>
            </w:pPr>
          </w:p>
        </w:tc>
        <w:tc>
          <w:tcPr>
            <w:tcW w:w="245" w:type="pct"/>
            <w:tcBorders>
              <w:bottom w:val="single" w:sz="4" w:space="0" w:color="auto"/>
            </w:tcBorders>
            <w:vAlign w:val="center"/>
          </w:tcPr>
          <w:p w:rsidR="00AF79CB" w:rsidRPr="00C25A37" w:rsidRDefault="00AF79CB" w:rsidP="000A3AF9">
            <w:pPr>
              <w:snapToGrid w:val="0"/>
              <w:jc w:val="both"/>
              <w:rPr>
                <w:rFonts w:ascii="Montserrat" w:hAnsi="Montserrat" w:cs="Arial"/>
              </w:rPr>
            </w:pPr>
          </w:p>
        </w:tc>
        <w:tc>
          <w:tcPr>
            <w:tcW w:w="216" w:type="pct"/>
            <w:tcBorders>
              <w:bottom w:val="single" w:sz="4" w:space="0" w:color="auto"/>
            </w:tcBorders>
            <w:vAlign w:val="center"/>
          </w:tcPr>
          <w:p w:rsidR="00AF79CB" w:rsidRPr="00C25A37" w:rsidRDefault="00AF79CB" w:rsidP="000A3AF9">
            <w:pPr>
              <w:snapToGrid w:val="0"/>
              <w:jc w:val="both"/>
              <w:rPr>
                <w:rFonts w:ascii="Montserrat" w:hAnsi="Montserrat" w:cs="Arial"/>
              </w:rPr>
            </w:pPr>
          </w:p>
        </w:tc>
        <w:tc>
          <w:tcPr>
            <w:tcW w:w="217" w:type="pct"/>
            <w:tcBorders>
              <w:bottom w:val="single" w:sz="4" w:space="0" w:color="auto"/>
            </w:tcBorders>
            <w:vAlign w:val="center"/>
          </w:tcPr>
          <w:p w:rsidR="00AF79CB" w:rsidRPr="00C25A37" w:rsidRDefault="00AF79CB" w:rsidP="000A3AF9">
            <w:pPr>
              <w:snapToGrid w:val="0"/>
              <w:jc w:val="both"/>
              <w:rPr>
                <w:rFonts w:ascii="Montserrat" w:hAnsi="Montserrat" w:cs="Arial"/>
              </w:rPr>
            </w:pPr>
          </w:p>
        </w:tc>
        <w:tc>
          <w:tcPr>
            <w:tcW w:w="217" w:type="pct"/>
            <w:tcBorders>
              <w:bottom w:val="single" w:sz="4" w:space="0" w:color="auto"/>
            </w:tcBorders>
            <w:vAlign w:val="center"/>
          </w:tcPr>
          <w:p w:rsidR="00AF79CB" w:rsidRPr="00C25A37" w:rsidRDefault="00AF79CB" w:rsidP="000A3AF9">
            <w:pPr>
              <w:snapToGrid w:val="0"/>
              <w:jc w:val="both"/>
              <w:rPr>
                <w:rFonts w:ascii="Montserrat" w:hAnsi="Montserrat" w:cs="Arial"/>
              </w:rPr>
            </w:pPr>
          </w:p>
        </w:tc>
        <w:tc>
          <w:tcPr>
            <w:tcW w:w="245" w:type="pct"/>
            <w:tcBorders>
              <w:bottom w:val="single" w:sz="4" w:space="0" w:color="auto"/>
            </w:tcBorders>
            <w:vAlign w:val="center"/>
          </w:tcPr>
          <w:p w:rsidR="00AF79CB" w:rsidRPr="00C25A37" w:rsidRDefault="00AF79CB" w:rsidP="000A3AF9">
            <w:pPr>
              <w:snapToGrid w:val="0"/>
              <w:jc w:val="both"/>
              <w:rPr>
                <w:rFonts w:ascii="Montserrat" w:hAnsi="Montserrat" w:cs="Arial"/>
              </w:rPr>
            </w:pPr>
          </w:p>
        </w:tc>
        <w:tc>
          <w:tcPr>
            <w:tcW w:w="604" w:type="pct"/>
            <w:tcBorders>
              <w:bottom w:val="single" w:sz="4" w:space="0" w:color="auto"/>
            </w:tcBorders>
            <w:vAlign w:val="center"/>
          </w:tcPr>
          <w:p w:rsidR="00AF79CB" w:rsidRPr="00C25A37" w:rsidRDefault="00AF79CB" w:rsidP="000A3AF9">
            <w:pPr>
              <w:snapToGrid w:val="0"/>
              <w:jc w:val="both"/>
              <w:rPr>
                <w:rFonts w:ascii="Montserrat" w:hAnsi="Montserrat" w:cs="Arial"/>
              </w:rPr>
            </w:pPr>
          </w:p>
        </w:tc>
        <w:tc>
          <w:tcPr>
            <w:tcW w:w="659" w:type="pct"/>
            <w:gridSpan w:val="2"/>
            <w:tcBorders>
              <w:bottom w:val="single" w:sz="4" w:space="0" w:color="auto"/>
            </w:tcBorders>
            <w:vAlign w:val="center"/>
          </w:tcPr>
          <w:p w:rsidR="00AF79CB" w:rsidRPr="00C25A37" w:rsidRDefault="00AF79CB" w:rsidP="000A3AF9">
            <w:pPr>
              <w:snapToGrid w:val="0"/>
              <w:jc w:val="both"/>
              <w:rPr>
                <w:rFonts w:ascii="Montserrat" w:hAnsi="Montserrat" w:cs="Arial"/>
              </w:rPr>
            </w:pPr>
          </w:p>
        </w:tc>
        <w:tc>
          <w:tcPr>
            <w:tcW w:w="724" w:type="pct"/>
            <w:tcBorders>
              <w:bottom w:val="single" w:sz="4" w:space="0" w:color="auto"/>
            </w:tcBorders>
            <w:vAlign w:val="center"/>
          </w:tcPr>
          <w:p w:rsidR="00AF79CB" w:rsidRPr="00C25A37" w:rsidRDefault="00AF79CB" w:rsidP="000A3AF9">
            <w:pPr>
              <w:snapToGrid w:val="0"/>
              <w:jc w:val="both"/>
              <w:rPr>
                <w:rFonts w:ascii="Montserrat" w:hAnsi="Montserrat" w:cs="Arial"/>
              </w:rPr>
            </w:pPr>
          </w:p>
        </w:tc>
        <w:tc>
          <w:tcPr>
            <w:tcW w:w="447" w:type="pct"/>
            <w:tcBorders>
              <w:bottom w:val="single" w:sz="4" w:space="0" w:color="auto"/>
            </w:tcBorders>
            <w:vAlign w:val="center"/>
          </w:tcPr>
          <w:p w:rsidR="00AF79CB" w:rsidRPr="00C25A37" w:rsidRDefault="00AF79CB" w:rsidP="000A3AF9">
            <w:pPr>
              <w:snapToGrid w:val="0"/>
              <w:jc w:val="both"/>
              <w:rPr>
                <w:rFonts w:ascii="Montserrat" w:hAnsi="Montserrat" w:cs="Arial"/>
              </w:rPr>
            </w:pPr>
          </w:p>
        </w:tc>
        <w:tc>
          <w:tcPr>
            <w:tcW w:w="556" w:type="pct"/>
            <w:tcBorders>
              <w:bottom w:val="single" w:sz="4" w:space="0" w:color="auto"/>
            </w:tcBorders>
          </w:tcPr>
          <w:p w:rsidR="00AF79CB" w:rsidRPr="00C25A37" w:rsidRDefault="00AF79CB" w:rsidP="000A3AF9">
            <w:pPr>
              <w:snapToGrid w:val="0"/>
              <w:jc w:val="both"/>
              <w:rPr>
                <w:rFonts w:ascii="Montserrat" w:hAnsi="Montserrat" w:cs="Arial"/>
              </w:rPr>
            </w:pPr>
          </w:p>
        </w:tc>
        <w:tc>
          <w:tcPr>
            <w:tcW w:w="540" w:type="pct"/>
            <w:tcBorders>
              <w:bottom w:val="single" w:sz="4" w:space="0" w:color="auto"/>
            </w:tcBorders>
            <w:vAlign w:val="center"/>
          </w:tcPr>
          <w:p w:rsidR="00AF79CB" w:rsidRPr="00C25A37" w:rsidRDefault="00AF79CB" w:rsidP="000A3AF9">
            <w:pPr>
              <w:snapToGrid w:val="0"/>
              <w:jc w:val="both"/>
              <w:rPr>
                <w:rFonts w:ascii="Montserrat" w:hAnsi="Montserrat" w:cs="Arial"/>
              </w:rPr>
            </w:pPr>
          </w:p>
        </w:tc>
      </w:tr>
      <w:tr w:rsidR="00AF79CB" w:rsidRPr="00C25A37" w:rsidTr="00AF79CB">
        <w:trPr>
          <w:trHeight w:val="285"/>
          <w:jc w:val="center"/>
        </w:trPr>
        <w:tc>
          <w:tcPr>
            <w:tcW w:w="2346" w:type="pct"/>
            <w:gridSpan w:val="8"/>
            <w:vMerge w:val="restart"/>
            <w:tcBorders>
              <w:top w:val="single" w:sz="4" w:space="0" w:color="auto"/>
              <w:left w:val="nil"/>
              <w:right w:val="nil"/>
            </w:tcBorders>
            <w:vAlign w:val="center"/>
          </w:tcPr>
          <w:p w:rsidR="00AF79CB" w:rsidRPr="00C25A37" w:rsidRDefault="00AF79CB" w:rsidP="000A3AF9">
            <w:pPr>
              <w:snapToGrid w:val="0"/>
              <w:jc w:val="both"/>
              <w:rPr>
                <w:rFonts w:ascii="Montserrat" w:hAnsi="Montserrat" w:cs="Arial"/>
                <w:sz w:val="18"/>
              </w:rPr>
            </w:pPr>
          </w:p>
        </w:tc>
        <w:tc>
          <w:tcPr>
            <w:tcW w:w="1558" w:type="pct"/>
            <w:gridSpan w:val="3"/>
            <w:tcBorders>
              <w:top w:val="single" w:sz="4" w:space="0" w:color="auto"/>
              <w:left w:val="nil"/>
              <w:bottom w:val="nil"/>
              <w:right w:val="single" w:sz="4" w:space="0" w:color="auto"/>
            </w:tcBorders>
            <w:vAlign w:val="center"/>
          </w:tcPr>
          <w:p w:rsidR="00AF79CB" w:rsidRPr="00C25A37" w:rsidRDefault="00AF79CB" w:rsidP="000A3AF9">
            <w:pPr>
              <w:snapToGrid w:val="0"/>
              <w:jc w:val="center"/>
              <w:rPr>
                <w:rFonts w:ascii="Montserrat" w:hAnsi="Montserrat" w:cs="Arial"/>
                <w:sz w:val="18"/>
              </w:rPr>
            </w:pPr>
            <w:r w:rsidRPr="00C25A37">
              <w:rPr>
                <w:rFonts w:ascii="Montserrat" w:hAnsi="Montserrat" w:cs="Arial"/>
                <w:sz w:val="18"/>
              </w:rPr>
              <w:t xml:space="preserve">SUBTOTAL </w:t>
            </w:r>
            <w:r w:rsidRPr="00C25A37">
              <w:rPr>
                <w:rFonts w:ascii="Montserrat" w:hAnsi="Montserrat" w:cs="Arial"/>
                <w:b/>
                <w:sz w:val="18"/>
              </w:rPr>
              <w:t>[</w:t>
            </w:r>
            <w:r>
              <w:rPr>
                <w:rFonts w:ascii="Montserrat" w:hAnsi="Montserrat" w:cs="Arial"/>
                <w:b/>
                <w:sz w:val="18"/>
              </w:rPr>
              <w:t>15</w:t>
            </w:r>
            <w:r w:rsidRPr="00C25A37">
              <w:rPr>
                <w:rFonts w:ascii="Montserrat" w:hAnsi="Montserrat" w:cs="Arial"/>
                <w:b/>
                <w:sz w:val="18"/>
              </w:rPr>
              <w:t>]</w:t>
            </w:r>
          </w:p>
        </w:tc>
        <w:tc>
          <w:tcPr>
            <w:tcW w:w="556" w:type="pct"/>
            <w:tcBorders>
              <w:top w:val="single" w:sz="4" w:space="0" w:color="auto"/>
              <w:left w:val="single" w:sz="4" w:space="0" w:color="auto"/>
              <w:right w:val="single" w:sz="4" w:space="0" w:color="auto"/>
            </w:tcBorders>
          </w:tcPr>
          <w:p w:rsidR="00AF79CB" w:rsidRPr="00C25A37" w:rsidRDefault="00AF79CB" w:rsidP="000A3AF9">
            <w:pPr>
              <w:snapToGrid w:val="0"/>
              <w:jc w:val="both"/>
              <w:rPr>
                <w:rFonts w:ascii="Montserrat" w:hAnsi="Montserrat" w:cs="Arial"/>
                <w:sz w:val="18"/>
              </w:rPr>
            </w:pPr>
          </w:p>
        </w:tc>
        <w:tc>
          <w:tcPr>
            <w:tcW w:w="540" w:type="pct"/>
            <w:tcBorders>
              <w:top w:val="single" w:sz="4" w:space="0" w:color="auto"/>
              <w:left w:val="single" w:sz="4" w:space="0" w:color="auto"/>
            </w:tcBorders>
            <w:vAlign w:val="center"/>
          </w:tcPr>
          <w:p w:rsidR="00AF79CB" w:rsidRPr="00C25A37" w:rsidRDefault="00AF79CB" w:rsidP="000A3AF9">
            <w:pPr>
              <w:snapToGrid w:val="0"/>
              <w:jc w:val="both"/>
              <w:rPr>
                <w:rFonts w:ascii="Montserrat" w:hAnsi="Montserrat" w:cs="Arial"/>
                <w:sz w:val="18"/>
              </w:rPr>
            </w:pPr>
          </w:p>
        </w:tc>
      </w:tr>
      <w:tr w:rsidR="00AF79CB" w:rsidRPr="00C25A37" w:rsidTr="00AF79CB">
        <w:trPr>
          <w:trHeight w:val="285"/>
          <w:jc w:val="center"/>
        </w:trPr>
        <w:tc>
          <w:tcPr>
            <w:tcW w:w="2346" w:type="pct"/>
            <w:gridSpan w:val="8"/>
            <w:vMerge/>
            <w:tcBorders>
              <w:left w:val="nil"/>
              <w:right w:val="nil"/>
            </w:tcBorders>
            <w:vAlign w:val="center"/>
          </w:tcPr>
          <w:p w:rsidR="00AF79CB" w:rsidRPr="00C25A37" w:rsidRDefault="00AF79CB" w:rsidP="000A3AF9">
            <w:pPr>
              <w:snapToGrid w:val="0"/>
              <w:jc w:val="both"/>
              <w:rPr>
                <w:rFonts w:ascii="Montserrat" w:hAnsi="Montserrat" w:cs="Arial"/>
                <w:sz w:val="18"/>
              </w:rPr>
            </w:pPr>
          </w:p>
        </w:tc>
        <w:tc>
          <w:tcPr>
            <w:tcW w:w="1558" w:type="pct"/>
            <w:gridSpan w:val="3"/>
            <w:tcBorders>
              <w:top w:val="nil"/>
              <w:left w:val="nil"/>
              <w:bottom w:val="nil"/>
              <w:right w:val="single" w:sz="4" w:space="0" w:color="auto"/>
            </w:tcBorders>
            <w:vAlign w:val="center"/>
          </w:tcPr>
          <w:p w:rsidR="00AF79CB" w:rsidRPr="00C25A37" w:rsidRDefault="00AF79CB" w:rsidP="000A3AF9">
            <w:pPr>
              <w:snapToGrid w:val="0"/>
              <w:jc w:val="center"/>
              <w:rPr>
                <w:rFonts w:ascii="Montserrat" w:hAnsi="Montserrat" w:cs="Arial"/>
                <w:sz w:val="18"/>
              </w:rPr>
            </w:pPr>
            <w:r w:rsidRPr="00C25A37">
              <w:rPr>
                <w:rFonts w:ascii="Montserrat" w:hAnsi="Montserrat" w:cs="Arial"/>
                <w:sz w:val="18"/>
              </w:rPr>
              <w:t xml:space="preserve">IVA </w:t>
            </w:r>
            <w:r w:rsidRPr="00C25A37">
              <w:rPr>
                <w:rFonts w:ascii="Montserrat" w:hAnsi="Montserrat" w:cs="Arial"/>
                <w:b/>
                <w:sz w:val="18"/>
              </w:rPr>
              <w:t>[</w:t>
            </w:r>
            <w:r>
              <w:rPr>
                <w:rFonts w:ascii="Montserrat" w:hAnsi="Montserrat" w:cs="Arial"/>
                <w:b/>
                <w:sz w:val="18"/>
              </w:rPr>
              <w:t>16</w:t>
            </w:r>
            <w:r w:rsidRPr="00C25A37">
              <w:rPr>
                <w:rFonts w:ascii="Montserrat" w:hAnsi="Montserrat" w:cs="Arial"/>
                <w:b/>
                <w:sz w:val="18"/>
              </w:rPr>
              <w:t>]</w:t>
            </w:r>
          </w:p>
        </w:tc>
        <w:tc>
          <w:tcPr>
            <w:tcW w:w="556" w:type="pct"/>
            <w:tcBorders>
              <w:left w:val="single" w:sz="4" w:space="0" w:color="auto"/>
              <w:right w:val="single" w:sz="4" w:space="0" w:color="auto"/>
            </w:tcBorders>
          </w:tcPr>
          <w:p w:rsidR="00AF79CB" w:rsidRPr="00C25A37" w:rsidRDefault="00AF79CB" w:rsidP="000A3AF9">
            <w:pPr>
              <w:snapToGrid w:val="0"/>
              <w:jc w:val="both"/>
              <w:rPr>
                <w:rFonts w:ascii="Montserrat" w:hAnsi="Montserrat" w:cs="Arial"/>
                <w:sz w:val="18"/>
              </w:rPr>
            </w:pPr>
          </w:p>
        </w:tc>
        <w:tc>
          <w:tcPr>
            <w:tcW w:w="540" w:type="pct"/>
            <w:tcBorders>
              <w:left w:val="single" w:sz="4" w:space="0" w:color="auto"/>
            </w:tcBorders>
            <w:vAlign w:val="center"/>
          </w:tcPr>
          <w:p w:rsidR="00AF79CB" w:rsidRPr="00C25A37" w:rsidRDefault="00AF79CB" w:rsidP="000A3AF9">
            <w:pPr>
              <w:snapToGrid w:val="0"/>
              <w:jc w:val="both"/>
              <w:rPr>
                <w:rFonts w:ascii="Montserrat" w:hAnsi="Montserrat" w:cs="Arial"/>
                <w:sz w:val="18"/>
              </w:rPr>
            </w:pPr>
          </w:p>
        </w:tc>
      </w:tr>
      <w:tr w:rsidR="00AF79CB" w:rsidRPr="00C25A37" w:rsidTr="00AF79CB">
        <w:trPr>
          <w:trHeight w:val="285"/>
          <w:jc w:val="center"/>
        </w:trPr>
        <w:tc>
          <w:tcPr>
            <w:tcW w:w="2346" w:type="pct"/>
            <w:gridSpan w:val="8"/>
            <w:vMerge/>
            <w:tcBorders>
              <w:left w:val="nil"/>
              <w:bottom w:val="nil"/>
              <w:right w:val="nil"/>
            </w:tcBorders>
            <w:vAlign w:val="center"/>
          </w:tcPr>
          <w:p w:rsidR="00AF79CB" w:rsidRPr="00C25A37" w:rsidRDefault="00AF79CB" w:rsidP="000A3AF9">
            <w:pPr>
              <w:snapToGrid w:val="0"/>
              <w:jc w:val="both"/>
              <w:rPr>
                <w:rFonts w:ascii="Montserrat" w:hAnsi="Montserrat" w:cs="Arial"/>
                <w:sz w:val="18"/>
              </w:rPr>
            </w:pPr>
          </w:p>
        </w:tc>
        <w:tc>
          <w:tcPr>
            <w:tcW w:w="1558" w:type="pct"/>
            <w:gridSpan w:val="3"/>
            <w:tcBorders>
              <w:top w:val="nil"/>
              <w:left w:val="nil"/>
              <w:bottom w:val="nil"/>
              <w:right w:val="single" w:sz="4" w:space="0" w:color="auto"/>
            </w:tcBorders>
            <w:vAlign w:val="center"/>
          </w:tcPr>
          <w:p w:rsidR="00AF79CB" w:rsidRPr="00C25A37" w:rsidRDefault="00AF79CB" w:rsidP="000A3AF9">
            <w:pPr>
              <w:snapToGrid w:val="0"/>
              <w:jc w:val="center"/>
              <w:rPr>
                <w:rFonts w:ascii="Montserrat" w:hAnsi="Montserrat" w:cs="Arial"/>
                <w:sz w:val="18"/>
              </w:rPr>
            </w:pPr>
            <w:r w:rsidRPr="00C25A37">
              <w:rPr>
                <w:rFonts w:ascii="Montserrat" w:hAnsi="Montserrat" w:cs="Arial"/>
                <w:sz w:val="18"/>
              </w:rPr>
              <w:t xml:space="preserve">TOTAL </w:t>
            </w:r>
            <w:r w:rsidRPr="00C25A37">
              <w:rPr>
                <w:rFonts w:ascii="Montserrat" w:hAnsi="Montserrat" w:cs="Arial"/>
                <w:b/>
                <w:sz w:val="18"/>
              </w:rPr>
              <w:t>[</w:t>
            </w:r>
            <w:r>
              <w:rPr>
                <w:rFonts w:ascii="Montserrat" w:hAnsi="Montserrat" w:cs="Arial"/>
                <w:b/>
                <w:sz w:val="18"/>
              </w:rPr>
              <w:t>17</w:t>
            </w:r>
            <w:r w:rsidRPr="00C25A37">
              <w:rPr>
                <w:rFonts w:ascii="Montserrat" w:hAnsi="Montserrat" w:cs="Arial"/>
                <w:b/>
                <w:sz w:val="18"/>
              </w:rPr>
              <w:t>]</w:t>
            </w:r>
          </w:p>
        </w:tc>
        <w:tc>
          <w:tcPr>
            <w:tcW w:w="556" w:type="pct"/>
            <w:tcBorders>
              <w:left w:val="single" w:sz="4" w:space="0" w:color="auto"/>
              <w:right w:val="single" w:sz="4" w:space="0" w:color="auto"/>
            </w:tcBorders>
          </w:tcPr>
          <w:p w:rsidR="00AF79CB" w:rsidRPr="00C25A37" w:rsidRDefault="00AF79CB" w:rsidP="000A3AF9">
            <w:pPr>
              <w:snapToGrid w:val="0"/>
              <w:jc w:val="both"/>
              <w:rPr>
                <w:rFonts w:ascii="Montserrat" w:hAnsi="Montserrat" w:cs="Arial"/>
                <w:sz w:val="18"/>
              </w:rPr>
            </w:pPr>
          </w:p>
        </w:tc>
        <w:tc>
          <w:tcPr>
            <w:tcW w:w="540" w:type="pct"/>
            <w:tcBorders>
              <w:left w:val="single" w:sz="4" w:space="0" w:color="auto"/>
            </w:tcBorders>
            <w:vAlign w:val="center"/>
          </w:tcPr>
          <w:p w:rsidR="00AF79CB" w:rsidRPr="00C25A37" w:rsidRDefault="00AF79CB" w:rsidP="000A3AF9">
            <w:pPr>
              <w:snapToGrid w:val="0"/>
              <w:jc w:val="both"/>
              <w:rPr>
                <w:rFonts w:ascii="Montserrat" w:hAnsi="Montserrat" w:cs="Arial"/>
                <w:sz w:val="18"/>
              </w:rPr>
            </w:pPr>
          </w:p>
        </w:tc>
      </w:tr>
    </w:tbl>
    <w:p w:rsidR="00AF79CB" w:rsidRPr="00E85D0B" w:rsidRDefault="00AF79CB" w:rsidP="00AF79CB">
      <w:pPr>
        <w:jc w:val="both"/>
        <w:rPr>
          <w:rFonts w:ascii="Montserrat" w:hAnsi="Montserrat" w:cs="Arial"/>
          <w:sz w:val="18"/>
          <w:szCs w:val="18"/>
        </w:rPr>
      </w:pPr>
    </w:p>
    <w:tbl>
      <w:tblPr>
        <w:tblStyle w:val="Tablaconcuadrcula"/>
        <w:tblW w:w="0" w:type="auto"/>
        <w:tblLook w:val="04A0" w:firstRow="1" w:lastRow="0" w:firstColumn="1" w:lastColumn="0" w:noHBand="0" w:noVBand="1"/>
      </w:tblPr>
      <w:tblGrid>
        <w:gridCol w:w="12578"/>
      </w:tblGrid>
      <w:tr w:rsidR="00AF79CB" w:rsidTr="000A3AF9">
        <w:tc>
          <w:tcPr>
            <w:tcW w:w="12578" w:type="dxa"/>
          </w:tcPr>
          <w:p w:rsidR="00AF79CB" w:rsidRPr="004904F3" w:rsidRDefault="00AF79CB" w:rsidP="000A3AF9">
            <w:pPr>
              <w:snapToGrid w:val="0"/>
              <w:jc w:val="both"/>
              <w:rPr>
                <w:rFonts w:ascii="Montserrat" w:hAnsi="Montserrat" w:cs="Arial"/>
                <w:i/>
                <w:sz w:val="14"/>
                <w:szCs w:val="16"/>
              </w:rPr>
            </w:pPr>
            <w:r w:rsidRPr="004904F3">
              <w:rPr>
                <w:rFonts w:ascii="Montserrat" w:hAnsi="Montserrat" w:cs="Arial"/>
                <w:b/>
                <w:sz w:val="14"/>
                <w:szCs w:val="16"/>
              </w:rPr>
              <w:t>NOTA:</w:t>
            </w:r>
            <w:r w:rsidRPr="004904F3">
              <w:rPr>
                <w:rFonts w:ascii="Montserrat" w:hAnsi="Montserrat" w:cs="Arial"/>
                <w:i/>
                <w:sz w:val="14"/>
                <w:szCs w:val="16"/>
              </w:rPr>
              <w:t xml:space="preserve"> </w:t>
            </w:r>
          </w:p>
          <w:p w:rsidR="00AF79CB" w:rsidRPr="004904F3" w:rsidRDefault="00AF79CB" w:rsidP="000A3AF9">
            <w:pPr>
              <w:snapToGrid w:val="0"/>
              <w:jc w:val="both"/>
              <w:rPr>
                <w:rFonts w:ascii="Montserrat" w:hAnsi="Montserrat" w:cs="Arial"/>
                <w:sz w:val="14"/>
                <w:szCs w:val="16"/>
              </w:rPr>
            </w:pPr>
            <w:r w:rsidRPr="004904F3">
              <w:rPr>
                <w:rFonts w:ascii="Montserrat" w:hAnsi="Montserrat" w:cs="Arial"/>
                <w:sz w:val="14"/>
                <w:szCs w:val="16"/>
              </w:rPr>
              <w:t>MANIFIESTO QUE CONOZCO Y ACEPTO LOS TÉRMINOS Y CONDICIONES DEL PROCEDIMIENTO Y LOS HAGO PARTE DE MI PROPOSICIÓN PARA PARTICIPAR EN LAS CLAVES QUE PROPONE MI REPRESENTADA EN LA PRESENTE PROPOSICIÓN Y QUE ENTRE OTROS CORRESPONDEN JUSTA, EXACTA Y CABALMENTE A LA DESCRIPCIÓN Y PRESENTACIÓN SOLICITADA EN EL ANEXO DENOMINADO REQUERIMIENTO DE ESTA CONVOCATORIA.</w:t>
            </w:r>
          </w:p>
          <w:p w:rsidR="00AF79CB" w:rsidRPr="004904F3" w:rsidRDefault="00AF79CB" w:rsidP="000A3AF9">
            <w:pPr>
              <w:snapToGrid w:val="0"/>
              <w:jc w:val="both"/>
              <w:rPr>
                <w:rFonts w:ascii="Montserrat" w:hAnsi="Montserrat" w:cs="Arial"/>
                <w:sz w:val="14"/>
                <w:szCs w:val="16"/>
              </w:rPr>
            </w:pPr>
          </w:p>
          <w:p w:rsidR="00AF79CB" w:rsidRPr="004904F3" w:rsidRDefault="00AF79CB" w:rsidP="000A3AF9">
            <w:pPr>
              <w:snapToGrid w:val="0"/>
              <w:jc w:val="both"/>
              <w:rPr>
                <w:rFonts w:ascii="Montserrat" w:hAnsi="Montserrat" w:cs="Arial"/>
                <w:sz w:val="14"/>
                <w:szCs w:val="16"/>
              </w:rPr>
            </w:pPr>
            <w:r>
              <w:rPr>
                <w:rFonts w:ascii="Montserrat" w:hAnsi="Montserrat" w:cs="Arial"/>
                <w:sz w:val="14"/>
                <w:szCs w:val="16"/>
              </w:rPr>
              <w:t>LA PRESENTE TENDRÁ UNA VIGENCIA DURANTE TODO EL PROCEDIMIENTO DE CONTRATACIÓN</w:t>
            </w:r>
            <w:r w:rsidRPr="004904F3">
              <w:rPr>
                <w:rFonts w:ascii="Montserrat" w:hAnsi="Montserrat" w:cs="Arial"/>
                <w:sz w:val="14"/>
                <w:szCs w:val="16"/>
              </w:rPr>
              <w:t>.</w:t>
            </w:r>
          </w:p>
          <w:p w:rsidR="00AF79CB" w:rsidRPr="004904F3" w:rsidRDefault="00AF79CB" w:rsidP="000A3AF9">
            <w:pPr>
              <w:snapToGrid w:val="0"/>
              <w:jc w:val="both"/>
              <w:rPr>
                <w:rFonts w:ascii="Montserrat" w:hAnsi="Montserrat" w:cs="Arial"/>
                <w:sz w:val="14"/>
                <w:szCs w:val="16"/>
              </w:rPr>
            </w:pPr>
          </w:p>
          <w:p w:rsidR="00AF79CB" w:rsidRPr="004904F3" w:rsidRDefault="00AF79CB" w:rsidP="000A3AF9">
            <w:pPr>
              <w:snapToGrid w:val="0"/>
              <w:jc w:val="both"/>
              <w:rPr>
                <w:rFonts w:ascii="Montserrat" w:hAnsi="Montserrat" w:cs="Arial"/>
                <w:sz w:val="14"/>
                <w:szCs w:val="16"/>
              </w:rPr>
            </w:pPr>
            <w:r w:rsidRPr="004904F3">
              <w:rPr>
                <w:rFonts w:ascii="Montserrat" w:hAnsi="Montserrat" w:cs="Arial"/>
                <w:sz w:val="14"/>
                <w:szCs w:val="16"/>
              </w:rPr>
              <w:t>EN CASO DE QUE EXISTA INSTANCIA DE INCONFORMIDAD LA PRESENTE ESTARÁ VIGENTE HASTA QUE LA MISMA SE RESUELVA Y 60 DIAS ADICIONALES.</w:t>
            </w:r>
          </w:p>
          <w:p w:rsidR="00AF79CB" w:rsidRPr="004904F3" w:rsidRDefault="00AF79CB" w:rsidP="000A3AF9">
            <w:pPr>
              <w:snapToGrid w:val="0"/>
              <w:jc w:val="both"/>
              <w:rPr>
                <w:rFonts w:ascii="Montserrat" w:hAnsi="Montserrat" w:cs="Arial"/>
                <w:sz w:val="14"/>
                <w:szCs w:val="16"/>
              </w:rPr>
            </w:pPr>
          </w:p>
          <w:p w:rsidR="00AF79CB" w:rsidRDefault="00AF79CB" w:rsidP="000A3AF9">
            <w:pPr>
              <w:jc w:val="both"/>
              <w:rPr>
                <w:rFonts w:ascii="Montserrat" w:hAnsi="Montserrat" w:cs="Arial"/>
                <w:sz w:val="18"/>
                <w:szCs w:val="18"/>
              </w:rPr>
            </w:pPr>
            <w:r w:rsidRPr="004904F3">
              <w:rPr>
                <w:rFonts w:ascii="Montserrat" w:hAnsi="Montserrat" w:cs="Arial"/>
                <w:b/>
                <w:i/>
                <w:sz w:val="14"/>
                <w:szCs w:val="16"/>
              </w:rPr>
              <w:t>LOS PRECIOS UNITARIOS, SERAN FIJOS DURANTE LA VIGENCIA DEL CONTRATO.</w:t>
            </w:r>
          </w:p>
        </w:tc>
      </w:tr>
    </w:tbl>
    <w:p w:rsidR="00AF79CB" w:rsidRPr="00E85D0B" w:rsidRDefault="00AF79CB" w:rsidP="00AF79CB">
      <w:pPr>
        <w:jc w:val="both"/>
        <w:rPr>
          <w:rFonts w:ascii="Montserrat" w:hAnsi="Montserrat" w:cs="Arial"/>
          <w:sz w:val="18"/>
          <w:szCs w:val="18"/>
        </w:rPr>
      </w:pPr>
    </w:p>
    <w:p w:rsidR="00AF79CB" w:rsidRPr="00E85D0B" w:rsidRDefault="00AF79CB" w:rsidP="00AF79CB">
      <w:pPr>
        <w:widowControl w:val="0"/>
        <w:ind w:left="-284"/>
        <w:jc w:val="center"/>
        <w:rPr>
          <w:rFonts w:ascii="Montserrat" w:hAnsi="Montserrat" w:cs="Arial"/>
          <w:sz w:val="20"/>
          <w:lang w:val="es-ES_tradnl" w:eastAsia="es-ES"/>
        </w:rPr>
      </w:pPr>
      <w:r w:rsidRPr="00E85D0B">
        <w:rPr>
          <w:rFonts w:ascii="Montserrat" w:hAnsi="Montserrat" w:cs="Arial"/>
          <w:sz w:val="20"/>
          <w:lang w:val="es-ES_tradnl" w:eastAsia="es-ES"/>
        </w:rPr>
        <w:t>___________________</w:t>
      </w:r>
      <w:r w:rsidRPr="00E85D0B">
        <w:rPr>
          <w:rFonts w:ascii="Montserrat" w:hAnsi="Montserrat" w:cs="Arial"/>
          <w:b/>
          <w:sz w:val="18"/>
          <w:szCs w:val="18"/>
        </w:rPr>
        <w:t>[</w:t>
      </w:r>
      <w:r>
        <w:rPr>
          <w:rFonts w:ascii="Montserrat" w:hAnsi="Montserrat" w:cs="Arial"/>
          <w:b/>
          <w:sz w:val="18"/>
          <w:szCs w:val="18"/>
        </w:rPr>
        <w:t>18</w:t>
      </w:r>
      <w:r w:rsidRPr="00E85D0B">
        <w:rPr>
          <w:rFonts w:ascii="Montserrat" w:hAnsi="Montserrat" w:cs="Arial"/>
          <w:b/>
          <w:sz w:val="18"/>
          <w:szCs w:val="18"/>
        </w:rPr>
        <w:t>]</w:t>
      </w:r>
      <w:r w:rsidRPr="00E85D0B">
        <w:rPr>
          <w:rFonts w:ascii="Montserrat" w:hAnsi="Montserrat" w:cs="Arial"/>
          <w:sz w:val="20"/>
          <w:lang w:val="es-ES_tradnl" w:eastAsia="es-ES"/>
        </w:rPr>
        <w:t>____________________</w:t>
      </w:r>
    </w:p>
    <w:p w:rsidR="00AF79CB" w:rsidRPr="0056391B" w:rsidRDefault="00AF79CB" w:rsidP="00AF79CB">
      <w:pPr>
        <w:ind w:left="-284"/>
        <w:jc w:val="center"/>
        <w:rPr>
          <w:rFonts w:ascii="Montserrat" w:hAnsi="Montserrat" w:cs="Arial"/>
          <w:b/>
        </w:rPr>
      </w:pPr>
      <w:r w:rsidRPr="0056391B">
        <w:rPr>
          <w:rFonts w:ascii="Montserrat" w:hAnsi="Montserrat" w:cs="Arial"/>
          <w:b/>
          <w:bCs/>
          <w:sz w:val="20"/>
          <w:lang w:val="es-ES_tradnl"/>
        </w:rPr>
        <w:t>(Nombre y firma del Representante Legal)</w:t>
      </w:r>
      <w:r w:rsidRPr="0056391B">
        <w:rPr>
          <w:rFonts w:ascii="Montserrat" w:hAnsi="Montserrat" w:cs="Arial"/>
          <w:b/>
        </w:rPr>
        <w:br w:type="page"/>
      </w:r>
    </w:p>
    <w:p w:rsidR="00AF79CB" w:rsidRPr="00E85D0B" w:rsidRDefault="00AF79CB" w:rsidP="00AF79CB">
      <w:pPr>
        <w:tabs>
          <w:tab w:val="left" w:pos="2705"/>
          <w:tab w:val="center" w:pos="6219"/>
        </w:tabs>
        <w:rPr>
          <w:rFonts w:ascii="Montserrat" w:hAnsi="Montserrat" w:cs="Arial"/>
          <w:b/>
          <w:sz w:val="20"/>
          <w:szCs w:val="20"/>
        </w:rPr>
      </w:pPr>
      <w:r w:rsidRPr="00E85D0B">
        <w:rPr>
          <w:rFonts w:ascii="Montserrat" w:hAnsi="Montserrat" w:cs="Arial"/>
          <w:b/>
          <w:sz w:val="20"/>
          <w:szCs w:val="20"/>
        </w:rPr>
        <w:lastRenderedPageBreak/>
        <w:tab/>
      </w:r>
      <w:r w:rsidRPr="00E85D0B">
        <w:rPr>
          <w:rFonts w:ascii="Montserrat" w:hAnsi="Montserrat" w:cs="Arial"/>
          <w:b/>
          <w:sz w:val="20"/>
          <w:szCs w:val="20"/>
        </w:rPr>
        <w:tab/>
      </w:r>
    </w:p>
    <w:p w:rsidR="00AF79CB" w:rsidRPr="00E85D0B" w:rsidRDefault="00AF79CB" w:rsidP="00AF79CB">
      <w:pPr>
        <w:tabs>
          <w:tab w:val="left" w:pos="2705"/>
          <w:tab w:val="center" w:pos="6219"/>
        </w:tabs>
        <w:jc w:val="center"/>
        <w:rPr>
          <w:rFonts w:ascii="Montserrat" w:hAnsi="Montserrat" w:cs="Arial"/>
          <w:b/>
          <w:sz w:val="20"/>
          <w:szCs w:val="20"/>
          <w:lang w:val="es-ES"/>
        </w:rPr>
      </w:pPr>
      <w:r w:rsidRPr="00E85D0B">
        <w:rPr>
          <w:rFonts w:ascii="Montserrat" w:hAnsi="Montserrat" w:cs="Arial"/>
          <w:b/>
          <w:sz w:val="20"/>
          <w:szCs w:val="20"/>
        </w:rPr>
        <w:t>ANEXO X</w:t>
      </w:r>
      <w:r>
        <w:rPr>
          <w:rFonts w:ascii="Montserrat" w:hAnsi="Montserrat" w:cs="Arial"/>
          <w:b/>
          <w:sz w:val="20"/>
          <w:szCs w:val="20"/>
        </w:rPr>
        <w:t>-A</w:t>
      </w:r>
      <w:r w:rsidRPr="00E85D0B">
        <w:rPr>
          <w:rFonts w:ascii="Montserrat" w:hAnsi="Montserrat" w:cs="Arial"/>
          <w:b/>
          <w:sz w:val="20"/>
          <w:szCs w:val="20"/>
        </w:rPr>
        <w:t xml:space="preserve"> PROPUESTA ECONÓMICA INSTRUCTIVO DE LLENADO</w:t>
      </w:r>
    </w:p>
    <w:p w:rsidR="00AF79CB" w:rsidRPr="00E85D0B" w:rsidRDefault="00AF79CB" w:rsidP="00AF79CB">
      <w:pPr>
        <w:rPr>
          <w:rFonts w:ascii="Montserrat" w:hAnsi="Montserr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
        <w:gridCol w:w="9416"/>
      </w:tblGrid>
      <w:tr w:rsidR="00AF79CB" w:rsidRPr="00C25A37" w:rsidTr="000A3AF9">
        <w:trPr>
          <w:jc w:val="center"/>
        </w:trPr>
        <w:tc>
          <w:tcPr>
            <w:tcW w:w="1069" w:type="dxa"/>
            <w:shd w:val="clear" w:color="auto" w:fill="BFBFBF" w:themeFill="background1" w:themeFillShade="BF"/>
          </w:tcPr>
          <w:p w:rsidR="00AF79CB" w:rsidRPr="00C25A37" w:rsidRDefault="00AF79CB" w:rsidP="000A3AF9">
            <w:pPr>
              <w:jc w:val="center"/>
              <w:rPr>
                <w:rFonts w:ascii="Montserrat" w:hAnsi="Montserrat" w:cs="Arial"/>
                <w:b/>
                <w:sz w:val="20"/>
              </w:rPr>
            </w:pPr>
            <w:r w:rsidRPr="00C25A37">
              <w:rPr>
                <w:rFonts w:ascii="Montserrat" w:hAnsi="Montserrat" w:cs="Arial"/>
                <w:b/>
                <w:sz w:val="20"/>
              </w:rPr>
              <w:t>Numero</w:t>
            </w:r>
          </w:p>
        </w:tc>
        <w:tc>
          <w:tcPr>
            <w:tcW w:w="9416" w:type="dxa"/>
            <w:shd w:val="clear" w:color="auto" w:fill="BFBFBF" w:themeFill="background1" w:themeFillShade="BF"/>
          </w:tcPr>
          <w:p w:rsidR="00AF79CB" w:rsidRPr="00C25A37" w:rsidRDefault="00AF79CB" w:rsidP="000A3AF9">
            <w:pPr>
              <w:jc w:val="center"/>
              <w:rPr>
                <w:rFonts w:ascii="Montserrat" w:hAnsi="Montserrat" w:cs="Arial"/>
                <w:b/>
                <w:sz w:val="20"/>
              </w:rPr>
            </w:pPr>
            <w:r w:rsidRPr="00C25A37">
              <w:rPr>
                <w:rFonts w:ascii="Montserrat" w:hAnsi="Montserrat" w:cs="Arial"/>
                <w:b/>
                <w:sz w:val="20"/>
              </w:rPr>
              <w:t>Descripción</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1</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Indicar el número de la licitación</w:t>
            </w:r>
            <w:r>
              <w:rPr>
                <w:rFonts w:ascii="Montserrat" w:hAnsi="Montserrat" w:cs="Arial"/>
                <w:sz w:val="20"/>
              </w:rPr>
              <w:t xml:space="preserve"> pública</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2</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Indicar fecha de la presentación de proposiciones.</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3</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 xml:space="preserve">Marcar con una </w:t>
            </w:r>
            <w:r w:rsidRPr="00C25A37">
              <w:rPr>
                <w:rFonts w:ascii="Montserrat" w:hAnsi="Montserrat" w:cs="Arial"/>
                <w:b/>
                <w:sz w:val="20"/>
              </w:rPr>
              <w:t xml:space="preserve">X, </w:t>
            </w:r>
            <w:r w:rsidRPr="00C25A37">
              <w:rPr>
                <w:rFonts w:ascii="Montserrat" w:hAnsi="Montserrat" w:cs="Arial"/>
                <w:sz w:val="20"/>
              </w:rPr>
              <w:t>si el licitante es titular del registro sanitario o distribuidor.</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4</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Indicar el número de Proveedor asignado por el sistema PREI; en caso de no cantar con él, dejar el espacio en blanco.</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5</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Indicar el nombre del licitante.</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6</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 xml:space="preserve">Marcar con una </w:t>
            </w:r>
            <w:r w:rsidRPr="00C25A37">
              <w:rPr>
                <w:rFonts w:ascii="Montserrat" w:hAnsi="Montserrat" w:cs="Arial"/>
                <w:b/>
                <w:sz w:val="20"/>
              </w:rPr>
              <w:t xml:space="preserve">X, </w:t>
            </w:r>
            <w:r w:rsidRPr="00C25A37">
              <w:rPr>
                <w:rFonts w:ascii="Montserrat" w:hAnsi="Montserrat" w:cs="Arial"/>
                <w:sz w:val="20"/>
              </w:rPr>
              <w:t>si el licitante es micro, pequeña o mediana empresa. En caso de que el licitante no pertenezca a la estratificación de MIPYMES, deberá dejar los espacios en blanco.</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7</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Indicar el número de partida corre</w:t>
            </w:r>
            <w:r>
              <w:rPr>
                <w:rFonts w:ascii="Montserrat" w:hAnsi="Montserrat" w:cs="Arial"/>
                <w:sz w:val="20"/>
              </w:rPr>
              <w:t>spondiente a la clave ofertada.</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8</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 xml:space="preserve">Indicar la clave ofertada a 14 dígitos, en correspondencia a cada columna: </w:t>
            </w:r>
          </w:p>
          <w:p w:rsidR="00AF79CB" w:rsidRPr="00C25A37" w:rsidRDefault="00AF79CB" w:rsidP="000A3AF9">
            <w:pPr>
              <w:rPr>
                <w:rFonts w:ascii="Montserrat" w:hAnsi="Montserrat" w:cs="Arial"/>
                <w:sz w:val="20"/>
              </w:rPr>
            </w:pPr>
            <w:r w:rsidRPr="00C25A37">
              <w:rPr>
                <w:rFonts w:ascii="Montserrat" w:hAnsi="Montserrat" w:cs="Arial"/>
                <w:sz w:val="20"/>
              </w:rPr>
              <w:t>Gpo.-Grupo; Gen.- Genérico; Esp.- Específico; Dif .- Diferenciador  y Var.- Variante</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9</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Indicar la cantidad mínima de bienes que se oferta.</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10</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Indicar la cantidad máxima de bienes que se oferta.</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Pr>
                <w:rFonts w:ascii="Montserrat" w:hAnsi="Montserrat" w:cs="Arial"/>
                <w:b/>
                <w:sz w:val="20"/>
              </w:rPr>
              <w:t>11</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 xml:space="preserve">Indicar el </w:t>
            </w:r>
            <w:r>
              <w:rPr>
                <w:rFonts w:ascii="Montserrat" w:hAnsi="Montserrat" w:cs="Arial"/>
                <w:sz w:val="20"/>
              </w:rPr>
              <w:t>precio unitario</w:t>
            </w:r>
            <w:r w:rsidRPr="00C25A37">
              <w:rPr>
                <w:rFonts w:ascii="Montserrat" w:hAnsi="Montserrat" w:cs="Arial"/>
                <w:sz w:val="20"/>
              </w:rPr>
              <w:t xml:space="preserve"> que oferta</w:t>
            </w:r>
            <w:r>
              <w:rPr>
                <w:rFonts w:ascii="Montserrat" w:hAnsi="Montserrat" w:cs="Arial"/>
                <w:sz w:val="20"/>
              </w:rPr>
              <w:t xml:space="preserve"> sin IVA</w:t>
            </w:r>
            <w:r w:rsidRPr="00C25A37">
              <w:rPr>
                <w:rFonts w:ascii="Montserrat" w:hAnsi="Montserrat" w:cs="Arial"/>
                <w:sz w:val="20"/>
              </w:rPr>
              <w:t>.</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12</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Indicar el nombre del país de origen de los bienes que oferta.</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13</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 xml:space="preserve">Indicar el importe </w:t>
            </w:r>
            <w:r>
              <w:rPr>
                <w:rFonts w:ascii="Montserrat" w:hAnsi="Montserrat" w:cs="Arial"/>
                <w:sz w:val="20"/>
              </w:rPr>
              <w:t>mínimo</w:t>
            </w:r>
            <w:r w:rsidRPr="00C25A37">
              <w:rPr>
                <w:rFonts w:ascii="Montserrat" w:hAnsi="Montserrat" w:cs="Arial"/>
                <w:sz w:val="20"/>
              </w:rPr>
              <w:t xml:space="preserve"> por la clave ofertada.</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14</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 xml:space="preserve">Indicar el importe </w:t>
            </w:r>
            <w:r>
              <w:rPr>
                <w:rFonts w:ascii="Montserrat" w:hAnsi="Montserrat" w:cs="Arial"/>
                <w:sz w:val="20"/>
              </w:rPr>
              <w:t>máximo</w:t>
            </w:r>
            <w:r w:rsidRPr="00C25A37">
              <w:rPr>
                <w:rFonts w:ascii="Montserrat" w:hAnsi="Montserrat" w:cs="Arial"/>
                <w:sz w:val="20"/>
              </w:rPr>
              <w:t xml:space="preserve"> por la clave ofertada.</w:t>
            </w:r>
          </w:p>
        </w:tc>
      </w:tr>
      <w:tr w:rsidR="00AF79CB" w:rsidRPr="00C25A37" w:rsidTr="000A3AF9">
        <w:trPr>
          <w:jc w:val="center"/>
        </w:trPr>
        <w:tc>
          <w:tcPr>
            <w:tcW w:w="1069" w:type="dxa"/>
          </w:tcPr>
          <w:p w:rsidR="00AF79CB" w:rsidRPr="00C25A37" w:rsidRDefault="00AF79CB" w:rsidP="000A3AF9">
            <w:pPr>
              <w:tabs>
                <w:tab w:val="left" w:pos="312"/>
                <w:tab w:val="center" w:pos="447"/>
              </w:tabs>
              <w:jc w:val="center"/>
              <w:rPr>
                <w:rFonts w:ascii="Montserrat" w:hAnsi="Montserrat" w:cs="Arial"/>
                <w:b/>
                <w:sz w:val="20"/>
              </w:rPr>
            </w:pPr>
            <w:r w:rsidRPr="00C25A37">
              <w:rPr>
                <w:rFonts w:ascii="Montserrat" w:hAnsi="Montserrat" w:cs="Arial"/>
                <w:b/>
                <w:sz w:val="20"/>
              </w:rPr>
              <w:t>15</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Indicar el subtotal de la o las claves ofertadas.</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16</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 xml:space="preserve">En su caso indicar el importe correspondiente al IVA en razón del subtotal indicado. </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17</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Indicar el importe total de la o las claves ofertadas, en su caso considerando el IVA.</w:t>
            </w:r>
          </w:p>
        </w:tc>
      </w:tr>
      <w:tr w:rsidR="00AF79CB" w:rsidRPr="00C25A37" w:rsidTr="000A3AF9">
        <w:trPr>
          <w:jc w:val="center"/>
        </w:trPr>
        <w:tc>
          <w:tcPr>
            <w:tcW w:w="1069" w:type="dxa"/>
          </w:tcPr>
          <w:p w:rsidR="00AF79CB" w:rsidRPr="00C25A37" w:rsidRDefault="00AF79CB" w:rsidP="000A3AF9">
            <w:pPr>
              <w:jc w:val="center"/>
              <w:rPr>
                <w:rFonts w:ascii="Montserrat" w:hAnsi="Montserrat" w:cs="Arial"/>
                <w:b/>
                <w:sz w:val="20"/>
              </w:rPr>
            </w:pPr>
            <w:r w:rsidRPr="00C25A37">
              <w:rPr>
                <w:rFonts w:ascii="Montserrat" w:hAnsi="Montserrat" w:cs="Arial"/>
                <w:b/>
                <w:sz w:val="20"/>
              </w:rPr>
              <w:t>18</w:t>
            </w:r>
          </w:p>
        </w:tc>
        <w:tc>
          <w:tcPr>
            <w:tcW w:w="9416" w:type="dxa"/>
          </w:tcPr>
          <w:p w:rsidR="00AF79CB" w:rsidRPr="00C25A37" w:rsidRDefault="00AF79CB" w:rsidP="000A3AF9">
            <w:pPr>
              <w:rPr>
                <w:rFonts w:ascii="Montserrat" w:hAnsi="Montserrat" w:cs="Arial"/>
                <w:sz w:val="20"/>
              </w:rPr>
            </w:pPr>
            <w:r w:rsidRPr="00C25A37">
              <w:rPr>
                <w:rFonts w:ascii="Montserrat" w:hAnsi="Montserrat" w:cs="Arial"/>
                <w:sz w:val="20"/>
              </w:rPr>
              <w:t>Indicar el nombre y firma del respresentante legal.</w:t>
            </w:r>
          </w:p>
        </w:tc>
      </w:tr>
    </w:tbl>
    <w:p w:rsidR="00AF79CB" w:rsidRDefault="00AF79CB" w:rsidP="00892394">
      <w:pPr>
        <w:ind w:left="8789" w:right="164" w:hanging="8789"/>
        <w:jc w:val="both"/>
        <w:rPr>
          <w:rFonts w:ascii="Montserrat" w:hAnsi="Montserrat" w:cs="Arial"/>
          <w:b/>
          <w:sz w:val="20"/>
          <w:lang w:val="pt-BR"/>
        </w:rPr>
      </w:pPr>
    </w:p>
    <w:p w:rsidR="00AF79CB" w:rsidRDefault="00AF79CB" w:rsidP="00892394">
      <w:pPr>
        <w:ind w:left="8789" w:right="164" w:hanging="8789"/>
        <w:jc w:val="both"/>
        <w:rPr>
          <w:rFonts w:ascii="Montserrat" w:hAnsi="Montserrat" w:cs="Arial"/>
          <w:b/>
          <w:sz w:val="20"/>
          <w:lang w:val="pt-BR"/>
        </w:rPr>
      </w:pPr>
    </w:p>
    <w:p w:rsidR="00AF79CB" w:rsidRDefault="00AF79CB" w:rsidP="00892394">
      <w:pPr>
        <w:ind w:left="8789" w:right="164" w:hanging="8789"/>
        <w:jc w:val="both"/>
        <w:rPr>
          <w:rFonts w:ascii="Montserrat" w:hAnsi="Montserrat" w:cs="Arial"/>
          <w:b/>
          <w:sz w:val="20"/>
          <w:lang w:val="pt-BR"/>
        </w:rPr>
      </w:pPr>
    </w:p>
    <w:p w:rsidR="00AF79CB" w:rsidRDefault="00AF79CB" w:rsidP="00892394">
      <w:pPr>
        <w:ind w:left="8789" w:right="164" w:hanging="8789"/>
        <w:jc w:val="both"/>
        <w:rPr>
          <w:rFonts w:ascii="Montserrat" w:hAnsi="Montserrat" w:cs="Arial"/>
          <w:b/>
          <w:sz w:val="20"/>
          <w:lang w:val="pt-BR"/>
        </w:rPr>
      </w:pPr>
    </w:p>
    <w:p w:rsidR="00AF79CB" w:rsidRDefault="00AF79CB" w:rsidP="00892394">
      <w:pPr>
        <w:ind w:left="8789" w:right="164" w:hanging="8789"/>
        <w:jc w:val="both"/>
        <w:rPr>
          <w:rFonts w:ascii="Montserrat" w:hAnsi="Montserrat" w:cs="Arial"/>
          <w:b/>
          <w:sz w:val="20"/>
          <w:lang w:val="pt-BR"/>
        </w:rPr>
      </w:pPr>
    </w:p>
    <w:p w:rsidR="00AF79CB" w:rsidRDefault="00AF79CB" w:rsidP="00892394">
      <w:pPr>
        <w:ind w:left="8789" w:right="164" w:hanging="8789"/>
        <w:jc w:val="both"/>
        <w:rPr>
          <w:rFonts w:ascii="Montserrat" w:hAnsi="Montserrat" w:cs="Arial"/>
          <w:b/>
          <w:sz w:val="20"/>
          <w:lang w:val="pt-BR"/>
        </w:rPr>
      </w:pPr>
    </w:p>
    <w:p w:rsidR="00AF79CB" w:rsidRDefault="00AF79CB" w:rsidP="00892394">
      <w:pPr>
        <w:ind w:left="8789" w:right="164" w:hanging="8789"/>
        <w:jc w:val="both"/>
        <w:rPr>
          <w:rFonts w:ascii="Montserrat" w:hAnsi="Montserrat" w:cs="Arial"/>
          <w:b/>
          <w:sz w:val="20"/>
          <w:lang w:val="pt-BR"/>
        </w:rPr>
      </w:pPr>
    </w:p>
    <w:p w:rsidR="00AF79CB" w:rsidRDefault="00AF79CB" w:rsidP="00892394">
      <w:pPr>
        <w:ind w:left="8789" w:right="164" w:hanging="8789"/>
        <w:jc w:val="both"/>
        <w:rPr>
          <w:rFonts w:ascii="Montserrat" w:hAnsi="Montserrat" w:cs="Arial"/>
          <w:b/>
          <w:sz w:val="20"/>
          <w:lang w:val="pt-BR"/>
        </w:rPr>
      </w:pPr>
    </w:p>
    <w:p w:rsidR="00AF79CB" w:rsidRDefault="00AF79CB" w:rsidP="00892394">
      <w:pPr>
        <w:ind w:left="8789" w:right="164" w:hanging="8789"/>
        <w:jc w:val="both"/>
        <w:rPr>
          <w:rFonts w:ascii="Montserrat" w:hAnsi="Montserrat" w:cs="Arial"/>
          <w:b/>
          <w:sz w:val="20"/>
          <w:lang w:val="pt-BR"/>
        </w:rPr>
      </w:pPr>
    </w:p>
    <w:p w:rsidR="00665634" w:rsidRPr="00BA386D" w:rsidRDefault="00665634" w:rsidP="00CC66CE">
      <w:pPr>
        <w:rPr>
          <w:rFonts w:ascii="Montserrat" w:hAnsi="Montserrat" w:cs="Arial"/>
          <w:b/>
        </w:rPr>
        <w:sectPr w:rsidR="00665634" w:rsidRPr="00BA386D" w:rsidSect="00640A78">
          <w:footnotePr>
            <w:pos w:val="beneathText"/>
          </w:footnotePr>
          <w:type w:val="nextColumn"/>
          <w:pgSz w:w="15840" w:h="12240" w:orient="landscape" w:code="1"/>
          <w:pgMar w:top="1418" w:right="1701" w:bottom="1418" w:left="1701" w:header="851" w:footer="851" w:gutter="0"/>
          <w:cols w:space="720"/>
          <w:docGrid w:linePitch="360"/>
        </w:sectPr>
      </w:pPr>
    </w:p>
    <w:p w:rsidR="008958E6" w:rsidRPr="00BA386D" w:rsidRDefault="008958E6" w:rsidP="008958E6">
      <w:pPr>
        <w:suppressAutoHyphens/>
        <w:ind w:right="49"/>
        <w:jc w:val="center"/>
        <w:rPr>
          <w:rFonts w:ascii="Montserrat" w:hAnsi="Montserrat" w:cs="Arial"/>
          <w:sz w:val="20"/>
          <w:szCs w:val="20"/>
        </w:rPr>
      </w:pPr>
    </w:p>
    <w:p w:rsidR="00834D8C" w:rsidRPr="00BA386D" w:rsidRDefault="00834D8C" w:rsidP="00CC66CE">
      <w:pPr>
        <w:pStyle w:val="Ttulo1"/>
        <w:spacing w:before="0" w:after="0"/>
        <w:ind w:left="360" w:right="49"/>
        <w:jc w:val="center"/>
        <w:rPr>
          <w:rFonts w:ascii="Montserrat" w:hAnsi="Montserrat" w:cs="Arial"/>
          <w:sz w:val="20"/>
          <w:szCs w:val="20"/>
        </w:rPr>
      </w:pPr>
      <w:bookmarkStart w:id="190" w:name="_Toc92919209"/>
      <w:r w:rsidRPr="00BA386D">
        <w:rPr>
          <w:rFonts w:ascii="Montserrat" w:hAnsi="Montserrat" w:cs="Arial"/>
          <w:sz w:val="20"/>
          <w:szCs w:val="20"/>
        </w:rPr>
        <w:t xml:space="preserve">ANEXO </w:t>
      </w:r>
      <w:bookmarkEnd w:id="187"/>
      <w:r w:rsidR="000E301D" w:rsidRPr="00BA386D">
        <w:rPr>
          <w:rFonts w:ascii="Montserrat" w:hAnsi="Montserrat" w:cs="Arial"/>
          <w:sz w:val="20"/>
          <w:szCs w:val="20"/>
        </w:rPr>
        <w:t>XI</w:t>
      </w:r>
      <w:r w:rsidR="00C90756" w:rsidRPr="00BA386D">
        <w:rPr>
          <w:rFonts w:ascii="Montserrat" w:hAnsi="Montserrat" w:cs="Arial"/>
          <w:sz w:val="20"/>
          <w:szCs w:val="20"/>
        </w:rPr>
        <w:br/>
      </w:r>
      <w:r w:rsidRPr="00BA386D">
        <w:rPr>
          <w:rFonts w:ascii="Montserrat" w:hAnsi="Montserrat" w:cs="Arial"/>
          <w:smallCaps/>
          <w:noProof w:val="0"/>
          <w:sz w:val="20"/>
          <w:szCs w:val="20"/>
        </w:rPr>
        <w:t>ESTRATIFICACIÓN DE LAS MICRO, PEQUEÑAS Y MEDIANAS EMPRESAS</w:t>
      </w:r>
      <w:bookmarkEnd w:id="188"/>
      <w:r w:rsidR="008F5310" w:rsidRPr="00BA386D">
        <w:rPr>
          <w:rFonts w:ascii="Montserrat" w:hAnsi="Montserrat" w:cs="Arial"/>
          <w:smallCaps/>
          <w:noProof w:val="0"/>
          <w:sz w:val="20"/>
          <w:szCs w:val="20"/>
        </w:rPr>
        <w:t xml:space="preserve"> (MIPYMES)</w:t>
      </w:r>
      <w:bookmarkEnd w:id="190"/>
    </w:p>
    <w:p w:rsidR="007D4D30" w:rsidRPr="00BA386D" w:rsidRDefault="007D4D30" w:rsidP="00CC66CE">
      <w:pPr>
        <w:suppressAutoHyphens/>
        <w:ind w:right="49"/>
        <w:jc w:val="center"/>
        <w:rPr>
          <w:rFonts w:ascii="Montserrat" w:eastAsia="Times New Roman" w:hAnsi="Montserrat" w:cs="Arial"/>
          <w:b/>
          <w:sz w:val="20"/>
          <w:szCs w:val="20"/>
          <w:lang w:val="es-ES" w:eastAsia="ar-SA"/>
        </w:rPr>
      </w:pPr>
    </w:p>
    <w:p w:rsidR="00834D8C" w:rsidRPr="00BA386D" w:rsidRDefault="00834D8C" w:rsidP="00CC66CE">
      <w:pPr>
        <w:suppressAutoHyphens/>
        <w:ind w:right="49"/>
        <w:jc w:val="right"/>
        <w:rPr>
          <w:rFonts w:ascii="Montserrat" w:eastAsia="Times New Roman" w:hAnsi="Montserrat" w:cs="Arial"/>
          <w:noProof w:val="0"/>
          <w:sz w:val="20"/>
          <w:szCs w:val="20"/>
          <w:lang w:eastAsia="ar-SA"/>
        </w:rPr>
      </w:pPr>
      <w:r w:rsidRPr="00BA386D">
        <w:rPr>
          <w:rFonts w:ascii="Montserrat" w:eastAsia="Times New Roman" w:hAnsi="Montserrat" w:cs="Arial"/>
          <w:noProof w:val="0"/>
          <w:sz w:val="20"/>
          <w:szCs w:val="20"/>
          <w:lang w:eastAsia="ar-SA"/>
        </w:rPr>
        <w:t xml:space="preserve">_________ de __________ de </w:t>
      </w:r>
      <w:r w:rsidR="001127DC" w:rsidRPr="00BA386D">
        <w:rPr>
          <w:rFonts w:ascii="Montserrat" w:eastAsia="Times New Roman" w:hAnsi="Montserrat" w:cs="Arial"/>
          <w:noProof w:val="0"/>
          <w:sz w:val="20"/>
          <w:szCs w:val="20"/>
          <w:lang w:eastAsia="ar-SA"/>
        </w:rPr>
        <w:t xml:space="preserve">_______ </w:t>
      </w:r>
      <w:r w:rsidR="001127DC" w:rsidRPr="00BA386D">
        <w:rPr>
          <w:rFonts w:ascii="Montserrat" w:eastAsia="Times New Roman" w:hAnsi="Montserrat" w:cs="Arial"/>
          <w:b/>
          <w:noProof w:val="0"/>
          <w:sz w:val="20"/>
          <w:szCs w:val="20"/>
          <w:lang w:eastAsia="ar-SA"/>
        </w:rPr>
        <w:t>(1)</w:t>
      </w:r>
    </w:p>
    <w:p w:rsidR="00834D8C" w:rsidRPr="00BA386D" w:rsidRDefault="00834D8C" w:rsidP="00CC66CE">
      <w:pPr>
        <w:suppressAutoHyphens/>
        <w:ind w:right="49"/>
        <w:rPr>
          <w:rFonts w:ascii="Montserrat" w:eastAsia="Times New Roman" w:hAnsi="Montserrat" w:cs="Arial"/>
          <w:noProof w:val="0"/>
          <w:sz w:val="20"/>
          <w:szCs w:val="20"/>
          <w:lang w:eastAsia="ar-SA"/>
        </w:rPr>
      </w:pPr>
    </w:p>
    <w:p w:rsidR="00834D8C" w:rsidRPr="00BA386D" w:rsidRDefault="00834D8C" w:rsidP="00CC66CE">
      <w:pPr>
        <w:suppressAutoHyphens/>
        <w:ind w:right="49"/>
        <w:jc w:val="both"/>
        <w:rPr>
          <w:rFonts w:ascii="Montserrat" w:eastAsia="Times New Roman" w:hAnsi="Montserrat" w:cs="Arial"/>
          <w:noProof w:val="0"/>
          <w:sz w:val="20"/>
          <w:szCs w:val="20"/>
          <w:lang w:eastAsia="ar-SA"/>
        </w:rPr>
      </w:pPr>
    </w:p>
    <w:p w:rsidR="00C96CE3" w:rsidRPr="00BA386D" w:rsidRDefault="00C96CE3" w:rsidP="00CC66CE">
      <w:pPr>
        <w:ind w:right="193"/>
        <w:jc w:val="both"/>
        <w:rPr>
          <w:rFonts w:ascii="Montserrat" w:hAnsi="Montserrat" w:cs="Arial"/>
          <w:sz w:val="20"/>
          <w:szCs w:val="20"/>
        </w:rPr>
      </w:pPr>
      <w:r w:rsidRPr="00BA386D">
        <w:rPr>
          <w:rFonts w:ascii="Montserrat" w:hAnsi="Montserrat" w:cs="Arial"/>
          <w:sz w:val="20"/>
          <w:szCs w:val="20"/>
        </w:rPr>
        <w:t>Instituto Mexicano del Seguro Social</w:t>
      </w:r>
    </w:p>
    <w:p w:rsidR="00C96CE3" w:rsidRPr="00BA386D" w:rsidRDefault="00C96CE3" w:rsidP="00CC66CE">
      <w:pPr>
        <w:ind w:right="193"/>
        <w:jc w:val="both"/>
        <w:rPr>
          <w:rFonts w:ascii="Montserrat" w:hAnsi="Montserrat" w:cs="Arial"/>
          <w:sz w:val="20"/>
          <w:szCs w:val="20"/>
        </w:rPr>
      </w:pPr>
      <w:r w:rsidRPr="00BA386D">
        <w:rPr>
          <w:rFonts w:ascii="Montserrat" w:hAnsi="Montserrat" w:cs="Arial"/>
          <w:sz w:val="20"/>
          <w:szCs w:val="20"/>
        </w:rPr>
        <w:t>Coordinación de Adquisición de Bienes y Contratación de Servicios</w:t>
      </w:r>
    </w:p>
    <w:p w:rsidR="00C96CE3" w:rsidRPr="00BA386D" w:rsidRDefault="00C96CE3" w:rsidP="00CC66CE">
      <w:pPr>
        <w:ind w:right="193"/>
        <w:jc w:val="both"/>
        <w:rPr>
          <w:rFonts w:ascii="Montserrat" w:hAnsi="Montserrat" w:cs="Arial"/>
          <w:sz w:val="20"/>
          <w:szCs w:val="20"/>
        </w:rPr>
      </w:pPr>
      <w:r w:rsidRPr="00BA386D">
        <w:rPr>
          <w:rFonts w:ascii="Montserrat" w:hAnsi="Montserrat" w:cs="Arial"/>
          <w:sz w:val="20"/>
          <w:szCs w:val="20"/>
        </w:rPr>
        <w:t>Coordinación Técnica de Bienes y Servicios</w:t>
      </w:r>
    </w:p>
    <w:p w:rsidR="00C96CE3" w:rsidRPr="00BA386D" w:rsidRDefault="00C96CE3" w:rsidP="00CC66CE">
      <w:pPr>
        <w:ind w:right="193"/>
        <w:jc w:val="both"/>
        <w:rPr>
          <w:rFonts w:ascii="Montserrat" w:hAnsi="Montserrat" w:cs="Arial"/>
          <w:sz w:val="20"/>
          <w:szCs w:val="20"/>
        </w:rPr>
      </w:pPr>
      <w:r w:rsidRPr="00BA386D">
        <w:rPr>
          <w:rFonts w:ascii="Montserrat" w:hAnsi="Montserrat" w:cs="Arial"/>
          <w:sz w:val="20"/>
          <w:szCs w:val="20"/>
        </w:rPr>
        <w:t xml:space="preserve">División de Bienes Terapéuticos </w:t>
      </w:r>
    </w:p>
    <w:p w:rsidR="00C96CE3" w:rsidRPr="00BA386D" w:rsidRDefault="00C96CE3" w:rsidP="00CC66CE">
      <w:pPr>
        <w:ind w:right="193"/>
        <w:jc w:val="both"/>
        <w:rPr>
          <w:rFonts w:ascii="Montserrat" w:hAnsi="Montserrat" w:cs="Arial"/>
          <w:sz w:val="20"/>
          <w:szCs w:val="20"/>
        </w:rPr>
      </w:pPr>
      <w:r w:rsidRPr="00BA386D">
        <w:rPr>
          <w:rFonts w:ascii="Montserrat" w:hAnsi="Montserrat" w:cs="Arial"/>
          <w:sz w:val="20"/>
          <w:szCs w:val="20"/>
        </w:rPr>
        <w:t>Presente.</w:t>
      </w:r>
    </w:p>
    <w:p w:rsidR="00834D8C" w:rsidRPr="00BA386D" w:rsidRDefault="00834D8C" w:rsidP="00CC66CE">
      <w:pPr>
        <w:suppressAutoHyphens/>
        <w:ind w:right="49"/>
        <w:jc w:val="both"/>
        <w:rPr>
          <w:rFonts w:ascii="Montserrat" w:eastAsia="Times New Roman" w:hAnsi="Montserrat" w:cs="Arial"/>
          <w:noProof w:val="0"/>
          <w:sz w:val="20"/>
          <w:szCs w:val="20"/>
          <w:lang w:eastAsia="ar-SA"/>
        </w:rPr>
      </w:pPr>
    </w:p>
    <w:p w:rsidR="00834D8C" w:rsidRPr="00BA386D" w:rsidRDefault="00834D8C" w:rsidP="00CC66CE">
      <w:pPr>
        <w:suppressAutoHyphens/>
        <w:ind w:right="49"/>
        <w:jc w:val="both"/>
        <w:rPr>
          <w:rFonts w:ascii="Montserrat" w:eastAsia="Times New Roman" w:hAnsi="Montserrat" w:cs="Arial"/>
          <w:noProof w:val="0"/>
          <w:sz w:val="20"/>
          <w:szCs w:val="20"/>
          <w:lang w:eastAsia="ar-SA"/>
        </w:rPr>
      </w:pPr>
      <w:r w:rsidRPr="00BA386D">
        <w:rPr>
          <w:rFonts w:ascii="Montserrat" w:eastAsia="Times New Roman" w:hAnsi="Montserrat" w:cs="Arial"/>
          <w:noProof w:val="0"/>
          <w:sz w:val="20"/>
          <w:szCs w:val="20"/>
          <w:lang w:eastAsia="ar-SA"/>
        </w:rPr>
        <w:t>Me refiero al procedimiento de _________(</w:t>
      </w:r>
      <w:r w:rsidR="00EF01B8" w:rsidRPr="00BA386D">
        <w:rPr>
          <w:rFonts w:ascii="Montserrat" w:eastAsia="Times New Roman" w:hAnsi="Montserrat" w:cs="Arial"/>
          <w:b/>
          <w:noProof w:val="0"/>
          <w:sz w:val="20"/>
          <w:szCs w:val="20"/>
          <w:lang w:eastAsia="ar-SA"/>
        </w:rPr>
        <w:t>2</w:t>
      </w:r>
      <w:r w:rsidRPr="00BA386D">
        <w:rPr>
          <w:rFonts w:ascii="Montserrat" w:eastAsia="Times New Roman" w:hAnsi="Montserrat" w:cs="Arial"/>
          <w:noProof w:val="0"/>
          <w:sz w:val="20"/>
          <w:szCs w:val="20"/>
          <w:lang w:eastAsia="ar-SA"/>
        </w:rPr>
        <w:t>)________ No. ________(</w:t>
      </w:r>
      <w:r w:rsidR="00EF01B8" w:rsidRPr="00BA386D">
        <w:rPr>
          <w:rFonts w:ascii="Montserrat" w:eastAsia="Times New Roman" w:hAnsi="Montserrat" w:cs="Arial"/>
          <w:b/>
          <w:noProof w:val="0"/>
          <w:sz w:val="20"/>
          <w:szCs w:val="20"/>
          <w:lang w:eastAsia="ar-SA"/>
        </w:rPr>
        <w:t>3</w:t>
      </w:r>
      <w:r w:rsidRPr="00BA386D">
        <w:rPr>
          <w:rFonts w:ascii="Montserrat" w:eastAsia="Times New Roman" w:hAnsi="Montserrat" w:cs="Arial"/>
          <w:noProof w:val="0"/>
          <w:sz w:val="20"/>
          <w:szCs w:val="20"/>
          <w:lang w:eastAsia="ar-SA"/>
        </w:rPr>
        <w:t>) _______ en el que mi representada, la empresa_________(</w:t>
      </w:r>
      <w:r w:rsidR="00EF01B8" w:rsidRPr="00BA386D">
        <w:rPr>
          <w:rFonts w:ascii="Montserrat" w:eastAsia="Times New Roman" w:hAnsi="Montserrat" w:cs="Arial"/>
          <w:b/>
          <w:noProof w:val="0"/>
          <w:sz w:val="20"/>
          <w:szCs w:val="20"/>
          <w:lang w:eastAsia="ar-SA"/>
        </w:rPr>
        <w:t>4</w:t>
      </w:r>
      <w:r w:rsidRPr="00BA386D">
        <w:rPr>
          <w:rFonts w:ascii="Montserrat" w:eastAsia="Times New Roman" w:hAnsi="Montserrat" w:cs="Arial"/>
          <w:noProof w:val="0"/>
          <w:sz w:val="20"/>
          <w:szCs w:val="20"/>
          <w:lang w:eastAsia="ar-SA"/>
        </w:rPr>
        <w:t>)________, participa a través de la presente proposición.</w:t>
      </w:r>
    </w:p>
    <w:p w:rsidR="00834D8C" w:rsidRPr="00BA386D" w:rsidRDefault="00834D8C" w:rsidP="00CC66CE">
      <w:pPr>
        <w:suppressAutoHyphens/>
        <w:ind w:right="49"/>
        <w:jc w:val="both"/>
        <w:rPr>
          <w:rFonts w:ascii="Montserrat" w:eastAsia="Times New Roman" w:hAnsi="Montserrat" w:cs="Arial"/>
          <w:noProof w:val="0"/>
          <w:sz w:val="20"/>
          <w:szCs w:val="20"/>
          <w:lang w:eastAsia="ar-SA"/>
        </w:rPr>
      </w:pPr>
    </w:p>
    <w:p w:rsidR="00834D8C" w:rsidRPr="00BA386D" w:rsidRDefault="00834D8C" w:rsidP="00CC66CE">
      <w:pPr>
        <w:suppressAutoHyphens/>
        <w:ind w:right="49"/>
        <w:jc w:val="both"/>
        <w:rPr>
          <w:rFonts w:ascii="Montserrat" w:eastAsia="Times New Roman" w:hAnsi="Montserrat" w:cs="Arial"/>
          <w:noProof w:val="0"/>
          <w:sz w:val="20"/>
          <w:szCs w:val="20"/>
          <w:lang w:eastAsia="ar-SA"/>
        </w:rPr>
      </w:pPr>
      <w:r w:rsidRPr="00BA386D">
        <w:rPr>
          <w:rFonts w:ascii="Montserrat" w:eastAsia="Times New Roman" w:hAnsi="Montserrat" w:cs="Arial"/>
          <w:noProof w:val="0"/>
          <w:sz w:val="20"/>
          <w:szCs w:val="20"/>
          <w:lang w:eastAsia="ar-SA"/>
        </w:rPr>
        <w:t xml:space="preserve">Al respecto y de conformidad con lo dispuesto por el artículo 34 del Reglamento de la Ley de Adquisiciones, Arrendamientos y Servicios del Sector Público, </w:t>
      </w:r>
      <w:r w:rsidRPr="00BA386D">
        <w:rPr>
          <w:rFonts w:ascii="Montserrat" w:eastAsia="Times New Roman" w:hAnsi="Montserrat" w:cs="Arial"/>
          <w:b/>
          <w:noProof w:val="0"/>
          <w:sz w:val="20"/>
          <w:szCs w:val="20"/>
          <w:lang w:eastAsia="ar-SA"/>
        </w:rPr>
        <w:t>MANIFIESTO BAJO PROTESTA DE DECIR VERDAD</w:t>
      </w:r>
      <w:r w:rsidRPr="00BA386D">
        <w:rPr>
          <w:rFonts w:ascii="Montserrat" w:eastAsia="Times New Roman" w:hAnsi="Montserrat" w:cs="Arial"/>
          <w:noProof w:val="0"/>
          <w:sz w:val="20"/>
          <w:szCs w:val="20"/>
          <w:lang w:eastAsia="ar-SA"/>
        </w:rPr>
        <w:t xml:space="preserve"> que mi representada está constituida conforme a las leyes mexicanas, con Registro Federal de Contribuyentes _________(</w:t>
      </w:r>
      <w:r w:rsidR="00EF01B8" w:rsidRPr="00BA386D">
        <w:rPr>
          <w:rFonts w:ascii="Montserrat" w:eastAsia="Times New Roman" w:hAnsi="Montserrat" w:cs="Arial"/>
          <w:b/>
          <w:noProof w:val="0"/>
          <w:sz w:val="20"/>
          <w:szCs w:val="20"/>
          <w:lang w:eastAsia="ar-SA"/>
        </w:rPr>
        <w:t>5</w:t>
      </w:r>
      <w:r w:rsidRPr="00BA386D">
        <w:rPr>
          <w:rFonts w:ascii="Montserrat" w:eastAsia="Times New Roman" w:hAnsi="Montserrat" w:cs="Arial"/>
          <w:noProof w:val="0"/>
          <w:sz w:val="20"/>
          <w:szCs w:val="20"/>
          <w:lang w:eastAsia="ar-SA"/>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00EF01B8" w:rsidRPr="00BA386D">
        <w:rPr>
          <w:rFonts w:ascii="Montserrat" w:eastAsia="Times New Roman" w:hAnsi="Montserrat" w:cs="Arial"/>
          <w:b/>
          <w:noProof w:val="0"/>
          <w:sz w:val="20"/>
          <w:szCs w:val="20"/>
          <w:lang w:eastAsia="ar-SA"/>
        </w:rPr>
        <w:t>6</w:t>
      </w:r>
      <w:r w:rsidRPr="00BA386D">
        <w:rPr>
          <w:rFonts w:ascii="Montserrat" w:eastAsia="Times New Roman" w:hAnsi="Montserrat" w:cs="Arial"/>
          <w:noProof w:val="0"/>
          <w:sz w:val="20"/>
          <w:szCs w:val="20"/>
          <w:lang w:eastAsia="ar-SA"/>
        </w:rPr>
        <w:t>)________, con base en lo cual se estratifica como una empresa _________(</w:t>
      </w:r>
      <w:r w:rsidR="00EF01B8" w:rsidRPr="00BA386D">
        <w:rPr>
          <w:rFonts w:ascii="Montserrat" w:eastAsia="Times New Roman" w:hAnsi="Montserrat" w:cs="Arial"/>
          <w:b/>
          <w:noProof w:val="0"/>
          <w:sz w:val="20"/>
          <w:szCs w:val="20"/>
          <w:lang w:eastAsia="ar-SA"/>
        </w:rPr>
        <w:t>7</w:t>
      </w:r>
      <w:r w:rsidRPr="00BA386D">
        <w:rPr>
          <w:rFonts w:ascii="Montserrat" w:eastAsia="Times New Roman" w:hAnsi="Montserrat" w:cs="Arial"/>
          <w:noProof w:val="0"/>
          <w:sz w:val="20"/>
          <w:szCs w:val="20"/>
          <w:lang w:eastAsia="ar-SA"/>
        </w:rPr>
        <w:t>)________.</w:t>
      </w:r>
    </w:p>
    <w:p w:rsidR="00834D8C" w:rsidRPr="00BA386D" w:rsidRDefault="00834D8C" w:rsidP="00CC66CE">
      <w:pPr>
        <w:suppressAutoHyphens/>
        <w:ind w:right="49"/>
        <w:jc w:val="both"/>
        <w:rPr>
          <w:rFonts w:ascii="Montserrat" w:eastAsia="Times New Roman" w:hAnsi="Montserrat" w:cs="Arial"/>
          <w:noProof w:val="0"/>
          <w:sz w:val="20"/>
          <w:szCs w:val="20"/>
          <w:lang w:eastAsia="ar-SA"/>
        </w:rPr>
      </w:pPr>
    </w:p>
    <w:p w:rsidR="00834D8C" w:rsidRPr="00BA386D" w:rsidRDefault="00834D8C" w:rsidP="00CC66CE">
      <w:pPr>
        <w:suppressAutoHyphens/>
        <w:ind w:right="49"/>
        <w:jc w:val="both"/>
        <w:rPr>
          <w:rFonts w:ascii="Montserrat" w:eastAsia="Times New Roman" w:hAnsi="Montserrat" w:cs="Arial"/>
          <w:noProof w:val="0"/>
          <w:sz w:val="20"/>
          <w:szCs w:val="20"/>
          <w:lang w:eastAsia="ar-SA"/>
        </w:rPr>
      </w:pPr>
      <w:r w:rsidRPr="00BA386D">
        <w:rPr>
          <w:rFonts w:ascii="Montserrat" w:eastAsia="Times New Roman" w:hAnsi="Montserrat" w:cs="Arial"/>
          <w:noProof w:val="0"/>
          <w:sz w:val="20"/>
          <w:szCs w:val="20"/>
          <w:lang w:eastAsia="ar-SA"/>
        </w:rPr>
        <w:t>De igual forma, declaro que la presente manifestación la hago teniendo pleno conocimiento de que la omisión, simulación o presentación de información falsa, son infracciones previstas por l</w:t>
      </w:r>
      <w:r w:rsidR="0096708A" w:rsidRPr="00BA386D">
        <w:rPr>
          <w:rFonts w:ascii="Montserrat" w:eastAsia="Times New Roman" w:hAnsi="Montserrat" w:cs="Arial"/>
          <w:noProof w:val="0"/>
          <w:sz w:val="20"/>
          <w:szCs w:val="20"/>
          <w:lang w:eastAsia="ar-SA"/>
        </w:rPr>
        <w:t>os</w:t>
      </w:r>
      <w:r w:rsidRPr="00BA386D">
        <w:rPr>
          <w:rFonts w:ascii="Montserrat" w:eastAsia="Times New Roman" w:hAnsi="Montserrat" w:cs="Arial"/>
          <w:noProof w:val="0"/>
          <w:sz w:val="20"/>
          <w:szCs w:val="20"/>
          <w:lang w:eastAsia="ar-SA"/>
        </w:rPr>
        <w:t xml:space="preserve"> artículo</w:t>
      </w:r>
      <w:r w:rsidR="0096708A" w:rsidRPr="00BA386D">
        <w:rPr>
          <w:rFonts w:ascii="Montserrat" w:eastAsia="Times New Roman" w:hAnsi="Montserrat" w:cs="Arial"/>
          <w:noProof w:val="0"/>
          <w:sz w:val="20"/>
          <w:szCs w:val="20"/>
          <w:lang w:eastAsia="ar-SA"/>
        </w:rPr>
        <w:t xml:space="preserve">s 4 fracción, 69, 70 y 81 </w:t>
      </w:r>
      <w:r w:rsidRPr="00BA386D">
        <w:rPr>
          <w:rFonts w:ascii="Montserrat" w:eastAsia="Times New Roman" w:hAnsi="Montserrat" w:cs="Arial"/>
          <w:noProof w:val="0"/>
          <w:sz w:val="20"/>
          <w:szCs w:val="20"/>
          <w:lang w:eastAsia="ar-SA"/>
        </w:rPr>
        <w:t xml:space="preserve">de la Ley </w:t>
      </w:r>
      <w:r w:rsidR="0096708A" w:rsidRPr="00BA386D">
        <w:rPr>
          <w:rFonts w:ascii="Montserrat" w:eastAsia="Times New Roman" w:hAnsi="Montserrat" w:cs="Arial"/>
          <w:noProof w:val="0"/>
          <w:sz w:val="20"/>
          <w:szCs w:val="20"/>
          <w:lang w:eastAsia="ar-SA"/>
        </w:rPr>
        <w:t>General de Responsabilidades Administrativas</w:t>
      </w:r>
      <w:r w:rsidRPr="00BA386D">
        <w:rPr>
          <w:rFonts w:ascii="Montserrat" w:eastAsia="Times New Roman" w:hAnsi="Montserrat" w:cs="Arial"/>
          <w:noProof w:val="0"/>
          <w:sz w:val="20"/>
          <w:szCs w:val="20"/>
          <w:lang w:eastAsia="ar-SA"/>
        </w:rPr>
        <w:t>, y demás disposiciones aplicables.</w:t>
      </w:r>
    </w:p>
    <w:p w:rsidR="00834D8C" w:rsidRPr="00BA386D" w:rsidRDefault="00834D8C" w:rsidP="00CC66CE">
      <w:pPr>
        <w:suppressAutoHyphens/>
        <w:ind w:right="49"/>
        <w:jc w:val="both"/>
        <w:rPr>
          <w:rFonts w:ascii="Montserrat" w:eastAsia="Times New Roman" w:hAnsi="Montserrat" w:cs="Arial"/>
          <w:noProof w:val="0"/>
          <w:sz w:val="20"/>
          <w:szCs w:val="20"/>
          <w:lang w:eastAsia="ar-SA"/>
        </w:rPr>
      </w:pPr>
    </w:p>
    <w:p w:rsidR="00834D8C" w:rsidRPr="00BA386D" w:rsidRDefault="00834D8C" w:rsidP="00CC66CE">
      <w:pPr>
        <w:suppressAutoHyphens/>
        <w:ind w:right="49"/>
        <w:jc w:val="center"/>
        <w:rPr>
          <w:rFonts w:ascii="Montserrat" w:eastAsia="Times New Roman" w:hAnsi="Montserrat" w:cs="Arial"/>
          <w:noProof w:val="0"/>
          <w:sz w:val="20"/>
          <w:szCs w:val="20"/>
          <w:lang w:eastAsia="ar-SA"/>
        </w:rPr>
      </w:pPr>
    </w:p>
    <w:p w:rsidR="00D87490" w:rsidRPr="00BA386D" w:rsidRDefault="00D87490" w:rsidP="00CC66CE">
      <w:pPr>
        <w:suppressAutoHyphens/>
        <w:ind w:right="49"/>
        <w:jc w:val="center"/>
        <w:rPr>
          <w:rFonts w:ascii="Montserrat" w:eastAsia="Times New Roman" w:hAnsi="Montserrat" w:cs="Arial"/>
          <w:noProof w:val="0"/>
          <w:sz w:val="20"/>
          <w:szCs w:val="20"/>
          <w:lang w:eastAsia="ar-SA"/>
        </w:rPr>
      </w:pPr>
    </w:p>
    <w:p w:rsidR="00834D8C" w:rsidRPr="00BA386D" w:rsidRDefault="00834D8C" w:rsidP="00CC66CE">
      <w:pPr>
        <w:suppressAutoHyphens/>
        <w:ind w:right="49"/>
        <w:jc w:val="center"/>
        <w:rPr>
          <w:rFonts w:ascii="Montserrat" w:eastAsia="Times New Roman" w:hAnsi="Montserrat" w:cs="Arial"/>
          <w:noProof w:val="0"/>
          <w:sz w:val="20"/>
          <w:szCs w:val="20"/>
          <w:lang w:eastAsia="ar-SA"/>
        </w:rPr>
      </w:pPr>
    </w:p>
    <w:p w:rsidR="00834D8C" w:rsidRPr="00BA386D" w:rsidRDefault="00834D8C" w:rsidP="00CC66CE">
      <w:pPr>
        <w:suppressAutoHyphens/>
        <w:ind w:right="49"/>
        <w:jc w:val="center"/>
        <w:rPr>
          <w:rFonts w:ascii="Montserrat" w:eastAsia="Times New Roman" w:hAnsi="Montserrat" w:cs="Arial"/>
          <w:noProof w:val="0"/>
          <w:sz w:val="20"/>
          <w:szCs w:val="20"/>
          <w:lang w:eastAsia="ar-SA"/>
        </w:rPr>
      </w:pPr>
      <w:r w:rsidRPr="00BA386D">
        <w:rPr>
          <w:rFonts w:ascii="Montserrat" w:eastAsia="Times New Roman" w:hAnsi="Montserrat" w:cs="Arial"/>
          <w:noProof w:val="0"/>
          <w:sz w:val="20"/>
          <w:szCs w:val="20"/>
          <w:lang w:eastAsia="ar-SA"/>
        </w:rPr>
        <w:t>___________(</w:t>
      </w:r>
      <w:r w:rsidR="00EF01B8" w:rsidRPr="00BA386D">
        <w:rPr>
          <w:rFonts w:ascii="Montserrat" w:eastAsia="Times New Roman" w:hAnsi="Montserrat" w:cs="Arial"/>
          <w:b/>
          <w:noProof w:val="0"/>
          <w:sz w:val="20"/>
          <w:szCs w:val="20"/>
          <w:lang w:eastAsia="ar-SA"/>
        </w:rPr>
        <w:t>8</w:t>
      </w:r>
      <w:r w:rsidRPr="00BA386D">
        <w:rPr>
          <w:rFonts w:ascii="Montserrat" w:eastAsia="Times New Roman" w:hAnsi="Montserrat" w:cs="Arial"/>
          <w:noProof w:val="0"/>
          <w:sz w:val="20"/>
          <w:szCs w:val="20"/>
          <w:lang w:eastAsia="ar-SA"/>
        </w:rPr>
        <w:t>)____________</w:t>
      </w:r>
    </w:p>
    <w:p w:rsidR="00E80E2B" w:rsidRPr="00BA386D" w:rsidRDefault="00E80E2B" w:rsidP="00CC66CE">
      <w:pPr>
        <w:rPr>
          <w:rFonts w:ascii="Montserrat" w:eastAsia="Times New Roman" w:hAnsi="Montserrat" w:cs="Arial"/>
          <w:b/>
          <w:noProof w:val="0"/>
          <w:sz w:val="20"/>
          <w:szCs w:val="20"/>
          <w:lang w:eastAsia="ar-SA"/>
        </w:rPr>
      </w:pPr>
      <w:bookmarkStart w:id="191" w:name="_Toc450936054"/>
      <w:bookmarkStart w:id="192" w:name="_Toc450936161"/>
      <w:bookmarkStart w:id="193" w:name="_Toc451342036"/>
      <w:bookmarkStart w:id="194" w:name="_Toc451424699"/>
      <w:bookmarkStart w:id="195" w:name="_Toc453174910"/>
      <w:r w:rsidRPr="00BA386D">
        <w:rPr>
          <w:rFonts w:ascii="Montserrat" w:eastAsia="Times New Roman" w:hAnsi="Montserrat" w:cs="Arial"/>
          <w:b/>
          <w:noProof w:val="0"/>
          <w:sz w:val="20"/>
          <w:szCs w:val="20"/>
          <w:lang w:eastAsia="ar-SA"/>
        </w:rPr>
        <w:br w:type="page"/>
      </w:r>
    </w:p>
    <w:bookmarkEnd w:id="191"/>
    <w:bookmarkEnd w:id="192"/>
    <w:bookmarkEnd w:id="193"/>
    <w:bookmarkEnd w:id="194"/>
    <w:bookmarkEnd w:id="195"/>
    <w:p w:rsidR="008958E6" w:rsidRPr="00BA386D" w:rsidRDefault="008958E6" w:rsidP="00CC66CE">
      <w:pPr>
        <w:suppressAutoHyphens/>
        <w:ind w:right="49"/>
        <w:jc w:val="center"/>
        <w:rPr>
          <w:rFonts w:ascii="Montserrat" w:eastAsia="Times New Roman" w:hAnsi="Montserrat" w:cs="Arial"/>
          <w:b/>
          <w:noProof w:val="0"/>
          <w:sz w:val="20"/>
          <w:szCs w:val="20"/>
          <w:lang w:eastAsia="ar-SA"/>
        </w:rPr>
      </w:pPr>
    </w:p>
    <w:p w:rsidR="00834D8C" w:rsidRPr="00BA386D" w:rsidRDefault="00C113A9" w:rsidP="00CC66CE">
      <w:pPr>
        <w:suppressAutoHyphens/>
        <w:ind w:right="49"/>
        <w:jc w:val="center"/>
        <w:rPr>
          <w:rFonts w:ascii="Montserrat" w:eastAsia="Times New Roman" w:hAnsi="Montserrat" w:cs="Arial"/>
          <w:b/>
          <w:noProof w:val="0"/>
          <w:sz w:val="20"/>
          <w:szCs w:val="20"/>
          <w:lang w:eastAsia="ar-SA"/>
        </w:rPr>
      </w:pPr>
      <w:r w:rsidRPr="00BA386D">
        <w:rPr>
          <w:rFonts w:ascii="Montserrat" w:eastAsia="Times New Roman" w:hAnsi="Montserrat" w:cs="Arial"/>
          <w:b/>
          <w:noProof w:val="0"/>
          <w:sz w:val="20"/>
          <w:szCs w:val="20"/>
          <w:lang w:eastAsia="ar-SA"/>
        </w:rPr>
        <w:t xml:space="preserve">ANEXO </w:t>
      </w:r>
      <w:r w:rsidR="00A40FC9" w:rsidRPr="00BA386D">
        <w:rPr>
          <w:rFonts w:ascii="Montserrat" w:eastAsia="Times New Roman" w:hAnsi="Montserrat" w:cs="Arial"/>
          <w:b/>
          <w:noProof w:val="0"/>
          <w:sz w:val="20"/>
          <w:szCs w:val="20"/>
          <w:lang w:eastAsia="ar-SA"/>
        </w:rPr>
        <w:t>XI</w:t>
      </w:r>
      <w:r w:rsidR="004C2784" w:rsidRPr="00BA386D">
        <w:rPr>
          <w:rFonts w:ascii="Montserrat" w:eastAsia="Times New Roman" w:hAnsi="Montserrat" w:cs="Arial"/>
          <w:b/>
          <w:noProof w:val="0"/>
          <w:sz w:val="20"/>
          <w:szCs w:val="20"/>
          <w:lang w:eastAsia="ar-SA"/>
        </w:rPr>
        <w:t xml:space="preserve"> INSTRUCTIVO</w:t>
      </w:r>
      <w:r w:rsidR="00036C4D" w:rsidRPr="00BA386D">
        <w:rPr>
          <w:rFonts w:ascii="Montserrat" w:eastAsia="Times New Roman" w:hAnsi="Montserrat" w:cs="Arial"/>
          <w:b/>
          <w:noProof w:val="0"/>
          <w:sz w:val="20"/>
          <w:szCs w:val="20"/>
          <w:lang w:eastAsia="ar-SA"/>
        </w:rPr>
        <w:t xml:space="preserve"> DE LLENADO</w:t>
      </w:r>
    </w:p>
    <w:p w:rsidR="00834D8C" w:rsidRPr="00BA386D" w:rsidRDefault="00834D8C" w:rsidP="00CC66CE">
      <w:pPr>
        <w:suppressAutoHyphens/>
        <w:ind w:right="49"/>
        <w:jc w:val="center"/>
        <w:rPr>
          <w:rFonts w:ascii="Montserrat" w:eastAsia="Times New Roman" w:hAnsi="Montserrat" w:cs="Arial"/>
          <w:b/>
          <w:noProof w:val="0"/>
          <w:sz w:val="20"/>
          <w:szCs w:val="20"/>
          <w:lang w:val="es-ES" w:eastAsia="ar-SA"/>
        </w:rPr>
      </w:pPr>
    </w:p>
    <w:p w:rsidR="00C113A9" w:rsidRPr="00BA386D" w:rsidRDefault="00C113A9" w:rsidP="00CC66CE">
      <w:pPr>
        <w:suppressAutoHyphens/>
        <w:ind w:right="49"/>
        <w:jc w:val="center"/>
        <w:rPr>
          <w:rFonts w:ascii="Montserrat" w:eastAsia="Times New Roman" w:hAnsi="Montserrat" w:cs="Arial"/>
          <w:b/>
          <w:noProof w:val="0"/>
          <w:sz w:val="20"/>
          <w:szCs w:val="20"/>
          <w:lang w:val="es-ES" w:eastAsia="ar-SA"/>
        </w:rPr>
      </w:pPr>
    </w:p>
    <w:p w:rsidR="00C113A9" w:rsidRPr="00BA386D" w:rsidRDefault="00C113A9" w:rsidP="00CC66CE">
      <w:pPr>
        <w:suppressAutoHyphens/>
        <w:ind w:left="214" w:right="49"/>
        <w:jc w:val="both"/>
        <w:rPr>
          <w:rFonts w:ascii="Montserrat" w:eastAsia="Calibri" w:hAnsi="Montserrat" w:cs="Arial"/>
          <w:noProof w:val="0"/>
          <w:color w:val="000000"/>
          <w:sz w:val="20"/>
          <w:szCs w:val="20"/>
          <w:lang w:eastAsia="es-MX"/>
        </w:rPr>
      </w:pPr>
      <w:r w:rsidRPr="00BA386D">
        <w:rPr>
          <w:rFonts w:ascii="Montserrat" w:eastAsia="Calibri" w:hAnsi="Montserrat" w:cs="Arial"/>
          <w:noProof w:val="0"/>
          <w:color w:val="000000"/>
          <w:sz w:val="20"/>
          <w:szCs w:val="20"/>
          <w:lang w:eastAsia="es-MX"/>
        </w:rPr>
        <w:t>Llenar los campos conforme aplique tomando en cuenta los rangos previstos en el Acuerdo antes mencionado.</w:t>
      </w:r>
    </w:p>
    <w:p w:rsidR="00C113A9" w:rsidRPr="00BA386D" w:rsidRDefault="00C113A9" w:rsidP="00CC66CE">
      <w:pPr>
        <w:suppressAutoHyphens/>
        <w:ind w:right="49"/>
        <w:rPr>
          <w:rFonts w:ascii="Montserrat" w:eastAsia="Calibri" w:hAnsi="Montserrat" w:cs="Arial"/>
          <w:b/>
          <w:bCs/>
          <w:noProof w:val="0"/>
          <w:color w:val="000000"/>
          <w:sz w:val="20"/>
          <w:szCs w:val="20"/>
          <w:lang w:eastAsia="es-MX"/>
        </w:rPr>
      </w:pPr>
    </w:p>
    <w:p w:rsidR="00C113A9" w:rsidRPr="00BA386D"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BA386D">
        <w:rPr>
          <w:rFonts w:ascii="Montserrat" w:eastAsia="Calibri" w:hAnsi="Montserrat" w:cs="Arial"/>
          <w:noProof w:val="0"/>
          <w:color w:val="000000"/>
          <w:sz w:val="20"/>
          <w:szCs w:val="20"/>
          <w:lang w:eastAsia="es-MX"/>
        </w:rPr>
        <w:t>Señalar la fecha de suscripción del documento.</w:t>
      </w:r>
    </w:p>
    <w:p w:rsidR="00C113A9" w:rsidRPr="00BA386D"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BA386D">
        <w:rPr>
          <w:rFonts w:ascii="Montserrat" w:eastAsia="Calibri" w:hAnsi="Montserrat" w:cs="Arial"/>
          <w:noProof w:val="0"/>
          <w:color w:val="000000"/>
          <w:sz w:val="20"/>
          <w:szCs w:val="20"/>
          <w:lang w:eastAsia="es-MX"/>
        </w:rPr>
        <w:t>Precisar el procedimiento de contratación de que se trate (licitación pública o invitación a cuando menos tres personas).</w:t>
      </w:r>
    </w:p>
    <w:p w:rsidR="00C113A9" w:rsidRPr="00BA386D"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BA386D">
        <w:rPr>
          <w:rFonts w:ascii="Montserrat" w:eastAsia="Calibri" w:hAnsi="Montserrat" w:cs="Arial"/>
          <w:noProof w:val="0"/>
          <w:color w:val="000000"/>
          <w:sz w:val="20"/>
          <w:szCs w:val="20"/>
          <w:lang w:eastAsia="es-MX"/>
        </w:rPr>
        <w:t>Indicar el número de procedimiento de contratación asignado por CompraNet.</w:t>
      </w:r>
    </w:p>
    <w:p w:rsidR="00C113A9" w:rsidRPr="00BA386D"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BA386D">
        <w:rPr>
          <w:rFonts w:ascii="Montserrat" w:eastAsia="Calibri" w:hAnsi="Montserrat" w:cs="Arial"/>
          <w:noProof w:val="0"/>
          <w:color w:val="000000"/>
          <w:sz w:val="20"/>
          <w:szCs w:val="20"/>
          <w:lang w:eastAsia="es-MX"/>
        </w:rPr>
        <w:t>Anotar el nombre, razón social o denominación del licitante.</w:t>
      </w:r>
    </w:p>
    <w:p w:rsidR="00C113A9" w:rsidRPr="00BA386D"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BA386D">
        <w:rPr>
          <w:rFonts w:ascii="Montserrat" w:eastAsia="Calibri" w:hAnsi="Montserrat" w:cs="Arial"/>
          <w:noProof w:val="0"/>
          <w:color w:val="000000"/>
          <w:sz w:val="20"/>
          <w:szCs w:val="20"/>
          <w:lang w:eastAsia="es-MX"/>
        </w:rPr>
        <w:t>Indicar el Registro Federal de Contribuyentes del licitante.</w:t>
      </w:r>
    </w:p>
    <w:p w:rsidR="00C113A9" w:rsidRPr="00BA386D"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BA386D">
        <w:rPr>
          <w:rFonts w:ascii="Montserrat" w:eastAsia="Calibri" w:hAnsi="Montserrat" w:cs="Arial"/>
          <w:noProof w:val="0"/>
          <w:color w:val="000000"/>
          <w:sz w:val="20"/>
          <w:szCs w:val="20"/>
          <w:lang w:eastAsia="es-MX"/>
        </w:rPr>
        <w:t xml:space="preserve">Señalar el número que resulte de la aplicación de la expresión: Tope Máximo Combinado = (Trabajadores) x10% + (Ventas anuales en millones de pesos) x 90%. Para tales efectos puede utilizar la calculadora MIPYME disponible en la página </w:t>
      </w:r>
      <w:hyperlink r:id="rId24" w:history="1">
        <w:r w:rsidRPr="00BA386D">
          <w:rPr>
            <w:rFonts w:ascii="Montserrat" w:eastAsia="Calibri" w:hAnsi="Montserrat" w:cs="Arial"/>
            <w:noProof w:val="0"/>
            <w:color w:val="0000FF"/>
            <w:sz w:val="20"/>
            <w:szCs w:val="20"/>
            <w:u w:val="single"/>
            <w:lang w:eastAsia="es-MX"/>
          </w:rPr>
          <w:t>http://www.comprasdegobierno.gob.mx/calculadora</w:t>
        </w:r>
      </w:hyperlink>
    </w:p>
    <w:p w:rsidR="00C113A9" w:rsidRPr="00BA386D" w:rsidRDefault="00C113A9" w:rsidP="00CC66CE">
      <w:pPr>
        <w:suppressAutoHyphens/>
        <w:ind w:left="713" w:right="49"/>
        <w:rPr>
          <w:rFonts w:ascii="Montserrat" w:eastAsia="Calibri" w:hAnsi="Montserrat" w:cs="Arial"/>
          <w:noProof w:val="0"/>
          <w:color w:val="000000"/>
          <w:sz w:val="20"/>
          <w:szCs w:val="20"/>
          <w:lang w:eastAsia="es-MX"/>
        </w:rPr>
      </w:pPr>
      <w:r w:rsidRPr="00BA386D">
        <w:rPr>
          <w:rFonts w:ascii="Montserrat" w:eastAsia="Calibri" w:hAnsi="Montserrat" w:cs="Arial"/>
          <w:noProof w:val="0"/>
          <w:color w:val="000000"/>
          <w:sz w:val="20"/>
          <w:szCs w:val="20"/>
          <w:lang w:eastAsia="es-MX"/>
        </w:rPr>
        <w:t>Para el concepto “Trabajadores”, utilizar el total de los trabajadores con los que cuenta la empresa a la fecha de la emisión de la manifestación.</w:t>
      </w:r>
    </w:p>
    <w:p w:rsidR="00C113A9" w:rsidRPr="00BA386D" w:rsidRDefault="00C113A9" w:rsidP="00CC66CE">
      <w:pPr>
        <w:suppressAutoHyphens/>
        <w:ind w:left="713" w:right="49"/>
        <w:rPr>
          <w:rFonts w:ascii="Montserrat" w:eastAsia="Calibri" w:hAnsi="Montserrat" w:cs="Arial"/>
          <w:noProof w:val="0"/>
          <w:color w:val="000000"/>
          <w:sz w:val="20"/>
          <w:szCs w:val="20"/>
          <w:lang w:eastAsia="es-MX"/>
        </w:rPr>
      </w:pPr>
      <w:r w:rsidRPr="00BA386D">
        <w:rPr>
          <w:rFonts w:ascii="Montserrat" w:eastAsia="Calibri" w:hAnsi="Montserrat" w:cs="Arial"/>
          <w:noProof w:val="0"/>
          <w:color w:val="000000"/>
          <w:sz w:val="20"/>
          <w:szCs w:val="20"/>
          <w:lang w:eastAsia="es-MX"/>
        </w:rPr>
        <w:t>Para el concepto “ventas anuales”, utilizar los datos conforme al reporte de su ejercicio fiscal correspondiente a la última declaración anual de impuestos federales, expresados en millones de pesos.</w:t>
      </w:r>
    </w:p>
    <w:p w:rsidR="00C113A9" w:rsidRPr="00BA386D" w:rsidRDefault="00C113A9" w:rsidP="004D103A">
      <w:pPr>
        <w:numPr>
          <w:ilvl w:val="0"/>
          <w:numId w:val="18"/>
        </w:numPr>
        <w:suppressAutoHyphens/>
        <w:ind w:right="49"/>
        <w:jc w:val="both"/>
        <w:rPr>
          <w:rFonts w:ascii="Montserrat" w:eastAsia="Calibri" w:hAnsi="Montserrat" w:cs="Arial"/>
          <w:bCs/>
          <w:noProof w:val="0"/>
          <w:color w:val="000000"/>
          <w:sz w:val="20"/>
          <w:szCs w:val="20"/>
          <w:lang w:eastAsia="es-MX"/>
        </w:rPr>
      </w:pPr>
      <w:r w:rsidRPr="00BA386D">
        <w:rPr>
          <w:rFonts w:ascii="Montserrat" w:eastAsia="Calibri" w:hAnsi="Montserrat" w:cs="Arial"/>
          <w:bCs/>
          <w:noProof w:val="0"/>
          <w:color w:val="000000"/>
          <w:sz w:val="20"/>
          <w:szCs w:val="20"/>
          <w:lang w:eastAsia="es-MX"/>
        </w:rPr>
        <w:t xml:space="preserve">Señalar el tamaño de la empresa (Micro, Pequeña o Mediana), conforme al resultado de la operación señalada en el numeral anterior. </w:t>
      </w:r>
    </w:p>
    <w:p w:rsidR="00C113A9" w:rsidRPr="00BA386D"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BA386D">
        <w:rPr>
          <w:rFonts w:ascii="Montserrat" w:eastAsia="Calibri" w:hAnsi="Montserrat" w:cs="Arial"/>
          <w:noProof w:val="0"/>
          <w:color w:val="000000"/>
          <w:sz w:val="20"/>
          <w:szCs w:val="20"/>
          <w:lang w:eastAsia="es-MX"/>
        </w:rPr>
        <w:t>Anotar el nombre y firma del apoderado o representante legal del licitante.</w:t>
      </w:r>
    </w:p>
    <w:p w:rsidR="00C113A9" w:rsidRPr="00BA386D" w:rsidRDefault="00C113A9" w:rsidP="00CC66CE">
      <w:pPr>
        <w:suppressAutoHyphens/>
        <w:ind w:right="49"/>
        <w:jc w:val="center"/>
        <w:rPr>
          <w:rFonts w:ascii="Montserrat" w:eastAsia="Times New Roman" w:hAnsi="Montserrat" w:cs="Arial"/>
          <w:b/>
          <w:noProof w:val="0"/>
          <w:sz w:val="20"/>
          <w:szCs w:val="20"/>
          <w:lang w:eastAsia="ar-SA"/>
        </w:rPr>
      </w:pPr>
    </w:p>
    <w:p w:rsidR="00834D8C" w:rsidRPr="00BA386D" w:rsidRDefault="00834D8C" w:rsidP="00CC66CE">
      <w:pPr>
        <w:suppressAutoHyphens/>
        <w:ind w:right="49"/>
        <w:jc w:val="center"/>
        <w:rPr>
          <w:rFonts w:ascii="Montserrat" w:eastAsia="Times New Roman" w:hAnsi="Montserrat" w:cs="Arial"/>
          <w:b/>
          <w:sz w:val="20"/>
          <w:szCs w:val="20"/>
          <w:lang w:val="es-ES" w:eastAsia="ar-SA"/>
        </w:rPr>
      </w:pPr>
    </w:p>
    <w:p w:rsidR="00834D8C" w:rsidRPr="00BA386D" w:rsidRDefault="00834D8C" w:rsidP="00CC66CE">
      <w:pPr>
        <w:suppressAutoHyphens/>
        <w:ind w:right="49"/>
        <w:jc w:val="center"/>
        <w:rPr>
          <w:rFonts w:ascii="Montserrat" w:eastAsia="Times New Roman" w:hAnsi="Montserrat" w:cs="Arial"/>
          <w:b/>
          <w:sz w:val="20"/>
          <w:szCs w:val="20"/>
          <w:lang w:val="es-ES" w:eastAsia="ar-SA"/>
        </w:rPr>
      </w:pPr>
    </w:p>
    <w:p w:rsidR="00834D8C" w:rsidRPr="00BA386D" w:rsidRDefault="00834D8C" w:rsidP="00CC66CE">
      <w:pPr>
        <w:suppressAutoHyphens/>
        <w:ind w:right="49"/>
        <w:jc w:val="center"/>
        <w:rPr>
          <w:rFonts w:ascii="Montserrat" w:eastAsia="Times New Roman" w:hAnsi="Montserrat" w:cs="Arial"/>
          <w:b/>
          <w:sz w:val="20"/>
          <w:szCs w:val="20"/>
          <w:lang w:val="es-ES" w:eastAsia="ar-SA"/>
        </w:rPr>
      </w:pPr>
    </w:p>
    <w:p w:rsidR="00D6273F" w:rsidRPr="00BA386D" w:rsidRDefault="00E80E2B" w:rsidP="00D6273F">
      <w:pPr>
        <w:rPr>
          <w:rFonts w:ascii="Montserrat" w:hAnsi="Montserrat" w:cs="Arial"/>
          <w:sz w:val="20"/>
          <w:szCs w:val="20"/>
        </w:rPr>
      </w:pPr>
      <w:bookmarkStart w:id="196" w:name="_Toc455663489"/>
      <w:bookmarkStart w:id="197" w:name="_Toc460500948"/>
      <w:r w:rsidRPr="00BA386D">
        <w:rPr>
          <w:rFonts w:ascii="Montserrat" w:hAnsi="Montserrat" w:cs="Arial"/>
          <w:sz w:val="20"/>
          <w:szCs w:val="20"/>
        </w:rPr>
        <w:br w:type="page"/>
      </w:r>
    </w:p>
    <w:p w:rsidR="00D6273F" w:rsidRPr="00BA386D" w:rsidRDefault="00D6273F" w:rsidP="00D6273F">
      <w:pPr>
        <w:rPr>
          <w:rFonts w:ascii="Montserrat" w:hAnsi="Montserrat" w:cs="Arial"/>
          <w:sz w:val="20"/>
          <w:szCs w:val="20"/>
        </w:rPr>
      </w:pPr>
    </w:p>
    <w:p w:rsidR="00D6273F" w:rsidRPr="00BA386D" w:rsidRDefault="00D6273F" w:rsidP="00D6273F">
      <w:pPr>
        <w:rPr>
          <w:rFonts w:ascii="Montserrat" w:eastAsia="Times New Roman" w:hAnsi="Montserrat" w:cs="Arial"/>
          <w:b/>
          <w:bCs/>
          <w:kern w:val="1"/>
          <w:sz w:val="20"/>
          <w:szCs w:val="20"/>
          <w:lang w:eastAsia="ar-SA"/>
        </w:rPr>
      </w:pPr>
    </w:p>
    <w:p w:rsidR="00DF55B1" w:rsidRPr="00BA386D" w:rsidRDefault="005207CA" w:rsidP="004904F3">
      <w:pPr>
        <w:pStyle w:val="Ttulo1"/>
        <w:spacing w:before="0" w:after="0"/>
        <w:ind w:left="360" w:right="49"/>
        <w:jc w:val="center"/>
        <w:rPr>
          <w:rFonts w:ascii="Montserrat" w:hAnsi="Montserrat" w:cs="Arial"/>
          <w:sz w:val="20"/>
          <w:szCs w:val="20"/>
        </w:rPr>
      </w:pPr>
      <w:bookmarkStart w:id="198" w:name="_Toc92919210"/>
      <w:r w:rsidRPr="00BA386D">
        <w:rPr>
          <w:rFonts w:ascii="Montserrat" w:hAnsi="Montserrat" w:cs="Arial"/>
          <w:sz w:val="20"/>
          <w:szCs w:val="20"/>
        </w:rPr>
        <w:t xml:space="preserve">ANEXO </w:t>
      </w:r>
      <w:bookmarkEnd w:id="196"/>
      <w:r w:rsidR="00A40FC9" w:rsidRPr="00BA386D">
        <w:rPr>
          <w:rFonts w:ascii="Montserrat" w:hAnsi="Montserrat" w:cs="Arial"/>
          <w:sz w:val="20"/>
          <w:szCs w:val="20"/>
        </w:rPr>
        <w:t>XII</w:t>
      </w:r>
      <w:r w:rsidR="00C90756" w:rsidRPr="00BA386D">
        <w:rPr>
          <w:rFonts w:ascii="Montserrat" w:hAnsi="Montserrat" w:cs="Arial"/>
          <w:sz w:val="20"/>
          <w:szCs w:val="20"/>
        </w:rPr>
        <w:br/>
      </w:r>
      <w:r w:rsidRPr="00BA386D">
        <w:rPr>
          <w:rFonts w:ascii="Montserrat" w:hAnsi="Montserrat" w:cs="Arial"/>
          <w:sz w:val="20"/>
          <w:szCs w:val="20"/>
          <w:lang w:val="es-ES_tradnl"/>
        </w:rPr>
        <w:t>INFORMACION RESERVADA Y CONFIDENCIAL</w:t>
      </w:r>
      <w:bookmarkEnd w:id="197"/>
      <w:bookmarkEnd w:id="198"/>
    </w:p>
    <w:p w:rsidR="005207CA" w:rsidRPr="00BA386D" w:rsidRDefault="00EA69BE" w:rsidP="00CC66CE">
      <w:pPr>
        <w:ind w:right="49"/>
        <w:jc w:val="center"/>
        <w:rPr>
          <w:rFonts w:ascii="Montserrat" w:hAnsi="Montserrat" w:cs="Arial"/>
          <w:sz w:val="20"/>
          <w:szCs w:val="20"/>
          <w:lang w:val="es-ES_tradnl"/>
        </w:rPr>
      </w:pPr>
      <w:r w:rsidRPr="00BA386D">
        <w:rPr>
          <w:rFonts w:ascii="Montserrat" w:hAnsi="Montserrat" w:cs="Arial"/>
          <w:sz w:val="20"/>
          <w:szCs w:val="20"/>
          <w:lang w:val="es-ES_tradnl"/>
        </w:rPr>
        <w:t>(</w:t>
      </w:r>
      <w:r w:rsidR="005207CA" w:rsidRPr="00BA386D">
        <w:rPr>
          <w:rFonts w:ascii="Montserrat" w:hAnsi="Montserrat" w:cs="Arial"/>
          <w:sz w:val="20"/>
          <w:szCs w:val="20"/>
          <w:lang w:val="es-ES_tradnl"/>
        </w:rPr>
        <w:t>PREFERENTEMENTE EN</w:t>
      </w:r>
      <w:r w:rsidRPr="00BA386D">
        <w:rPr>
          <w:rFonts w:ascii="Montserrat" w:hAnsi="Montserrat" w:cs="Arial"/>
          <w:sz w:val="20"/>
          <w:szCs w:val="20"/>
          <w:lang w:val="es-ES_tradnl"/>
        </w:rPr>
        <w:t xml:space="preserve"> PAPEL MEMBRETADO DEL LICITANTE)</w:t>
      </w:r>
    </w:p>
    <w:p w:rsidR="005207CA" w:rsidRPr="00BA386D" w:rsidRDefault="005207CA" w:rsidP="00CC66CE">
      <w:pPr>
        <w:widowControl w:val="0"/>
        <w:ind w:right="49"/>
        <w:jc w:val="both"/>
        <w:rPr>
          <w:rFonts w:ascii="Montserrat" w:eastAsia="Times New Roman" w:hAnsi="Montserrat" w:cs="Arial"/>
          <w:noProof w:val="0"/>
          <w:sz w:val="20"/>
          <w:szCs w:val="20"/>
          <w:lang w:eastAsia="es-ES"/>
        </w:rPr>
      </w:pPr>
    </w:p>
    <w:p w:rsidR="00C113A9" w:rsidRPr="00BA386D" w:rsidRDefault="00C113A9" w:rsidP="00CC66CE">
      <w:pPr>
        <w:ind w:right="49"/>
        <w:jc w:val="right"/>
        <w:rPr>
          <w:rFonts w:ascii="Montserrat" w:hAnsi="Montserrat" w:cs="Arial"/>
          <w:sz w:val="18"/>
          <w:szCs w:val="18"/>
        </w:rPr>
      </w:pPr>
      <w:r w:rsidRPr="00BA386D">
        <w:rPr>
          <w:rFonts w:ascii="Montserrat" w:hAnsi="Montserrat" w:cs="Arial"/>
          <w:sz w:val="18"/>
          <w:szCs w:val="18"/>
        </w:rPr>
        <w:t>______de___________de_____________</w:t>
      </w:r>
    </w:p>
    <w:p w:rsidR="00C113A9" w:rsidRPr="00BA386D" w:rsidRDefault="00C113A9" w:rsidP="00CC66CE">
      <w:pPr>
        <w:ind w:right="193"/>
        <w:jc w:val="both"/>
        <w:rPr>
          <w:rFonts w:ascii="Montserrat" w:hAnsi="Montserrat" w:cs="Arial"/>
          <w:sz w:val="18"/>
          <w:szCs w:val="18"/>
        </w:rPr>
      </w:pPr>
      <w:r w:rsidRPr="00BA386D">
        <w:rPr>
          <w:rFonts w:ascii="Montserrat" w:hAnsi="Montserrat" w:cs="Arial"/>
          <w:sz w:val="18"/>
          <w:szCs w:val="18"/>
        </w:rPr>
        <w:t>Instituto Mexicano del Seguro Social</w:t>
      </w:r>
    </w:p>
    <w:p w:rsidR="00C113A9" w:rsidRPr="00BA386D" w:rsidRDefault="00C113A9" w:rsidP="00CC66CE">
      <w:pPr>
        <w:ind w:right="193"/>
        <w:jc w:val="both"/>
        <w:rPr>
          <w:rFonts w:ascii="Montserrat" w:hAnsi="Montserrat" w:cs="Arial"/>
          <w:sz w:val="18"/>
          <w:szCs w:val="18"/>
        </w:rPr>
      </w:pPr>
      <w:r w:rsidRPr="00BA386D">
        <w:rPr>
          <w:rFonts w:ascii="Montserrat" w:hAnsi="Montserrat" w:cs="Arial"/>
          <w:sz w:val="18"/>
          <w:szCs w:val="18"/>
        </w:rPr>
        <w:t>Coordinación de Adquisición de Bienes y Contratación de Servicios</w:t>
      </w:r>
    </w:p>
    <w:p w:rsidR="00C113A9" w:rsidRPr="00BA386D" w:rsidRDefault="00C113A9" w:rsidP="00CC66CE">
      <w:pPr>
        <w:ind w:right="193"/>
        <w:jc w:val="both"/>
        <w:rPr>
          <w:rFonts w:ascii="Montserrat" w:hAnsi="Montserrat" w:cs="Arial"/>
          <w:sz w:val="18"/>
          <w:szCs w:val="18"/>
        </w:rPr>
      </w:pPr>
      <w:r w:rsidRPr="00BA386D">
        <w:rPr>
          <w:rFonts w:ascii="Montserrat" w:hAnsi="Montserrat" w:cs="Arial"/>
          <w:sz w:val="18"/>
          <w:szCs w:val="18"/>
        </w:rPr>
        <w:t>Coordinación Técnica de Bienes y Servicios</w:t>
      </w:r>
    </w:p>
    <w:p w:rsidR="00C113A9" w:rsidRPr="00BA386D" w:rsidRDefault="00C113A9" w:rsidP="00CC66CE">
      <w:pPr>
        <w:ind w:right="193"/>
        <w:jc w:val="both"/>
        <w:rPr>
          <w:rFonts w:ascii="Montserrat" w:hAnsi="Montserrat" w:cs="Arial"/>
          <w:sz w:val="18"/>
          <w:szCs w:val="18"/>
        </w:rPr>
      </w:pPr>
      <w:r w:rsidRPr="00BA386D">
        <w:rPr>
          <w:rFonts w:ascii="Montserrat" w:hAnsi="Montserrat" w:cs="Arial"/>
          <w:sz w:val="18"/>
          <w:szCs w:val="18"/>
        </w:rPr>
        <w:t>División de Bienes Terapéuticos</w:t>
      </w:r>
    </w:p>
    <w:p w:rsidR="00C113A9" w:rsidRPr="00BA386D" w:rsidRDefault="004904F3" w:rsidP="004904F3">
      <w:pPr>
        <w:ind w:right="193"/>
        <w:jc w:val="both"/>
        <w:rPr>
          <w:rFonts w:ascii="Montserrat" w:hAnsi="Montserrat" w:cs="Arial"/>
          <w:sz w:val="18"/>
          <w:szCs w:val="18"/>
        </w:rPr>
      </w:pPr>
      <w:r w:rsidRPr="00BA386D">
        <w:rPr>
          <w:rFonts w:ascii="Montserrat" w:hAnsi="Montserrat" w:cs="Arial"/>
          <w:sz w:val="18"/>
          <w:szCs w:val="18"/>
        </w:rPr>
        <w:t>Presente.</w:t>
      </w:r>
    </w:p>
    <w:p w:rsidR="003A4F5D" w:rsidRPr="00BA386D" w:rsidRDefault="003A4F5D" w:rsidP="00CC66CE">
      <w:pPr>
        <w:rPr>
          <w:rFonts w:ascii="Montserrat" w:hAnsi="Montserrat" w:cs="Arial"/>
          <w:sz w:val="20"/>
          <w:szCs w:val="20"/>
        </w:rPr>
      </w:pPr>
    </w:p>
    <w:p w:rsidR="003A4F5D" w:rsidRPr="00BA386D" w:rsidRDefault="003A4F5D" w:rsidP="00CC66CE">
      <w:pPr>
        <w:ind w:left="-284"/>
        <w:jc w:val="both"/>
        <w:rPr>
          <w:rFonts w:ascii="Montserrat" w:hAnsi="Montserrat" w:cs="Arial"/>
          <w:sz w:val="20"/>
          <w:szCs w:val="20"/>
          <w:lang w:val="es-ES_tradnl"/>
        </w:rPr>
      </w:pPr>
    </w:p>
    <w:p w:rsidR="003A4F5D" w:rsidRPr="00BA386D" w:rsidRDefault="003A4F5D" w:rsidP="00CC66CE">
      <w:pPr>
        <w:ind w:left="-284"/>
        <w:jc w:val="both"/>
        <w:rPr>
          <w:rFonts w:ascii="Montserrat" w:hAnsi="Montserrat" w:cs="Arial"/>
          <w:sz w:val="20"/>
          <w:szCs w:val="20"/>
          <w:lang w:val="es-ES_tradnl"/>
        </w:rPr>
      </w:pPr>
      <w:r w:rsidRPr="00BA386D">
        <w:rPr>
          <w:rFonts w:ascii="Montserrat" w:hAnsi="Montserrat" w:cs="Arial"/>
          <w:sz w:val="20"/>
          <w:szCs w:val="20"/>
          <w:lang w:val="es-ES_tradnl"/>
        </w:rPr>
        <w:t>___(Nombre)______, en mi carácter de _________________________, de la ___(Persona Moral)___, manifiesto por medio de la presente que los documentos contenidos e</w:t>
      </w:r>
      <w:r w:rsidR="004F5107" w:rsidRPr="00BA386D">
        <w:rPr>
          <w:rFonts w:ascii="Montserrat" w:hAnsi="Montserrat" w:cs="Arial"/>
          <w:sz w:val="20"/>
          <w:szCs w:val="20"/>
          <w:lang w:val="es-ES_tradnl"/>
        </w:rPr>
        <w:t>n mi propuesta y remitida a la C</w:t>
      </w:r>
      <w:r w:rsidRPr="00BA386D">
        <w:rPr>
          <w:rFonts w:ascii="Montserrat" w:hAnsi="Montserrat" w:cs="Arial"/>
          <w:sz w:val="20"/>
          <w:szCs w:val="20"/>
          <w:lang w:val="es-ES_tradnl"/>
        </w:rPr>
        <w:t xml:space="preserve">onvocante para la Licitación Pública Internacional </w:t>
      </w:r>
      <w:r w:rsidR="008C39CF" w:rsidRPr="00BA386D">
        <w:rPr>
          <w:rFonts w:ascii="Montserrat" w:hAnsi="Montserrat" w:cs="Arial"/>
          <w:sz w:val="20"/>
          <w:szCs w:val="20"/>
          <w:lang w:val="es-ES_tradnl"/>
        </w:rPr>
        <w:t>Abierta</w:t>
      </w:r>
      <w:r w:rsidRPr="00BA386D">
        <w:rPr>
          <w:rFonts w:ascii="Montserrat" w:hAnsi="Montserrat" w:cs="Arial"/>
          <w:sz w:val="20"/>
          <w:szCs w:val="20"/>
          <w:lang w:val="es-ES_tradnl"/>
        </w:rPr>
        <w:t>, Electrónica________________________________________ contiene información de carácter Confidencial y Comercial Reservada, de conformidad con lo siguiente:</w:t>
      </w:r>
    </w:p>
    <w:p w:rsidR="003A4F5D" w:rsidRPr="00BA386D" w:rsidRDefault="003A4F5D" w:rsidP="00CC66CE">
      <w:pPr>
        <w:ind w:left="-284"/>
        <w:jc w:val="both"/>
        <w:rPr>
          <w:rFonts w:ascii="Montserrat" w:hAnsi="Montserrat" w:cs="Arial"/>
          <w:sz w:val="20"/>
          <w:szCs w:val="20"/>
          <w:lang w:val="es-ES_tradnl"/>
        </w:rPr>
      </w:pPr>
    </w:p>
    <w:tbl>
      <w:tblPr>
        <w:tblStyle w:val="Tablaconcuadrcula"/>
        <w:tblW w:w="0" w:type="auto"/>
        <w:tblInd w:w="-284" w:type="dxa"/>
        <w:tblLook w:val="04A0" w:firstRow="1" w:lastRow="0" w:firstColumn="1" w:lastColumn="0" w:noHBand="0" w:noVBand="1"/>
      </w:tblPr>
      <w:tblGrid>
        <w:gridCol w:w="695"/>
        <w:gridCol w:w="1350"/>
        <w:gridCol w:w="1796"/>
        <w:gridCol w:w="2363"/>
        <w:gridCol w:w="2977"/>
      </w:tblGrid>
      <w:tr w:rsidR="003A4F5D" w:rsidRPr="00BA386D" w:rsidTr="00372D44">
        <w:tc>
          <w:tcPr>
            <w:tcW w:w="695" w:type="dxa"/>
          </w:tcPr>
          <w:p w:rsidR="003A4F5D" w:rsidRPr="00BA386D" w:rsidRDefault="003A4F5D" w:rsidP="00CC66CE">
            <w:pPr>
              <w:jc w:val="center"/>
              <w:rPr>
                <w:rFonts w:ascii="Montserrat" w:hAnsi="Montserrat" w:cs="Arial"/>
                <w:b/>
                <w:sz w:val="18"/>
                <w:lang w:val="es-ES_tradnl"/>
              </w:rPr>
            </w:pPr>
            <w:r w:rsidRPr="00BA386D">
              <w:rPr>
                <w:rFonts w:ascii="Montserrat" w:hAnsi="Montserrat" w:cs="Arial"/>
                <w:b/>
                <w:sz w:val="18"/>
                <w:lang w:val="es-ES_tradnl"/>
              </w:rPr>
              <w:t>No.</w:t>
            </w:r>
          </w:p>
        </w:tc>
        <w:tc>
          <w:tcPr>
            <w:tcW w:w="1350" w:type="dxa"/>
          </w:tcPr>
          <w:p w:rsidR="003A4F5D" w:rsidRPr="00BA386D" w:rsidRDefault="003A4F5D" w:rsidP="00CC66CE">
            <w:pPr>
              <w:jc w:val="center"/>
              <w:rPr>
                <w:rFonts w:ascii="Montserrat" w:hAnsi="Montserrat" w:cs="Arial"/>
                <w:b/>
                <w:sz w:val="18"/>
                <w:lang w:val="es-ES_tradnl"/>
              </w:rPr>
            </w:pPr>
            <w:r w:rsidRPr="00BA386D">
              <w:rPr>
                <w:rFonts w:ascii="Montserrat" w:hAnsi="Montserrat" w:cs="Arial"/>
                <w:b/>
                <w:sz w:val="18"/>
                <w:lang w:val="es-ES_tradnl"/>
              </w:rPr>
              <w:t xml:space="preserve">Documento </w:t>
            </w:r>
            <w:r w:rsidRPr="00BA386D">
              <w:rPr>
                <w:rFonts w:ascii="Montserrat" w:hAnsi="Montserrat" w:cs="Arial"/>
                <w:b/>
                <w:sz w:val="18"/>
                <w:szCs w:val="14"/>
                <w:lang w:val="es-ES_tradnl"/>
              </w:rPr>
              <w:t>(1)</w:t>
            </w:r>
          </w:p>
        </w:tc>
        <w:tc>
          <w:tcPr>
            <w:tcW w:w="1796" w:type="dxa"/>
          </w:tcPr>
          <w:p w:rsidR="003A4F5D" w:rsidRPr="00BA386D" w:rsidRDefault="003A4F5D" w:rsidP="00CC66CE">
            <w:pPr>
              <w:jc w:val="center"/>
              <w:rPr>
                <w:rFonts w:ascii="Montserrat" w:hAnsi="Montserrat" w:cs="Arial"/>
                <w:b/>
                <w:sz w:val="18"/>
                <w:lang w:val="es-ES_tradnl"/>
              </w:rPr>
            </w:pPr>
            <w:r w:rsidRPr="00BA386D">
              <w:rPr>
                <w:rFonts w:ascii="Montserrat" w:hAnsi="Montserrat" w:cs="Arial"/>
                <w:b/>
                <w:sz w:val="18"/>
                <w:lang w:val="es-ES_tradnl"/>
              </w:rPr>
              <w:t xml:space="preserve">Información a clasificar </w:t>
            </w:r>
            <w:r w:rsidRPr="00BA386D">
              <w:rPr>
                <w:rFonts w:ascii="Montserrat" w:hAnsi="Montserrat" w:cs="Arial"/>
                <w:b/>
                <w:sz w:val="18"/>
                <w:szCs w:val="14"/>
                <w:lang w:val="es-ES_tradnl"/>
              </w:rPr>
              <w:t>(2)</w:t>
            </w:r>
          </w:p>
        </w:tc>
        <w:tc>
          <w:tcPr>
            <w:tcW w:w="2363" w:type="dxa"/>
          </w:tcPr>
          <w:p w:rsidR="003A4F5D" w:rsidRPr="00BA386D" w:rsidRDefault="003A4F5D" w:rsidP="00CC66CE">
            <w:pPr>
              <w:jc w:val="center"/>
              <w:rPr>
                <w:rFonts w:ascii="Montserrat" w:hAnsi="Montserrat" w:cs="Arial"/>
                <w:b/>
                <w:sz w:val="18"/>
                <w:lang w:val="es-ES_tradnl"/>
              </w:rPr>
            </w:pPr>
            <w:r w:rsidRPr="00BA386D">
              <w:rPr>
                <w:rFonts w:ascii="Montserrat" w:hAnsi="Montserrat" w:cs="Arial"/>
                <w:b/>
                <w:sz w:val="18"/>
                <w:lang w:val="es-ES_tradnl"/>
              </w:rPr>
              <w:t xml:space="preserve">Fundamentación </w:t>
            </w:r>
            <w:r w:rsidRPr="00BA386D">
              <w:rPr>
                <w:rFonts w:ascii="Montserrat" w:hAnsi="Montserrat" w:cs="Arial"/>
                <w:b/>
                <w:sz w:val="18"/>
                <w:szCs w:val="14"/>
                <w:lang w:val="es-ES_tradnl"/>
              </w:rPr>
              <w:t>(3)</w:t>
            </w:r>
          </w:p>
        </w:tc>
        <w:tc>
          <w:tcPr>
            <w:tcW w:w="2977" w:type="dxa"/>
          </w:tcPr>
          <w:p w:rsidR="003A4F5D" w:rsidRPr="00BA386D" w:rsidRDefault="003A4F5D" w:rsidP="00CC66CE">
            <w:pPr>
              <w:jc w:val="center"/>
              <w:rPr>
                <w:rFonts w:ascii="Montserrat" w:hAnsi="Montserrat" w:cs="Arial"/>
                <w:b/>
                <w:sz w:val="18"/>
                <w:lang w:val="es-ES_tradnl"/>
              </w:rPr>
            </w:pPr>
            <w:r w:rsidRPr="00BA386D">
              <w:rPr>
                <w:rFonts w:ascii="Montserrat" w:hAnsi="Montserrat" w:cs="Arial"/>
                <w:b/>
                <w:sz w:val="18"/>
                <w:lang w:val="es-ES_tradnl"/>
              </w:rPr>
              <w:t xml:space="preserve">Motivación </w:t>
            </w:r>
            <w:r w:rsidRPr="00BA386D">
              <w:rPr>
                <w:rFonts w:ascii="Montserrat" w:hAnsi="Montserrat" w:cs="Arial"/>
                <w:b/>
                <w:sz w:val="18"/>
                <w:szCs w:val="14"/>
                <w:lang w:val="es-ES_tradnl"/>
              </w:rPr>
              <w:t>(4)</w:t>
            </w:r>
          </w:p>
        </w:tc>
      </w:tr>
      <w:tr w:rsidR="003A4F5D" w:rsidRPr="00BA386D" w:rsidTr="00372D44">
        <w:tc>
          <w:tcPr>
            <w:tcW w:w="695" w:type="dxa"/>
          </w:tcPr>
          <w:p w:rsidR="003A4F5D" w:rsidRPr="00BA386D" w:rsidRDefault="003A4F5D" w:rsidP="00CC66CE">
            <w:pPr>
              <w:jc w:val="both"/>
              <w:rPr>
                <w:rFonts w:ascii="Montserrat" w:hAnsi="Montserrat" w:cs="Arial"/>
                <w:sz w:val="18"/>
                <w:lang w:val="es-ES_tradnl"/>
              </w:rPr>
            </w:pPr>
          </w:p>
        </w:tc>
        <w:tc>
          <w:tcPr>
            <w:tcW w:w="1350" w:type="dxa"/>
          </w:tcPr>
          <w:p w:rsidR="003A4F5D" w:rsidRPr="00BA386D" w:rsidRDefault="003A4F5D" w:rsidP="00CC66CE">
            <w:pPr>
              <w:jc w:val="both"/>
              <w:rPr>
                <w:rFonts w:ascii="Montserrat" w:hAnsi="Montserrat" w:cs="Arial"/>
                <w:sz w:val="18"/>
                <w:lang w:val="es-ES_tradnl"/>
              </w:rPr>
            </w:pPr>
          </w:p>
        </w:tc>
        <w:tc>
          <w:tcPr>
            <w:tcW w:w="1796" w:type="dxa"/>
          </w:tcPr>
          <w:p w:rsidR="003A4F5D" w:rsidRPr="00BA386D" w:rsidRDefault="003A4F5D" w:rsidP="00CC66CE">
            <w:pPr>
              <w:jc w:val="both"/>
              <w:rPr>
                <w:rFonts w:ascii="Montserrat" w:hAnsi="Montserrat" w:cs="Arial"/>
                <w:sz w:val="18"/>
                <w:lang w:val="es-ES_tradnl"/>
              </w:rPr>
            </w:pPr>
          </w:p>
        </w:tc>
        <w:tc>
          <w:tcPr>
            <w:tcW w:w="2363" w:type="dxa"/>
          </w:tcPr>
          <w:p w:rsidR="003A4F5D" w:rsidRPr="00BA386D" w:rsidRDefault="003A4F5D" w:rsidP="00CC66CE">
            <w:pPr>
              <w:jc w:val="both"/>
              <w:rPr>
                <w:rFonts w:ascii="Montserrat" w:hAnsi="Montserrat" w:cs="Arial"/>
                <w:sz w:val="18"/>
                <w:lang w:val="es-ES_tradnl"/>
              </w:rPr>
            </w:pPr>
          </w:p>
        </w:tc>
        <w:tc>
          <w:tcPr>
            <w:tcW w:w="2977" w:type="dxa"/>
          </w:tcPr>
          <w:p w:rsidR="003A4F5D" w:rsidRPr="00BA386D" w:rsidRDefault="003A4F5D" w:rsidP="00CC66CE">
            <w:pPr>
              <w:jc w:val="both"/>
              <w:rPr>
                <w:rFonts w:ascii="Montserrat" w:hAnsi="Montserrat" w:cs="Arial"/>
                <w:sz w:val="18"/>
                <w:lang w:val="es-ES_tradnl"/>
              </w:rPr>
            </w:pPr>
          </w:p>
        </w:tc>
      </w:tr>
      <w:tr w:rsidR="003A4F5D" w:rsidRPr="00BA386D" w:rsidTr="00372D44">
        <w:tc>
          <w:tcPr>
            <w:tcW w:w="695" w:type="dxa"/>
          </w:tcPr>
          <w:p w:rsidR="003A4F5D" w:rsidRPr="00BA386D" w:rsidRDefault="003A4F5D" w:rsidP="00CC66CE">
            <w:pPr>
              <w:jc w:val="both"/>
              <w:rPr>
                <w:rFonts w:ascii="Montserrat" w:hAnsi="Montserrat" w:cs="Arial"/>
                <w:sz w:val="18"/>
                <w:lang w:val="es-ES_tradnl"/>
              </w:rPr>
            </w:pPr>
          </w:p>
        </w:tc>
        <w:tc>
          <w:tcPr>
            <w:tcW w:w="1350" w:type="dxa"/>
          </w:tcPr>
          <w:p w:rsidR="003A4F5D" w:rsidRPr="00BA386D" w:rsidRDefault="003A4F5D" w:rsidP="00CC66CE">
            <w:pPr>
              <w:jc w:val="both"/>
              <w:rPr>
                <w:rFonts w:ascii="Montserrat" w:hAnsi="Montserrat" w:cs="Arial"/>
                <w:sz w:val="18"/>
                <w:lang w:val="es-ES_tradnl"/>
              </w:rPr>
            </w:pPr>
          </w:p>
        </w:tc>
        <w:tc>
          <w:tcPr>
            <w:tcW w:w="1796" w:type="dxa"/>
          </w:tcPr>
          <w:p w:rsidR="003A4F5D" w:rsidRPr="00BA386D" w:rsidRDefault="003A4F5D" w:rsidP="00CC66CE">
            <w:pPr>
              <w:jc w:val="both"/>
              <w:rPr>
                <w:rFonts w:ascii="Montserrat" w:hAnsi="Montserrat" w:cs="Arial"/>
                <w:sz w:val="18"/>
                <w:lang w:val="es-ES_tradnl"/>
              </w:rPr>
            </w:pPr>
          </w:p>
        </w:tc>
        <w:tc>
          <w:tcPr>
            <w:tcW w:w="2363" w:type="dxa"/>
          </w:tcPr>
          <w:p w:rsidR="003A4F5D" w:rsidRPr="00BA386D" w:rsidRDefault="003A4F5D" w:rsidP="00CC66CE">
            <w:pPr>
              <w:jc w:val="both"/>
              <w:rPr>
                <w:rFonts w:ascii="Montserrat" w:hAnsi="Montserrat" w:cs="Arial"/>
                <w:sz w:val="18"/>
                <w:lang w:val="es-ES_tradnl"/>
              </w:rPr>
            </w:pPr>
          </w:p>
        </w:tc>
        <w:tc>
          <w:tcPr>
            <w:tcW w:w="2977" w:type="dxa"/>
          </w:tcPr>
          <w:p w:rsidR="003A4F5D" w:rsidRPr="00BA386D" w:rsidRDefault="003A4F5D" w:rsidP="00CC66CE">
            <w:pPr>
              <w:jc w:val="both"/>
              <w:rPr>
                <w:rFonts w:ascii="Montserrat" w:hAnsi="Montserrat" w:cs="Arial"/>
                <w:sz w:val="18"/>
                <w:lang w:val="es-ES_tradnl"/>
              </w:rPr>
            </w:pPr>
          </w:p>
        </w:tc>
      </w:tr>
      <w:tr w:rsidR="003A4F5D" w:rsidRPr="00BA386D" w:rsidTr="00372D44">
        <w:tc>
          <w:tcPr>
            <w:tcW w:w="695" w:type="dxa"/>
          </w:tcPr>
          <w:p w:rsidR="003A4F5D" w:rsidRPr="00BA386D" w:rsidRDefault="003A4F5D" w:rsidP="00CC66CE">
            <w:pPr>
              <w:jc w:val="both"/>
              <w:rPr>
                <w:rFonts w:ascii="Montserrat" w:hAnsi="Montserrat" w:cs="Arial"/>
                <w:sz w:val="18"/>
                <w:lang w:val="es-ES_tradnl"/>
              </w:rPr>
            </w:pPr>
          </w:p>
        </w:tc>
        <w:tc>
          <w:tcPr>
            <w:tcW w:w="1350" w:type="dxa"/>
          </w:tcPr>
          <w:p w:rsidR="003A4F5D" w:rsidRPr="00BA386D" w:rsidRDefault="003A4F5D" w:rsidP="00CC66CE">
            <w:pPr>
              <w:jc w:val="both"/>
              <w:rPr>
                <w:rFonts w:ascii="Montserrat" w:hAnsi="Montserrat" w:cs="Arial"/>
                <w:sz w:val="18"/>
                <w:lang w:val="es-ES_tradnl"/>
              </w:rPr>
            </w:pPr>
          </w:p>
        </w:tc>
        <w:tc>
          <w:tcPr>
            <w:tcW w:w="1796" w:type="dxa"/>
          </w:tcPr>
          <w:p w:rsidR="003A4F5D" w:rsidRPr="00BA386D" w:rsidRDefault="003A4F5D" w:rsidP="00CC66CE">
            <w:pPr>
              <w:jc w:val="both"/>
              <w:rPr>
                <w:rFonts w:ascii="Montserrat" w:hAnsi="Montserrat" w:cs="Arial"/>
                <w:sz w:val="18"/>
                <w:lang w:val="es-ES_tradnl"/>
              </w:rPr>
            </w:pPr>
          </w:p>
        </w:tc>
        <w:tc>
          <w:tcPr>
            <w:tcW w:w="2363" w:type="dxa"/>
          </w:tcPr>
          <w:p w:rsidR="003A4F5D" w:rsidRPr="00BA386D" w:rsidRDefault="003A4F5D" w:rsidP="00CC66CE">
            <w:pPr>
              <w:jc w:val="both"/>
              <w:rPr>
                <w:rFonts w:ascii="Montserrat" w:hAnsi="Montserrat" w:cs="Arial"/>
                <w:sz w:val="18"/>
                <w:lang w:val="es-ES_tradnl"/>
              </w:rPr>
            </w:pPr>
          </w:p>
        </w:tc>
        <w:tc>
          <w:tcPr>
            <w:tcW w:w="2977" w:type="dxa"/>
          </w:tcPr>
          <w:p w:rsidR="003A4F5D" w:rsidRPr="00BA386D" w:rsidRDefault="003A4F5D" w:rsidP="00CC66CE">
            <w:pPr>
              <w:jc w:val="both"/>
              <w:rPr>
                <w:rFonts w:ascii="Montserrat" w:hAnsi="Montserrat" w:cs="Arial"/>
                <w:sz w:val="18"/>
                <w:lang w:val="es-ES_tradnl"/>
              </w:rPr>
            </w:pPr>
          </w:p>
        </w:tc>
      </w:tr>
      <w:tr w:rsidR="003A4F5D" w:rsidRPr="00BA386D" w:rsidTr="00372D44">
        <w:tc>
          <w:tcPr>
            <w:tcW w:w="695" w:type="dxa"/>
          </w:tcPr>
          <w:p w:rsidR="003A4F5D" w:rsidRPr="00BA386D" w:rsidRDefault="003A4F5D" w:rsidP="00CC66CE">
            <w:pPr>
              <w:jc w:val="both"/>
              <w:rPr>
                <w:rFonts w:ascii="Montserrat" w:hAnsi="Montserrat" w:cs="Arial"/>
                <w:sz w:val="18"/>
                <w:lang w:val="es-ES_tradnl"/>
              </w:rPr>
            </w:pPr>
          </w:p>
        </w:tc>
        <w:tc>
          <w:tcPr>
            <w:tcW w:w="1350" w:type="dxa"/>
          </w:tcPr>
          <w:p w:rsidR="003A4F5D" w:rsidRPr="00BA386D" w:rsidRDefault="003A4F5D" w:rsidP="00CC66CE">
            <w:pPr>
              <w:jc w:val="both"/>
              <w:rPr>
                <w:rFonts w:ascii="Montserrat" w:hAnsi="Montserrat" w:cs="Arial"/>
                <w:sz w:val="18"/>
                <w:lang w:val="es-ES_tradnl"/>
              </w:rPr>
            </w:pPr>
          </w:p>
        </w:tc>
        <w:tc>
          <w:tcPr>
            <w:tcW w:w="1796" w:type="dxa"/>
          </w:tcPr>
          <w:p w:rsidR="003A4F5D" w:rsidRPr="00BA386D" w:rsidRDefault="003A4F5D" w:rsidP="00CC66CE">
            <w:pPr>
              <w:jc w:val="both"/>
              <w:rPr>
                <w:rFonts w:ascii="Montserrat" w:hAnsi="Montserrat" w:cs="Arial"/>
                <w:sz w:val="18"/>
                <w:lang w:val="es-ES_tradnl"/>
              </w:rPr>
            </w:pPr>
          </w:p>
        </w:tc>
        <w:tc>
          <w:tcPr>
            <w:tcW w:w="2363" w:type="dxa"/>
          </w:tcPr>
          <w:p w:rsidR="003A4F5D" w:rsidRPr="00BA386D" w:rsidRDefault="003A4F5D" w:rsidP="00CC66CE">
            <w:pPr>
              <w:jc w:val="both"/>
              <w:rPr>
                <w:rFonts w:ascii="Montserrat" w:hAnsi="Montserrat" w:cs="Arial"/>
                <w:sz w:val="18"/>
                <w:lang w:val="es-ES_tradnl"/>
              </w:rPr>
            </w:pPr>
          </w:p>
        </w:tc>
        <w:tc>
          <w:tcPr>
            <w:tcW w:w="2977" w:type="dxa"/>
          </w:tcPr>
          <w:p w:rsidR="003A4F5D" w:rsidRPr="00BA386D" w:rsidRDefault="003A4F5D" w:rsidP="00CC66CE">
            <w:pPr>
              <w:jc w:val="both"/>
              <w:rPr>
                <w:rFonts w:ascii="Montserrat" w:hAnsi="Montserrat" w:cs="Arial"/>
                <w:sz w:val="18"/>
                <w:lang w:val="es-ES_tradnl"/>
              </w:rPr>
            </w:pPr>
          </w:p>
        </w:tc>
      </w:tr>
    </w:tbl>
    <w:p w:rsidR="003A4F5D" w:rsidRPr="00BA386D" w:rsidRDefault="003A4F5D" w:rsidP="00CC66CE">
      <w:pPr>
        <w:ind w:left="-284"/>
        <w:jc w:val="both"/>
        <w:rPr>
          <w:rFonts w:ascii="Montserrat" w:hAnsi="Montserrat" w:cs="Arial"/>
          <w:sz w:val="20"/>
          <w:szCs w:val="20"/>
          <w:lang w:val="es-ES_tradnl"/>
        </w:rPr>
      </w:pPr>
    </w:p>
    <w:p w:rsidR="003A4F5D" w:rsidRPr="00BA386D" w:rsidRDefault="003A4F5D" w:rsidP="00CC66CE">
      <w:pPr>
        <w:rPr>
          <w:rFonts w:ascii="Montserrat" w:hAnsi="Montserrat" w:cs="Arial"/>
          <w:b/>
          <w:sz w:val="14"/>
          <w:szCs w:val="14"/>
          <w:lang w:val="es-ES_tradnl"/>
        </w:rPr>
      </w:pPr>
      <w:r w:rsidRPr="00BA386D">
        <w:rPr>
          <w:rFonts w:ascii="Montserrat" w:hAnsi="Montserrat" w:cs="Arial"/>
          <w:b/>
          <w:sz w:val="14"/>
          <w:szCs w:val="14"/>
          <w:lang w:val="es-ES_tradnl"/>
        </w:rPr>
        <w:t>(1) Señalar el documento de la proposición que contiene información clasificada.</w:t>
      </w:r>
    </w:p>
    <w:p w:rsidR="003A4F5D" w:rsidRPr="00BA386D" w:rsidRDefault="003A4F5D" w:rsidP="00CC66CE">
      <w:pPr>
        <w:rPr>
          <w:rFonts w:ascii="Montserrat" w:hAnsi="Montserrat" w:cs="Arial"/>
          <w:b/>
          <w:sz w:val="14"/>
          <w:szCs w:val="14"/>
          <w:lang w:val="es-ES_tradnl"/>
        </w:rPr>
      </w:pPr>
      <w:r w:rsidRPr="00BA386D">
        <w:rPr>
          <w:rFonts w:ascii="Montserrat" w:hAnsi="Montserrat" w:cs="Arial"/>
          <w:b/>
          <w:sz w:val="14"/>
          <w:szCs w:val="14"/>
          <w:lang w:val="es-ES_tradnl"/>
        </w:rPr>
        <w:t>(2) Precisar que rubro o información del documento es sujeto de clasificación por contener información reservada o confidencial.</w:t>
      </w:r>
    </w:p>
    <w:p w:rsidR="003A4F5D" w:rsidRPr="00BA386D" w:rsidRDefault="003A4F5D" w:rsidP="00CC66CE">
      <w:pPr>
        <w:rPr>
          <w:rFonts w:ascii="Montserrat" w:hAnsi="Montserrat" w:cs="Arial"/>
          <w:b/>
          <w:sz w:val="14"/>
          <w:szCs w:val="14"/>
          <w:lang w:val="es-ES_tradnl"/>
        </w:rPr>
      </w:pPr>
      <w:r w:rsidRPr="00BA386D">
        <w:rPr>
          <w:rFonts w:ascii="Montserrat" w:hAnsi="Montserrat" w:cs="Arial"/>
          <w:b/>
          <w:sz w:val="14"/>
          <w:szCs w:val="14"/>
          <w:lang w:val="es-ES_tradnl"/>
        </w:rPr>
        <w:t>(3) Indicar en qué artículos de la LFTAIP, LGTAIP o demás disposiciones reglamentarias aplicables, fundamenta la clasificación de la información, ya sea reservada o confidencial.</w:t>
      </w:r>
    </w:p>
    <w:p w:rsidR="003A4F5D" w:rsidRPr="00BA386D" w:rsidRDefault="003A4F5D" w:rsidP="00CC66CE">
      <w:pPr>
        <w:rPr>
          <w:rFonts w:ascii="Montserrat" w:hAnsi="Montserrat" w:cs="Arial"/>
          <w:b/>
          <w:sz w:val="14"/>
          <w:szCs w:val="14"/>
          <w:lang w:val="es-ES_tradnl"/>
        </w:rPr>
      </w:pPr>
      <w:r w:rsidRPr="00BA386D">
        <w:rPr>
          <w:rFonts w:ascii="Montserrat" w:hAnsi="Montserrat" w:cs="Arial"/>
          <w:b/>
          <w:sz w:val="14"/>
          <w:szCs w:val="14"/>
          <w:lang w:val="es-ES_tradnl"/>
        </w:rPr>
        <w:t>(4) Indicar los motivos y/o razones por los cuales la información señalada debe ser considerada en alguno de los supuestos de clasificación.</w:t>
      </w:r>
    </w:p>
    <w:p w:rsidR="003A4F5D" w:rsidRPr="00BA386D" w:rsidRDefault="003A4F5D" w:rsidP="00CC66CE">
      <w:pPr>
        <w:jc w:val="center"/>
        <w:rPr>
          <w:rFonts w:ascii="Montserrat" w:hAnsi="Montserrat" w:cs="Arial"/>
          <w:b/>
          <w:sz w:val="14"/>
          <w:szCs w:val="14"/>
          <w:lang w:val="es-ES_tradnl"/>
        </w:rPr>
      </w:pPr>
    </w:p>
    <w:p w:rsidR="003A4F5D" w:rsidRPr="00BA386D" w:rsidRDefault="003A4F5D" w:rsidP="00CC66CE">
      <w:pPr>
        <w:ind w:left="-284"/>
        <w:jc w:val="both"/>
        <w:rPr>
          <w:rFonts w:ascii="Montserrat" w:hAnsi="Montserrat" w:cs="Arial"/>
          <w:sz w:val="18"/>
          <w:szCs w:val="18"/>
          <w:lang w:val="es-ES_tradnl"/>
        </w:rPr>
      </w:pPr>
    </w:p>
    <w:p w:rsidR="003A4F5D" w:rsidRPr="00BA386D" w:rsidRDefault="003A4F5D" w:rsidP="00CC66CE">
      <w:pPr>
        <w:ind w:left="-284"/>
        <w:jc w:val="both"/>
        <w:rPr>
          <w:rFonts w:ascii="Montserrat" w:hAnsi="Montserrat" w:cs="Arial"/>
          <w:sz w:val="18"/>
          <w:szCs w:val="18"/>
          <w:lang w:val="es-ES_tradnl"/>
        </w:rPr>
      </w:pPr>
      <w:r w:rsidRPr="00BA386D">
        <w:rPr>
          <w:rFonts w:ascii="Montserrat" w:hAnsi="Montserrat" w:cs="Arial"/>
          <w:sz w:val="18"/>
          <w:szCs w:val="18"/>
          <w:lang w:val="es-ES_tradnl"/>
        </w:rPr>
        <w:t>(El licitante deberá de fundamentar y motivar cada uno los numerales de su propuesta administrativa-legal y/o técnica que considere información reservada y/o confidencial. Cabe señalar que de no clasificarse la información por parte del Licitante en los términos antes señalados, la información presentada como parte de su proposición administrativa - técnica - legal - económica tendrá tratamiento de información de carácter público, de conformidad con lo señalado en el artículo 113 de la LFTAIP, así como el numeral</w:t>
      </w:r>
      <w:r w:rsidRPr="00BA386D">
        <w:rPr>
          <w:rFonts w:ascii="Montserrat" w:hAnsi="Montserrat"/>
          <w:sz w:val="18"/>
          <w:szCs w:val="18"/>
        </w:rPr>
        <w:t xml:space="preserve"> </w:t>
      </w:r>
      <w:r w:rsidRPr="00BA386D">
        <w:rPr>
          <w:rFonts w:ascii="Montserrat" w:hAnsi="Montserrat" w:cs="Arial"/>
          <w:sz w:val="18"/>
          <w:szCs w:val="18"/>
          <w:lang w:val="es-ES_tradnl"/>
        </w:rPr>
        <w:t>Cuadragésimo del “ACUERDO del Consejo Nacional del Sistema Nacional de Transparencia, Acceso a la Información Pública y Protección de Datos Personales, por el que se aprueban los Lineamientos generales en materia de clasificación y desclasificación de la información, así como para la elaboración de versiones públicas” publicado en el Diario Oficial de la Federación el día 15 de abril del 2016 .)</w:t>
      </w:r>
    </w:p>
    <w:p w:rsidR="003A4F5D" w:rsidRPr="00BA386D" w:rsidRDefault="003A4F5D" w:rsidP="004904F3">
      <w:pPr>
        <w:rPr>
          <w:rFonts w:ascii="Montserrat" w:hAnsi="Montserrat" w:cs="Arial"/>
          <w:sz w:val="20"/>
          <w:szCs w:val="20"/>
          <w:lang w:val="es-ES_tradnl"/>
        </w:rPr>
      </w:pPr>
    </w:p>
    <w:p w:rsidR="003A4F5D" w:rsidRPr="00BA386D" w:rsidRDefault="003A4F5D" w:rsidP="00CC66CE">
      <w:pPr>
        <w:widowControl w:val="0"/>
        <w:ind w:left="-284"/>
        <w:jc w:val="center"/>
        <w:rPr>
          <w:rFonts w:ascii="Montserrat" w:hAnsi="Montserrat" w:cs="Arial"/>
          <w:sz w:val="20"/>
          <w:szCs w:val="20"/>
          <w:lang w:val="es-ES_tradnl" w:eastAsia="es-ES"/>
        </w:rPr>
      </w:pPr>
      <w:r w:rsidRPr="00BA386D">
        <w:rPr>
          <w:rFonts w:ascii="Montserrat" w:hAnsi="Montserrat" w:cs="Arial"/>
          <w:sz w:val="20"/>
          <w:szCs w:val="20"/>
          <w:lang w:val="es-ES_tradnl" w:eastAsia="es-ES"/>
        </w:rPr>
        <w:t>___________________________________________</w:t>
      </w:r>
    </w:p>
    <w:p w:rsidR="003A4F5D" w:rsidRPr="00BA386D" w:rsidRDefault="003A4F5D" w:rsidP="00CC66CE">
      <w:pPr>
        <w:ind w:left="-284"/>
        <w:jc w:val="center"/>
        <w:rPr>
          <w:rFonts w:ascii="Montserrat" w:hAnsi="Montserrat" w:cs="Arial"/>
          <w:bCs/>
          <w:sz w:val="20"/>
          <w:szCs w:val="20"/>
          <w:lang w:val="es-ES_tradnl"/>
        </w:rPr>
      </w:pPr>
      <w:r w:rsidRPr="00BA386D">
        <w:rPr>
          <w:rFonts w:ascii="Montserrat" w:hAnsi="Montserrat" w:cs="Arial"/>
          <w:bCs/>
          <w:sz w:val="20"/>
          <w:szCs w:val="20"/>
          <w:lang w:val="es-ES_tradnl"/>
        </w:rPr>
        <w:t>(Nombre y firma del Representante Legal)</w:t>
      </w:r>
    </w:p>
    <w:p w:rsidR="005207CA" w:rsidRPr="00BA386D" w:rsidRDefault="005207CA" w:rsidP="00CC66CE">
      <w:pPr>
        <w:ind w:right="49"/>
        <w:jc w:val="center"/>
        <w:rPr>
          <w:rFonts w:ascii="Montserrat" w:hAnsi="Montserrat" w:cs="Arial"/>
          <w:b/>
          <w:bCs/>
          <w:sz w:val="20"/>
          <w:szCs w:val="20"/>
          <w:lang w:val="es-ES_tradnl" w:eastAsia="es-MX"/>
        </w:rPr>
      </w:pPr>
      <w:r w:rsidRPr="00BA386D">
        <w:rPr>
          <w:rFonts w:ascii="Montserrat" w:hAnsi="Montserrat" w:cs="Arial"/>
          <w:b/>
          <w:bCs/>
          <w:sz w:val="20"/>
          <w:szCs w:val="20"/>
          <w:lang w:eastAsia="es-MX"/>
        </w:rPr>
        <w:br w:type="page"/>
      </w:r>
    </w:p>
    <w:p w:rsidR="0089157B" w:rsidRPr="00BA386D" w:rsidRDefault="0089157B" w:rsidP="00CC66CE">
      <w:pPr>
        <w:pStyle w:val="Ttulo1"/>
        <w:spacing w:before="0" w:after="0"/>
        <w:ind w:left="360" w:right="49"/>
        <w:jc w:val="center"/>
        <w:rPr>
          <w:rFonts w:ascii="Montserrat" w:hAnsi="Montserrat" w:cs="Arial"/>
          <w:sz w:val="20"/>
          <w:szCs w:val="20"/>
        </w:rPr>
      </w:pPr>
      <w:bookmarkStart w:id="199" w:name="_Toc455663490"/>
      <w:bookmarkStart w:id="200" w:name="_Toc460500949"/>
      <w:bookmarkStart w:id="201" w:name="_Toc92919211"/>
      <w:r w:rsidRPr="00BA386D">
        <w:rPr>
          <w:rFonts w:ascii="Montserrat" w:hAnsi="Montserrat" w:cs="Arial"/>
          <w:sz w:val="20"/>
          <w:szCs w:val="20"/>
        </w:rPr>
        <w:lastRenderedPageBreak/>
        <w:t xml:space="preserve">ANEXO </w:t>
      </w:r>
      <w:bookmarkEnd w:id="199"/>
      <w:r w:rsidR="007D15C2" w:rsidRPr="00BA386D">
        <w:rPr>
          <w:rFonts w:ascii="Montserrat" w:hAnsi="Montserrat" w:cs="Arial"/>
          <w:sz w:val="20"/>
          <w:szCs w:val="20"/>
        </w:rPr>
        <w:t>XIII</w:t>
      </w:r>
      <w:r w:rsidRPr="00BA386D">
        <w:rPr>
          <w:rFonts w:ascii="Montserrat" w:hAnsi="Montserrat" w:cs="Arial"/>
          <w:sz w:val="20"/>
          <w:szCs w:val="20"/>
        </w:rPr>
        <w:t xml:space="preserve"> </w:t>
      </w:r>
      <w:r w:rsidR="00C90756" w:rsidRPr="00BA386D">
        <w:rPr>
          <w:rFonts w:ascii="Montserrat" w:hAnsi="Montserrat" w:cs="Arial"/>
          <w:sz w:val="20"/>
          <w:szCs w:val="20"/>
        </w:rPr>
        <w:br/>
      </w:r>
      <w:r w:rsidRPr="00BA386D">
        <w:rPr>
          <w:rFonts w:ascii="Montserrat" w:hAnsi="Montserrat" w:cs="Arial"/>
          <w:noProof w:val="0"/>
          <w:sz w:val="20"/>
          <w:szCs w:val="20"/>
          <w:lang w:val="es-ES" w:eastAsia="es-ES"/>
        </w:rPr>
        <w:t>NOTA OCDE</w:t>
      </w:r>
      <w:bookmarkEnd w:id="200"/>
      <w:bookmarkEnd w:id="201"/>
    </w:p>
    <w:p w:rsidR="00DF55B1" w:rsidRPr="00BA386D" w:rsidRDefault="00DF55B1" w:rsidP="009D1BCB">
      <w:pPr>
        <w:ind w:right="49"/>
        <w:jc w:val="both"/>
        <w:rPr>
          <w:rFonts w:ascii="Montserrat" w:eastAsia="Times New Roman" w:hAnsi="Montserrat" w:cs="Arial"/>
          <w:b/>
          <w:noProof w:val="0"/>
          <w:sz w:val="18"/>
          <w:szCs w:val="18"/>
          <w:lang w:val="es-ES" w:eastAsia="es-ES"/>
        </w:rPr>
      </w:pPr>
    </w:p>
    <w:p w:rsidR="0089157B" w:rsidRPr="00BA386D" w:rsidRDefault="0089157B" w:rsidP="00CC66CE">
      <w:pPr>
        <w:ind w:right="49"/>
        <w:jc w:val="both"/>
        <w:rPr>
          <w:rFonts w:ascii="Montserrat" w:eastAsia="Times New Roman" w:hAnsi="Montserrat" w:cs="Arial"/>
          <w:b/>
          <w:noProof w:val="0"/>
          <w:sz w:val="18"/>
          <w:szCs w:val="18"/>
          <w:lang w:val="es-ES" w:eastAsia="es-ES"/>
        </w:rPr>
      </w:pPr>
      <w:r w:rsidRPr="00BA386D">
        <w:rPr>
          <w:rFonts w:ascii="Montserrat" w:eastAsia="Times New Roman" w:hAnsi="Montserrat" w:cs="Arial"/>
          <w:b/>
          <w:noProof w:val="0"/>
          <w:sz w:val="18"/>
          <w:szCs w:val="18"/>
          <w:lang w:val="es-ES" w:eastAsia="es-ES"/>
        </w:rPr>
        <w:t>Nota informativa para participantes de países miembros de la Organización para la Cooperación y el Desarrollo Económico (OCDE)</w:t>
      </w:r>
      <w:r w:rsidR="009D1BCB" w:rsidRPr="00BA386D">
        <w:rPr>
          <w:rFonts w:ascii="Montserrat" w:eastAsia="Times New Roman" w:hAnsi="Montserrat" w:cs="Arial"/>
          <w:b/>
          <w:noProof w:val="0"/>
          <w:sz w:val="18"/>
          <w:szCs w:val="18"/>
          <w:lang w:val="es-ES" w:eastAsia="es-ES"/>
        </w:rPr>
        <w:t xml:space="preserve">, </w:t>
      </w:r>
      <w:r w:rsidR="00A65597" w:rsidRPr="00BA386D">
        <w:rPr>
          <w:rFonts w:ascii="Montserrat" w:eastAsia="Times New Roman" w:hAnsi="Montserrat" w:cs="Arial"/>
          <w:b/>
          <w:noProof w:val="0"/>
          <w:sz w:val="18"/>
          <w:szCs w:val="18"/>
          <w:lang w:val="es-ES" w:eastAsia="es-ES"/>
        </w:rPr>
        <w:t>no siendo causal de desechamiento la no presentación</w:t>
      </w:r>
    </w:p>
    <w:p w:rsidR="0089157B" w:rsidRPr="00BA386D" w:rsidRDefault="0089157B" w:rsidP="00CC66CE">
      <w:pPr>
        <w:ind w:right="49"/>
        <w:jc w:val="both"/>
        <w:rPr>
          <w:rFonts w:ascii="Montserrat" w:eastAsia="Times New Roman" w:hAnsi="Montserrat" w:cs="Arial"/>
          <w:noProof w:val="0"/>
          <w:sz w:val="18"/>
          <w:szCs w:val="18"/>
          <w:lang w:val="es-ES" w:eastAsia="es-ES"/>
        </w:rPr>
      </w:pP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 xml:space="preserve">El compromiso de México en el combate a la corrupción ha trascendido nuestras fronteras y el ámbito de acción del gobierno federal. En el plano internacional y como miembro de la Organización para la Cooperación y el Desarrollo Económico (OCDE) y firmante de la </w:t>
      </w:r>
      <w:r w:rsidRPr="00BA386D">
        <w:rPr>
          <w:rFonts w:ascii="Montserrat" w:eastAsia="Times New Roman" w:hAnsi="Montserrat" w:cs="Arial"/>
          <w:b/>
          <w:bCs/>
          <w:noProof w:val="0"/>
          <w:sz w:val="18"/>
          <w:szCs w:val="18"/>
          <w:lang w:val="es-ES" w:eastAsia="ar-SA"/>
        </w:rPr>
        <w:t>Convención para combatir el cohecho de servidores públicos extranjeros en transacciones comerciales internacionales</w:t>
      </w:r>
      <w:r w:rsidRPr="00BA386D">
        <w:rPr>
          <w:rFonts w:ascii="Montserrat" w:eastAsia="Times New Roman" w:hAnsi="Montserrat" w:cs="Arial"/>
          <w:noProof w:val="0"/>
          <w:sz w:val="18"/>
          <w:szCs w:val="18"/>
          <w:lang w:val="es-ES" w:eastAsia="ar-SA"/>
        </w:rPr>
        <w:t>, hemos adquirido responsabilidades que involucran a los sectores público y privado.</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 xml:space="preserve">La OCDE ha establecido mecanismos muy claros para que los países firmantes de la Convención cumplan con las recomendaciones emitidas por ésta y en caso de México, iniciará en </w:t>
      </w:r>
      <w:r w:rsidRPr="00BA386D">
        <w:rPr>
          <w:rFonts w:ascii="Montserrat" w:eastAsia="Times New Roman" w:hAnsi="Montserrat" w:cs="Arial"/>
          <w:b/>
          <w:bCs/>
          <w:noProof w:val="0"/>
          <w:sz w:val="18"/>
          <w:szCs w:val="18"/>
          <w:lang w:val="es-ES" w:eastAsia="ar-SA"/>
        </w:rPr>
        <w:t>noviembre de 2003</w:t>
      </w:r>
      <w:r w:rsidRPr="00BA386D">
        <w:rPr>
          <w:rFonts w:ascii="Montserrat" w:eastAsia="Times New Roman" w:hAnsi="Montserrat" w:cs="Arial"/>
          <w:noProof w:val="0"/>
          <w:sz w:val="18"/>
          <w:szCs w:val="18"/>
          <w:lang w:val="es-ES" w:eastAsia="ar-SA"/>
        </w:rPr>
        <w:t xml:space="preserve"> una segunda fase de </w:t>
      </w:r>
      <w:r w:rsidRPr="00BA386D">
        <w:rPr>
          <w:rFonts w:ascii="Montserrat" w:eastAsia="Times New Roman" w:hAnsi="Montserrat" w:cs="Arial"/>
          <w:b/>
          <w:bCs/>
          <w:noProof w:val="0"/>
          <w:sz w:val="18"/>
          <w:szCs w:val="18"/>
          <w:lang w:val="es-ES" w:eastAsia="ar-SA"/>
        </w:rPr>
        <w:t>evaluación</w:t>
      </w:r>
      <w:r w:rsidRPr="00BA386D">
        <w:rPr>
          <w:rFonts w:ascii="Montserrat" w:eastAsia="Times New Roman" w:hAnsi="Montserrat" w:cs="Arial"/>
          <w:noProof w:val="0"/>
          <w:sz w:val="18"/>
          <w:szCs w:val="18"/>
          <w:lang w:val="es-ES" w:eastAsia="ar-SA"/>
        </w:rPr>
        <w:t xml:space="preserve"> – la primera ya fue aprobada- en donde un grupo de expertos verificará, entre otros:</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BA386D">
        <w:rPr>
          <w:rFonts w:ascii="Montserrat" w:hAnsi="Montserrat" w:cs="Arial"/>
          <w:noProof w:val="0"/>
          <w:sz w:val="18"/>
          <w:szCs w:val="18"/>
          <w:lang w:eastAsia="ar-SA"/>
        </w:rPr>
        <w:t>La compatibilidad de nuestro marco jurídico con las disposiciones de la Convención.</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BA386D">
        <w:rPr>
          <w:rFonts w:ascii="Montserrat" w:hAnsi="Montserrat" w:cs="Arial"/>
          <w:noProof w:val="0"/>
          <w:sz w:val="18"/>
          <w:szCs w:val="18"/>
          <w:lang w:eastAsia="ar-SA"/>
        </w:rPr>
        <w:t>El conocimiento que tengan los sectores público y privado de las recomendaciones de la Convención.</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 xml:space="preserve">El resultado de esta evaluación </w:t>
      </w:r>
      <w:r w:rsidRPr="00BA386D">
        <w:rPr>
          <w:rFonts w:ascii="Montserrat" w:eastAsia="Times New Roman" w:hAnsi="Montserrat" w:cs="Arial"/>
          <w:b/>
          <w:bCs/>
          <w:noProof w:val="0"/>
          <w:sz w:val="18"/>
          <w:szCs w:val="18"/>
          <w:lang w:val="es-ES" w:eastAsia="ar-SA"/>
        </w:rPr>
        <w:t>impactará</w:t>
      </w:r>
      <w:r w:rsidRPr="00BA386D">
        <w:rPr>
          <w:rFonts w:ascii="Montserrat" w:eastAsia="Times New Roman" w:hAnsi="Montserrat" w:cs="Arial"/>
          <w:noProof w:val="0"/>
          <w:sz w:val="18"/>
          <w:szCs w:val="18"/>
          <w:lang w:val="es-ES" w:eastAsia="ar-SA"/>
        </w:rPr>
        <w:t xml:space="preserve"> el grado de inversión otorgado a México por las agencias calificadores y la atracción de inversión extranjera.</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 xml:space="preserve">Las </w:t>
      </w:r>
      <w:r w:rsidRPr="00BA386D">
        <w:rPr>
          <w:rFonts w:ascii="Montserrat" w:eastAsia="Times New Roman" w:hAnsi="Montserrat" w:cs="Arial"/>
          <w:b/>
          <w:bCs/>
          <w:noProof w:val="0"/>
          <w:sz w:val="18"/>
          <w:szCs w:val="18"/>
          <w:lang w:val="es-ES" w:eastAsia="ar-SA"/>
        </w:rPr>
        <w:t>responsabilidades del sector público</w:t>
      </w:r>
      <w:r w:rsidRPr="00BA386D">
        <w:rPr>
          <w:rFonts w:ascii="Montserrat" w:eastAsia="Times New Roman" w:hAnsi="Montserrat" w:cs="Arial"/>
          <w:noProof w:val="0"/>
          <w:sz w:val="18"/>
          <w:szCs w:val="18"/>
          <w:lang w:val="es-ES" w:eastAsia="ar-SA"/>
        </w:rPr>
        <w:t xml:space="preserve"> se centran en:</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BA386D">
        <w:rPr>
          <w:rFonts w:ascii="Montserrat" w:hAnsi="Montserrat" w:cs="Arial"/>
          <w:noProof w:val="0"/>
          <w:sz w:val="18"/>
          <w:szCs w:val="18"/>
          <w:lang w:eastAsia="ar-SA"/>
        </w:rPr>
        <w:t>Profundizar las reformas legales que inició en 1999.</w:t>
      </w:r>
    </w:p>
    <w:p w:rsidR="0089157B" w:rsidRPr="00BA386D"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BA386D">
        <w:rPr>
          <w:rFonts w:ascii="Montserrat" w:hAnsi="Montserrat" w:cs="Arial"/>
          <w:noProof w:val="0"/>
          <w:sz w:val="18"/>
          <w:szCs w:val="18"/>
          <w:lang w:eastAsia="ar-SA"/>
        </w:rPr>
        <w:t>Difundir las recomendaciones de la Convención y las obligaciones de cada uno de los actores comprometidos en su cumplimiento.</w:t>
      </w:r>
    </w:p>
    <w:p w:rsidR="0089157B" w:rsidRPr="00BA386D"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BA386D">
        <w:rPr>
          <w:rFonts w:ascii="Montserrat" w:hAnsi="Montserrat" w:cs="Arial"/>
          <w:noProof w:val="0"/>
          <w:sz w:val="18"/>
          <w:szCs w:val="18"/>
          <w:lang w:eastAsia="ar-SA"/>
        </w:rPr>
        <w:t>Presentar casos de cohecho en proceso y concluidos (incluyendo aquellos relacionados con lavado de dinero y extradición).</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 xml:space="preserve">Las </w:t>
      </w:r>
      <w:r w:rsidRPr="00BA386D">
        <w:rPr>
          <w:rFonts w:ascii="Montserrat" w:eastAsia="Times New Roman" w:hAnsi="Montserrat" w:cs="Arial"/>
          <w:b/>
          <w:bCs/>
          <w:noProof w:val="0"/>
          <w:sz w:val="18"/>
          <w:szCs w:val="18"/>
          <w:lang w:val="es-ES" w:eastAsia="ar-SA"/>
        </w:rPr>
        <w:t>responsabilidades</w:t>
      </w:r>
      <w:r w:rsidRPr="00BA386D">
        <w:rPr>
          <w:rFonts w:ascii="Montserrat" w:eastAsia="Times New Roman" w:hAnsi="Montserrat" w:cs="Arial"/>
          <w:noProof w:val="0"/>
          <w:sz w:val="18"/>
          <w:szCs w:val="18"/>
          <w:lang w:val="es-ES" w:eastAsia="ar-SA"/>
        </w:rPr>
        <w:t xml:space="preserve"> del sector privado contemplan:</w:t>
      </w:r>
    </w:p>
    <w:p w:rsidR="00594F7D" w:rsidRPr="00BA386D" w:rsidRDefault="00594F7D"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BA386D">
        <w:rPr>
          <w:rFonts w:ascii="Montserrat" w:hAnsi="Montserrat" w:cs="Arial"/>
          <w:b/>
          <w:bCs/>
          <w:noProof w:val="0"/>
          <w:sz w:val="18"/>
          <w:szCs w:val="18"/>
          <w:lang w:eastAsia="ar-SA"/>
        </w:rPr>
        <w:t>Las empresas</w:t>
      </w:r>
      <w:r w:rsidRPr="00BA386D">
        <w:rPr>
          <w:rFonts w:ascii="Montserrat" w:hAnsi="Montserrat" w:cs="Arial"/>
          <w:noProof w:val="0"/>
          <w:sz w:val="18"/>
          <w:szCs w:val="18"/>
          <w:lang w:eastAsia="ar-SA"/>
        </w:rPr>
        <w:t>: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particulares o para la empresa.</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BA386D">
        <w:rPr>
          <w:rFonts w:ascii="Montserrat" w:hAnsi="Montserrat" w:cs="Arial"/>
          <w:b/>
          <w:bCs/>
          <w:noProof w:val="0"/>
          <w:sz w:val="18"/>
          <w:szCs w:val="18"/>
          <w:lang w:eastAsia="ar-SA"/>
        </w:rPr>
        <w:t>Los contadores públicos</w:t>
      </w:r>
      <w:r w:rsidRPr="00BA386D">
        <w:rPr>
          <w:rFonts w:ascii="Montserrat" w:hAnsi="Montserrat" w:cs="Arial"/>
          <w:noProof w:val="0"/>
          <w:sz w:val="18"/>
          <w:szCs w:val="18"/>
          <w:lang w:eastAsia="ar-SA"/>
        </w:rPr>
        <w:t>: realizar auditorías: no encubrir actividades ilícitas (doble contabilidad y transacciones indebidas, como asientos contables falsificados, informes financieros fraudulentos, transferencias sin autorización, acceso a los activos sin consentimiento de la gerencia); utilizar registros contables precisos; informar a los directivos sobre conductas ilegales.</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BA386D">
        <w:rPr>
          <w:rFonts w:ascii="Montserrat" w:hAnsi="Montserrat" w:cs="Arial"/>
          <w:b/>
          <w:bCs/>
          <w:noProof w:val="0"/>
          <w:sz w:val="18"/>
          <w:szCs w:val="18"/>
          <w:lang w:eastAsia="ar-SA"/>
        </w:rPr>
        <w:t>Los abogados</w:t>
      </w:r>
      <w:r w:rsidRPr="00BA386D">
        <w:rPr>
          <w:rFonts w:ascii="Montserrat" w:hAnsi="Montserrat" w:cs="Arial"/>
          <w:noProof w:val="0"/>
          <w:sz w:val="18"/>
          <w:szCs w:val="18"/>
          <w:lang w:eastAsia="ar-SA"/>
        </w:rPr>
        <w:t>: promover el cumplimiento y revisión de la Convención (imprimir el carácter vinculatorio entre ésta y la legislación nacional); impulsar los esquemas preventivos que deben adoptar las empresas.</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 xml:space="preserve">Las </w:t>
      </w:r>
      <w:r w:rsidRPr="00BA386D">
        <w:rPr>
          <w:rFonts w:ascii="Montserrat" w:eastAsia="Times New Roman" w:hAnsi="Montserrat" w:cs="Arial"/>
          <w:b/>
          <w:bCs/>
          <w:noProof w:val="0"/>
          <w:sz w:val="18"/>
          <w:szCs w:val="18"/>
          <w:lang w:val="es-ES" w:eastAsia="ar-SA"/>
        </w:rPr>
        <w:t>sanciones</w:t>
      </w:r>
      <w:r w:rsidRPr="00BA386D">
        <w:rPr>
          <w:rFonts w:ascii="Montserrat" w:eastAsia="Times New Roman" w:hAnsi="Montserrat" w:cs="Arial"/>
          <w:noProof w:val="0"/>
          <w:sz w:val="18"/>
          <w:szCs w:val="18"/>
          <w:lang w:val="es-ES" w:eastAsia="ar-SA"/>
        </w:rPr>
        <w:t xml:space="preserve"> impuestas a las personas físicas o morales (privados) y a los servidores públicos que incumplan las recomendaciones de la Convención, implican entre otras, privación de la libertad, extradición, decomiso y/o embargo de dinero o bienes.</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El culpable puede ser perseguido en cualquier país firmante de la Convención, independientemente del lugar donde el acto de cohecho haya sido cometido.</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BA386D" w:rsidRDefault="0089157B" w:rsidP="00CC66CE">
      <w:pPr>
        <w:suppressAutoHyphens/>
        <w:ind w:right="49"/>
        <w:jc w:val="both"/>
        <w:rPr>
          <w:rFonts w:ascii="Montserrat" w:eastAsia="Times New Roman" w:hAnsi="Montserrat" w:cs="Arial"/>
          <w:noProof w:val="0"/>
          <w:sz w:val="18"/>
          <w:szCs w:val="18"/>
          <w:lang w:val="es-ES" w:eastAsia="ar-SA"/>
        </w:rPr>
      </w:pPr>
      <w:r w:rsidRPr="00BA386D">
        <w:rPr>
          <w:rFonts w:ascii="Montserrat" w:eastAsia="Times New Roman" w:hAnsi="Montserrat" w:cs="Arial"/>
          <w:noProof w:val="0"/>
          <w:sz w:val="18"/>
          <w:szCs w:val="18"/>
          <w:lang w:val="es-ES" w:eastAsia="ar-SA"/>
        </w:rPr>
        <w:t>Por otra parte, es de señalar que el Código Penal Federal sanciona el cohecho en los siguientes términos:</w:t>
      </w:r>
    </w:p>
    <w:p w:rsidR="005E6AD4" w:rsidRPr="00BA386D" w:rsidRDefault="005E6AD4" w:rsidP="00CC66CE">
      <w:pPr>
        <w:suppressAutoHyphens/>
        <w:ind w:right="51"/>
        <w:jc w:val="both"/>
        <w:rPr>
          <w:rFonts w:ascii="Montserrat" w:eastAsia="Times New Roman" w:hAnsi="Montserrat" w:cs="Arial"/>
          <w:noProof w:val="0"/>
          <w:sz w:val="18"/>
          <w:szCs w:val="18"/>
          <w:lang w:val="es-ES" w:eastAsia="ar-SA"/>
        </w:rPr>
      </w:pPr>
    </w:p>
    <w:p w:rsidR="005E6AD4" w:rsidRPr="00BA386D" w:rsidRDefault="005E6AD4" w:rsidP="00CC66CE">
      <w:pPr>
        <w:suppressAutoHyphens/>
        <w:ind w:right="51"/>
        <w:jc w:val="both"/>
        <w:rPr>
          <w:rFonts w:ascii="Montserrat" w:hAnsi="Montserrat" w:cs="Arial"/>
          <w:sz w:val="18"/>
          <w:szCs w:val="18"/>
        </w:rPr>
      </w:pPr>
      <w:r w:rsidRPr="00BA386D">
        <w:rPr>
          <w:rFonts w:ascii="Montserrat" w:hAnsi="Montserrat" w:cs="Arial"/>
          <w:b/>
          <w:sz w:val="18"/>
          <w:szCs w:val="18"/>
        </w:rPr>
        <w:t>Artículo 222</w:t>
      </w:r>
      <w:r w:rsidR="00AD239B" w:rsidRPr="00BA386D">
        <w:rPr>
          <w:rFonts w:ascii="Montserrat" w:hAnsi="Montserrat" w:cs="Arial"/>
          <w:sz w:val="18"/>
          <w:szCs w:val="18"/>
        </w:rPr>
        <w:t>.-</w:t>
      </w:r>
      <w:r w:rsidRPr="00BA386D">
        <w:rPr>
          <w:rFonts w:ascii="Montserrat" w:hAnsi="Montserrat" w:cs="Arial"/>
          <w:sz w:val="18"/>
          <w:szCs w:val="18"/>
        </w:rPr>
        <w:t xml:space="preserve"> Cometen el delito de cohecho:</w:t>
      </w:r>
    </w:p>
    <w:p w:rsidR="005E6AD4" w:rsidRPr="00BA386D" w:rsidRDefault="005E6AD4" w:rsidP="00CC66CE">
      <w:pPr>
        <w:suppressAutoHyphens/>
        <w:ind w:right="51"/>
        <w:jc w:val="both"/>
        <w:rPr>
          <w:rFonts w:ascii="Montserrat" w:hAnsi="Montserrat" w:cs="Arial"/>
          <w:sz w:val="18"/>
          <w:szCs w:val="18"/>
        </w:rPr>
      </w:pPr>
    </w:p>
    <w:p w:rsidR="005E6AD4" w:rsidRPr="00BA386D" w:rsidRDefault="005E6AD4" w:rsidP="00CC66CE">
      <w:pPr>
        <w:suppressAutoHyphens/>
        <w:ind w:right="51"/>
        <w:jc w:val="both"/>
        <w:rPr>
          <w:rFonts w:ascii="Montserrat" w:hAnsi="Montserrat" w:cs="Arial"/>
          <w:sz w:val="18"/>
          <w:szCs w:val="18"/>
        </w:rPr>
      </w:pPr>
      <w:r w:rsidRPr="00BA386D">
        <w:rPr>
          <w:rFonts w:ascii="Montserrat" w:hAnsi="Montserrat" w:cs="Arial"/>
          <w:sz w:val="18"/>
          <w:szCs w:val="18"/>
        </w:rPr>
        <w:t xml:space="preserve">I.- El servidor público que por sí, o por interpósita persona solicite o reciba ilícitamente para sí o para otro, dinero o cualquier beneficio, o acepte una promesa, para hacer o dejar de realizar un acto propio de sus funciones inherentes a su empleo, cargo o comisión; </w:t>
      </w:r>
    </w:p>
    <w:p w:rsidR="005E6AD4" w:rsidRPr="00BA386D" w:rsidRDefault="005E6AD4" w:rsidP="00CC66CE">
      <w:pPr>
        <w:suppressAutoHyphens/>
        <w:ind w:right="51"/>
        <w:jc w:val="both"/>
        <w:rPr>
          <w:rFonts w:ascii="Montserrat" w:hAnsi="Montserrat" w:cs="Arial"/>
          <w:sz w:val="18"/>
          <w:szCs w:val="18"/>
        </w:rPr>
      </w:pPr>
    </w:p>
    <w:p w:rsidR="005E6AD4" w:rsidRPr="00BA386D" w:rsidRDefault="005E6AD4" w:rsidP="00CC66CE">
      <w:pPr>
        <w:suppressAutoHyphens/>
        <w:ind w:right="51"/>
        <w:jc w:val="both"/>
        <w:rPr>
          <w:rFonts w:ascii="Montserrat" w:hAnsi="Montserrat" w:cs="Arial"/>
          <w:sz w:val="18"/>
          <w:szCs w:val="18"/>
        </w:rPr>
      </w:pPr>
      <w:r w:rsidRPr="00BA386D">
        <w:rPr>
          <w:rFonts w:ascii="Montserrat" w:hAnsi="Montserrat" w:cs="Arial"/>
          <w:sz w:val="18"/>
          <w:szCs w:val="18"/>
        </w:rPr>
        <w:t xml:space="preserve">II.- El que dé, prometa o entregue cualquier beneficio a alguna de las personas que se mencionan en el artículo 212 de este Código, para que haga u omita un acto relacionado con sus funciones, a su empleo, cargo o comisión, y </w:t>
      </w:r>
    </w:p>
    <w:p w:rsidR="005E6AD4" w:rsidRPr="00BA386D" w:rsidRDefault="005E6AD4" w:rsidP="00CC66CE">
      <w:pPr>
        <w:suppressAutoHyphens/>
        <w:ind w:right="51"/>
        <w:jc w:val="both"/>
        <w:rPr>
          <w:rFonts w:ascii="Montserrat" w:hAnsi="Montserrat" w:cs="Arial"/>
          <w:sz w:val="18"/>
          <w:szCs w:val="18"/>
        </w:rPr>
      </w:pPr>
    </w:p>
    <w:p w:rsidR="005E6AD4" w:rsidRPr="00BA386D" w:rsidRDefault="005E6AD4" w:rsidP="00CC66CE">
      <w:pPr>
        <w:suppressAutoHyphens/>
        <w:ind w:right="51"/>
        <w:jc w:val="both"/>
        <w:rPr>
          <w:rFonts w:ascii="Montserrat" w:hAnsi="Montserrat" w:cs="Arial"/>
          <w:sz w:val="18"/>
          <w:szCs w:val="18"/>
        </w:rPr>
      </w:pPr>
      <w:r w:rsidRPr="00BA386D">
        <w:rPr>
          <w:rFonts w:ascii="Montserrat" w:hAnsi="Montserrat" w:cs="Arial"/>
          <w:sz w:val="18"/>
          <w:szCs w:val="18"/>
        </w:rPr>
        <w:t xml:space="preserve">III.- El legislador federal que, en el ejercicio de sus funciones o atribuciones, y en el marco del proceso de aprobación del presupuesto de egresos respectivo, gestione o solicite: </w:t>
      </w:r>
    </w:p>
    <w:p w:rsidR="005E6AD4" w:rsidRPr="00BA386D" w:rsidRDefault="005E6AD4" w:rsidP="00CC66CE">
      <w:pPr>
        <w:suppressAutoHyphens/>
        <w:ind w:right="51"/>
        <w:jc w:val="both"/>
        <w:rPr>
          <w:rFonts w:ascii="Montserrat" w:hAnsi="Montserrat" w:cs="Arial"/>
          <w:sz w:val="18"/>
          <w:szCs w:val="18"/>
        </w:rPr>
      </w:pPr>
    </w:p>
    <w:p w:rsidR="005E6AD4" w:rsidRPr="00BA386D" w:rsidRDefault="005E6AD4" w:rsidP="00CC66CE">
      <w:pPr>
        <w:suppressAutoHyphens/>
        <w:ind w:right="51"/>
        <w:jc w:val="both"/>
        <w:rPr>
          <w:rFonts w:ascii="Montserrat" w:hAnsi="Montserrat" w:cs="Arial"/>
          <w:sz w:val="18"/>
          <w:szCs w:val="18"/>
        </w:rPr>
      </w:pPr>
      <w:r w:rsidRPr="00BA386D">
        <w:rPr>
          <w:rFonts w:ascii="Montserrat" w:hAnsi="Montserrat" w:cs="Arial"/>
          <w:sz w:val="18"/>
          <w:szCs w:val="18"/>
        </w:rPr>
        <w:t>a) La asignación de recursos a favor de un ente público, exigiendo u obteniendo, para sí o para un tercero, una comisión, dádiva o contraprestación, en dinero o en especie, distinta a la que le corresponde por el ejercicio de su encargo;</w:t>
      </w:r>
    </w:p>
    <w:p w:rsidR="005E6AD4" w:rsidRPr="00BA386D" w:rsidRDefault="005E6AD4" w:rsidP="00CC66CE">
      <w:pPr>
        <w:suppressAutoHyphens/>
        <w:ind w:right="51"/>
        <w:jc w:val="both"/>
        <w:rPr>
          <w:rFonts w:ascii="Montserrat" w:hAnsi="Montserrat" w:cs="Arial"/>
          <w:sz w:val="18"/>
          <w:szCs w:val="18"/>
        </w:rPr>
      </w:pPr>
    </w:p>
    <w:p w:rsidR="00FC6FCF" w:rsidRPr="00BA386D" w:rsidRDefault="005E6AD4" w:rsidP="00CC66CE">
      <w:pPr>
        <w:suppressAutoHyphens/>
        <w:ind w:right="51"/>
        <w:jc w:val="both"/>
        <w:rPr>
          <w:rFonts w:ascii="Montserrat" w:hAnsi="Montserrat" w:cs="Arial"/>
          <w:sz w:val="18"/>
          <w:szCs w:val="18"/>
        </w:rPr>
      </w:pPr>
      <w:r w:rsidRPr="00BA386D">
        <w:rPr>
          <w:rFonts w:ascii="Montserrat" w:hAnsi="Montserrat" w:cs="Arial"/>
          <w:sz w:val="18"/>
          <w:szCs w:val="18"/>
        </w:rPr>
        <w:t xml:space="preserve">b) El otorgamiento de contratos de obra pública o de servicios a favor de determinadas personas físicas </w:t>
      </w:r>
      <w:r w:rsidR="00FC6FCF" w:rsidRPr="00BA386D">
        <w:rPr>
          <w:rFonts w:ascii="Montserrat" w:hAnsi="Montserrat" w:cs="Arial"/>
          <w:sz w:val="18"/>
          <w:szCs w:val="18"/>
        </w:rPr>
        <w:t>o morales.</w:t>
      </w:r>
    </w:p>
    <w:p w:rsidR="00FC6FCF" w:rsidRPr="00BA386D" w:rsidRDefault="005E6AD4" w:rsidP="00CC66CE">
      <w:pPr>
        <w:suppressAutoHyphens/>
        <w:ind w:right="51"/>
        <w:jc w:val="both"/>
        <w:rPr>
          <w:rFonts w:ascii="Montserrat" w:hAnsi="Montserrat" w:cs="Arial"/>
          <w:sz w:val="18"/>
          <w:szCs w:val="18"/>
        </w:rPr>
      </w:pPr>
      <w:r w:rsidRPr="00BA386D">
        <w:rPr>
          <w:rFonts w:ascii="Montserrat" w:hAnsi="Montserrat" w:cs="Arial"/>
          <w:sz w:val="18"/>
          <w:szCs w:val="18"/>
        </w:rPr>
        <w:t>Se aplicará la misma pena a cualquier persona que gestione, solicite a nombre o en representación del legislador federal las asignaciones de recursos u otorgamiento de contratos a que se refieren los in</w:t>
      </w:r>
      <w:r w:rsidR="00FC6FCF" w:rsidRPr="00BA386D">
        <w:rPr>
          <w:rFonts w:ascii="Montserrat" w:hAnsi="Montserrat" w:cs="Arial"/>
          <w:sz w:val="18"/>
          <w:szCs w:val="18"/>
        </w:rPr>
        <w:t>cisos a) y b) de este artículo.</w:t>
      </w:r>
    </w:p>
    <w:p w:rsidR="00FC6FCF" w:rsidRPr="00BA386D" w:rsidRDefault="00FC6FCF" w:rsidP="00CC66CE">
      <w:pPr>
        <w:suppressAutoHyphens/>
        <w:ind w:right="51"/>
        <w:jc w:val="both"/>
        <w:rPr>
          <w:rFonts w:ascii="Montserrat" w:hAnsi="Montserrat" w:cs="Arial"/>
          <w:sz w:val="18"/>
          <w:szCs w:val="18"/>
        </w:rPr>
      </w:pPr>
    </w:p>
    <w:p w:rsidR="00FC6FCF" w:rsidRPr="00BA386D" w:rsidRDefault="005E6AD4" w:rsidP="00CC66CE">
      <w:pPr>
        <w:suppressAutoHyphens/>
        <w:ind w:right="51"/>
        <w:jc w:val="both"/>
        <w:rPr>
          <w:rFonts w:ascii="Montserrat" w:hAnsi="Montserrat" w:cs="Arial"/>
          <w:sz w:val="18"/>
          <w:szCs w:val="18"/>
        </w:rPr>
      </w:pPr>
      <w:r w:rsidRPr="00BA386D">
        <w:rPr>
          <w:rFonts w:ascii="Montserrat" w:hAnsi="Montserrat" w:cs="Arial"/>
          <w:sz w:val="18"/>
          <w:szCs w:val="18"/>
        </w:rPr>
        <w:t xml:space="preserve">Al que comete el delito de cohecho se le impondrán las siguientes sanciones: </w:t>
      </w:r>
    </w:p>
    <w:p w:rsidR="00FC6FCF" w:rsidRPr="00BA386D" w:rsidRDefault="00FC6FCF" w:rsidP="00CC66CE">
      <w:pPr>
        <w:suppressAutoHyphens/>
        <w:ind w:right="51"/>
        <w:jc w:val="both"/>
        <w:rPr>
          <w:rFonts w:ascii="Montserrat" w:hAnsi="Montserrat" w:cs="Arial"/>
          <w:sz w:val="18"/>
          <w:szCs w:val="18"/>
        </w:rPr>
      </w:pPr>
    </w:p>
    <w:p w:rsidR="00FC6FCF" w:rsidRPr="00BA386D" w:rsidRDefault="005E6AD4" w:rsidP="00CC66CE">
      <w:pPr>
        <w:suppressAutoHyphens/>
        <w:ind w:right="51"/>
        <w:jc w:val="both"/>
        <w:rPr>
          <w:rFonts w:ascii="Montserrat" w:hAnsi="Montserrat" w:cs="Arial"/>
          <w:sz w:val="18"/>
          <w:szCs w:val="18"/>
        </w:rPr>
      </w:pPr>
      <w:r w:rsidRPr="00BA386D">
        <w:rPr>
          <w:rFonts w:ascii="Montserrat" w:hAnsi="Montserrat" w:cs="Arial"/>
          <w:sz w:val="18"/>
          <w:szCs w:val="18"/>
        </w:rPr>
        <w:t xml:space="preserve">Cuando la cantidad o el valor de la dádiva, de los bienes o la promesa no exceda del equivalente de quinientas veces el valor diario de la Unidad de Medida y Actualización en el momento de cometerse el delito, o no sea valuable, se impondrán de tres meses a dos años de prisión y de treinta a cien días multa. </w:t>
      </w:r>
    </w:p>
    <w:p w:rsidR="00FC6FCF" w:rsidRPr="00BA386D" w:rsidRDefault="00FC6FCF" w:rsidP="00CC66CE">
      <w:pPr>
        <w:suppressAutoHyphens/>
        <w:ind w:right="51"/>
        <w:jc w:val="both"/>
        <w:rPr>
          <w:rFonts w:ascii="Montserrat" w:hAnsi="Montserrat" w:cs="Arial"/>
          <w:sz w:val="18"/>
          <w:szCs w:val="18"/>
        </w:rPr>
      </w:pPr>
    </w:p>
    <w:p w:rsidR="00FC6FCF" w:rsidRPr="00BA386D" w:rsidRDefault="005E6AD4" w:rsidP="00CC66CE">
      <w:pPr>
        <w:suppressAutoHyphens/>
        <w:ind w:right="51"/>
        <w:jc w:val="both"/>
        <w:rPr>
          <w:rFonts w:ascii="Montserrat" w:hAnsi="Montserrat" w:cs="Arial"/>
          <w:sz w:val="18"/>
          <w:szCs w:val="18"/>
        </w:rPr>
      </w:pPr>
      <w:r w:rsidRPr="00BA386D">
        <w:rPr>
          <w:rFonts w:ascii="Montserrat" w:hAnsi="Montserrat" w:cs="Arial"/>
          <w:sz w:val="18"/>
          <w:szCs w:val="18"/>
        </w:rPr>
        <w:t xml:space="preserve">Cuando la cantidad o el valor de la dádiva, los bienes, promesa o prestación exceda de quinientas veces el valor diario de la Unidad de Medida y Actualización en el momento de cometerse el delito, se impondrán de dos a catorce años de prisión y de cien a ciento cincuenta días multa. </w:t>
      </w:r>
    </w:p>
    <w:p w:rsidR="00FC6FCF" w:rsidRPr="00BA386D" w:rsidRDefault="00FC6FCF" w:rsidP="00CC66CE">
      <w:pPr>
        <w:suppressAutoHyphens/>
        <w:ind w:right="51"/>
        <w:jc w:val="both"/>
        <w:rPr>
          <w:rFonts w:ascii="Montserrat" w:hAnsi="Montserrat" w:cs="Arial"/>
          <w:sz w:val="18"/>
          <w:szCs w:val="18"/>
        </w:rPr>
      </w:pPr>
    </w:p>
    <w:p w:rsidR="00FC6FCF" w:rsidRPr="00BA386D" w:rsidRDefault="005E6AD4" w:rsidP="00CC66CE">
      <w:pPr>
        <w:suppressAutoHyphens/>
        <w:ind w:right="51"/>
        <w:jc w:val="both"/>
        <w:rPr>
          <w:rFonts w:ascii="Montserrat" w:hAnsi="Montserrat" w:cs="Arial"/>
          <w:sz w:val="18"/>
          <w:szCs w:val="18"/>
        </w:rPr>
      </w:pPr>
      <w:r w:rsidRPr="00BA386D">
        <w:rPr>
          <w:rFonts w:ascii="Montserrat" w:hAnsi="Montserrat" w:cs="Arial"/>
          <w:sz w:val="18"/>
          <w:szCs w:val="18"/>
        </w:rPr>
        <w:t xml:space="preserve">En ningún caso se devolverá a los responsables del delito de cohecho, el dinero o dádivas entregadas, las mismas se aplicarán en beneficio del Estado. </w:t>
      </w:r>
    </w:p>
    <w:p w:rsidR="00FC6FCF" w:rsidRPr="00BA386D" w:rsidRDefault="00FC6FCF" w:rsidP="00CC66CE">
      <w:pPr>
        <w:suppressAutoHyphens/>
        <w:ind w:right="51"/>
        <w:jc w:val="both"/>
        <w:rPr>
          <w:rFonts w:ascii="Montserrat" w:hAnsi="Montserrat" w:cs="Arial"/>
          <w:sz w:val="18"/>
          <w:szCs w:val="18"/>
        </w:rPr>
      </w:pPr>
    </w:p>
    <w:p w:rsidR="00FC6FCF" w:rsidRPr="00BA386D" w:rsidRDefault="005E6AD4" w:rsidP="00CC66CE">
      <w:pPr>
        <w:suppressAutoHyphens/>
        <w:ind w:right="51"/>
        <w:jc w:val="center"/>
        <w:rPr>
          <w:rFonts w:ascii="Montserrat" w:hAnsi="Montserrat" w:cs="Arial"/>
          <w:b/>
          <w:sz w:val="18"/>
          <w:szCs w:val="18"/>
        </w:rPr>
      </w:pPr>
      <w:r w:rsidRPr="00BA386D">
        <w:rPr>
          <w:rFonts w:ascii="Montserrat" w:hAnsi="Montserrat" w:cs="Arial"/>
          <w:b/>
          <w:sz w:val="18"/>
          <w:szCs w:val="18"/>
        </w:rPr>
        <w:t>Capítulo XI</w:t>
      </w:r>
    </w:p>
    <w:p w:rsidR="00FC6FCF" w:rsidRPr="00BA386D" w:rsidRDefault="005E6AD4" w:rsidP="00CC66CE">
      <w:pPr>
        <w:suppressAutoHyphens/>
        <w:ind w:right="51"/>
        <w:jc w:val="center"/>
        <w:rPr>
          <w:rFonts w:ascii="Montserrat" w:hAnsi="Montserrat" w:cs="Arial"/>
          <w:b/>
          <w:sz w:val="18"/>
          <w:szCs w:val="18"/>
        </w:rPr>
      </w:pPr>
      <w:r w:rsidRPr="00BA386D">
        <w:rPr>
          <w:rFonts w:ascii="Montserrat" w:hAnsi="Montserrat" w:cs="Arial"/>
          <w:b/>
          <w:sz w:val="18"/>
          <w:szCs w:val="18"/>
        </w:rPr>
        <w:t>Cohecho a servidores públicos extranjeros</w:t>
      </w:r>
    </w:p>
    <w:p w:rsidR="00FC6FCF" w:rsidRPr="00BA386D" w:rsidRDefault="00FC6FCF" w:rsidP="00CC66CE">
      <w:pPr>
        <w:suppressAutoHyphens/>
        <w:ind w:right="51"/>
        <w:jc w:val="both"/>
        <w:rPr>
          <w:rFonts w:ascii="Montserrat" w:hAnsi="Montserrat" w:cs="Arial"/>
          <w:sz w:val="18"/>
          <w:szCs w:val="18"/>
        </w:rPr>
      </w:pPr>
    </w:p>
    <w:p w:rsidR="00FC6FCF" w:rsidRPr="00BA386D" w:rsidRDefault="005E6AD4" w:rsidP="00CC66CE">
      <w:pPr>
        <w:suppressAutoHyphens/>
        <w:ind w:right="51"/>
        <w:jc w:val="both"/>
        <w:rPr>
          <w:rFonts w:ascii="Montserrat" w:hAnsi="Montserrat" w:cs="Arial"/>
          <w:sz w:val="18"/>
          <w:szCs w:val="18"/>
        </w:rPr>
      </w:pPr>
      <w:r w:rsidRPr="00BA386D">
        <w:rPr>
          <w:rFonts w:ascii="Montserrat" w:hAnsi="Montserrat" w:cs="Arial"/>
          <w:b/>
          <w:sz w:val="18"/>
          <w:szCs w:val="18"/>
        </w:rPr>
        <w:t>Artículo 222 bis.-</w:t>
      </w:r>
      <w:r w:rsidRPr="00BA386D">
        <w:rPr>
          <w:rFonts w:ascii="Montserrat" w:hAnsi="Montserrat" w:cs="Arial"/>
          <w:sz w:val="18"/>
          <w:szCs w:val="18"/>
        </w:rPr>
        <w:t xml:space="preserve"> 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w:t>
      </w:r>
      <w:r w:rsidR="00FC6FCF" w:rsidRPr="00BA386D">
        <w:rPr>
          <w:rFonts w:ascii="Montserrat" w:hAnsi="Montserrat" w:cs="Arial"/>
          <w:sz w:val="18"/>
          <w:szCs w:val="18"/>
        </w:rPr>
        <w:t>, ya sea en bienes o servicios:</w:t>
      </w:r>
    </w:p>
    <w:p w:rsidR="00FC6FCF" w:rsidRPr="00BA386D" w:rsidRDefault="00FC6FCF" w:rsidP="00CC66CE">
      <w:pPr>
        <w:suppressAutoHyphens/>
        <w:ind w:right="51"/>
        <w:jc w:val="both"/>
        <w:rPr>
          <w:rFonts w:ascii="Montserrat" w:hAnsi="Montserrat" w:cs="Arial"/>
          <w:sz w:val="18"/>
          <w:szCs w:val="18"/>
        </w:rPr>
      </w:pPr>
    </w:p>
    <w:p w:rsidR="00FC6FCF" w:rsidRPr="00BA386D" w:rsidRDefault="005E6AD4" w:rsidP="004D103A">
      <w:pPr>
        <w:pStyle w:val="Prrafodelista"/>
        <w:numPr>
          <w:ilvl w:val="0"/>
          <w:numId w:val="32"/>
        </w:numPr>
        <w:suppressAutoHyphens/>
        <w:ind w:left="567" w:right="51" w:hanging="207"/>
        <w:jc w:val="both"/>
        <w:rPr>
          <w:rFonts w:ascii="Montserrat" w:hAnsi="Montserrat" w:cs="Arial"/>
          <w:sz w:val="18"/>
          <w:szCs w:val="18"/>
        </w:rPr>
      </w:pPr>
      <w:r w:rsidRPr="00BA386D">
        <w:rPr>
          <w:rFonts w:ascii="Montserrat" w:hAnsi="Montserrat" w:cs="Arial"/>
          <w:sz w:val="18"/>
          <w:szCs w:val="18"/>
        </w:rPr>
        <w:t xml:space="preserve">A un servidor público extranjero, en su beneficio o el de un tercero, para que dicho servidor público gestione o se abstenga de gestionar la tramitación o resolución de asuntos relacionados con las funciones inherentes a su empleo, cargo o comisión; </w:t>
      </w:r>
    </w:p>
    <w:p w:rsidR="005E6AD4" w:rsidRPr="00BA386D" w:rsidRDefault="005E6AD4" w:rsidP="004D103A">
      <w:pPr>
        <w:pStyle w:val="Prrafodelista"/>
        <w:numPr>
          <w:ilvl w:val="0"/>
          <w:numId w:val="32"/>
        </w:numPr>
        <w:suppressAutoHyphens/>
        <w:ind w:left="567" w:right="51" w:hanging="207"/>
        <w:jc w:val="both"/>
        <w:rPr>
          <w:rFonts w:ascii="Montserrat" w:hAnsi="Montserrat" w:cs="Arial"/>
          <w:noProof w:val="0"/>
          <w:sz w:val="18"/>
          <w:szCs w:val="18"/>
          <w:lang w:eastAsia="ar-SA"/>
        </w:rPr>
      </w:pPr>
      <w:r w:rsidRPr="00BA386D">
        <w:rPr>
          <w:rFonts w:ascii="Montserrat" w:hAnsi="Montserrat" w:cs="Arial"/>
          <w:sz w:val="18"/>
          <w:szCs w:val="18"/>
        </w:rPr>
        <w:t xml:space="preserve"> A un servidor público extranjero, en su beneficio o el de un tercero, para que dicho servidor público gestione la tramitación o resolución de cualquier asunto que se encuentre fuera del ámbito de las funciones inherentes a su empleo, cargo o comisión, o</w:t>
      </w:r>
    </w:p>
    <w:p w:rsidR="005E6AD4" w:rsidRPr="00BA386D" w:rsidRDefault="005E6AD4" w:rsidP="00CC66CE">
      <w:pPr>
        <w:suppressAutoHyphens/>
        <w:ind w:right="51"/>
        <w:jc w:val="both"/>
        <w:rPr>
          <w:rFonts w:ascii="Montserrat" w:eastAsia="Times New Roman" w:hAnsi="Montserrat" w:cs="Arial"/>
          <w:noProof w:val="0"/>
          <w:sz w:val="18"/>
          <w:szCs w:val="18"/>
          <w:lang w:val="es-ES" w:eastAsia="ar-SA"/>
        </w:rPr>
      </w:pPr>
    </w:p>
    <w:p w:rsidR="00FC6FCF" w:rsidRPr="00BA386D" w:rsidRDefault="005E6AD4" w:rsidP="004D103A">
      <w:pPr>
        <w:pStyle w:val="Prrafodelista"/>
        <w:numPr>
          <w:ilvl w:val="0"/>
          <w:numId w:val="32"/>
        </w:numPr>
        <w:suppressAutoHyphens/>
        <w:ind w:left="567" w:right="51" w:hanging="207"/>
        <w:jc w:val="both"/>
        <w:rPr>
          <w:rFonts w:ascii="Montserrat" w:hAnsi="Montserrat" w:cs="Arial"/>
          <w:noProof w:val="0"/>
          <w:sz w:val="18"/>
          <w:szCs w:val="18"/>
          <w:lang w:eastAsia="ar-SA"/>
        </w:rPr>
      </w:pPr>
      <w:r w:rsidRPr="00BA386D">
        <w:rPr>
          <w:rFonts w:ascii="Montserrat" w:hAnsi="Montserrat" w:cs="Arial"/>
          <w:sz w:val="18"/>
          <w:szCs w:val="18"/>
        </w:rPr>
        <w:t xml:space="preserve">A cualquier persona para que acuda ante un servidor público extranjero y le requiera o le proponga llevar a cabo la tramitación o resolución de cualquier asunto relacionado con las funciones inherentes al empleo, cargo o comisión de este último. </w:t>
      </w:r>
    </w:p>
    <w:p w:rsidR="00FC6FCF" w:rsidRPr="00BA386D" w:rsidRDefault="00FC6FCF" w:rsidP="00CC66CE">
      <w:pPr>
        <w:pStyle w:val="Prrafodelista"/>
        <w:rPr>
          <w:rFonts w:ascii="Montserrat" w:hAnsi="Montserrat" w:cs="Arial"/>
          <w:sz w:val="18"/>
          <w:szCs w:val="18"/>
        </w:rPr>
      </w:pPr>
    </w:p>
    <w:p w:rsidR="00FC6FCF" w:rsidRPr="00BA386D" w:rsidRDefault="005E6AD4" w:rsidP="00CC66CE">
      <w:pPr>
        <w:suppressAutoHyphens/>
        <w:ind w:right="51"/>
        <w:jc w:val="both"/>
        <w:rPr>
          <w:rFonts w:ascii="Montserrat" w:hAnsi="Montserrat" w:cs="Arial"/>
          <w:sz w:val="18"/>
          <w:szCs w:val="18"/>
        </w:rPr>
      </w:pPr>
      <w:r w:rsidRPr="00BA386D">
        <w:rPr>
          <w:rFonts w:ascii="Montserrat" w:hAnsi="Montserrat" w:cs="Arial"/>
          <w:sz w:val="18"/>
          <w:szCs w:val="18"/>
        </w:rPr>
        <w:t xml:space="preserve">Para los efectos de este artículo se entiende por servidor público extranjero, toda persona que desempeñe un empleo, cargo o comisión en el poder legislativo, ejecutivo o judicial o en un órgano público autónomo en cualquier orden o nivel de gobierno de un Estado extranjero, sea designado o electo; cualquier persona en ejercicio de una función para una autoridad, organismo o empresa pública o de participación estatal de un país extranjero; y cualquier funcionario o agente de un organismo u organización pública internacional. </w:t>
      </w:r>
    </w:p>
    <w:p w:rsidR="00FC6FCF" w:rsidRPr="00BA386D" w:rsidRDefault="00FC6FCF" w:rsidP="00CC66CE">
      <w:pPr>
        <w:suppressAutoHyphens/>
        <w:ind w:right="51"/>
        <w:jc w:val="both"/>
        <w:rPr>
          <w:rFonts w:ascii="Montserrat" w:hAnsi="Montserrat" w:cs="Arial"/>
          <w:sz w:val="18"/>
          <w:szCs w:val="18"/>
        </w:rPr>
      </w:pPr>
    </w:p>
    <w:p w:rsidR="005E6AD4" w:rsidRPr="00BA386D" w:rsidRDefault="005E6AD4" w:rsidP="00CC66CE">
      <w:pPr>
        <w:suppressAutoHyphens/>
        <w:ind w:right="51"/>
        <w:jc w:val="both"/>
        <w:rPr>
          <w:rFonts w:ascii="Montserrat" w:eastAsia="Times New Roman" w:hAnsi="Montserrat" w:cs="Arial"/>
          <w:noProof w:val="0"/>
          <w:sz w:val="18"/>
          <w:szCs w:val="18"/>
          <w:lang w:val="es-ES" w:eastAsia="ar-SA"/>
        </w:rPr>
      </w:pPr>
      <w:r w:rsidRPr="00BA386D">
        <w:rPr>
          <w:rFonts w:ascii="Montserrat" w:hAnsi="Montserrat" w:cs="Arial"/>
          <w:sz w:val="18"/>
          <w:szCs w:val="18"/>
        </w:rPr>
        <w:t>Cuando alguno de los delitos comprendidos en este artículo se cometa en los supuestos a que se refiere el artículo 11 de este Código, el juez impondrá a la persona moral hasta mil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E80E2B" w:rsidRPr="00BA386D" w:rsidRDefault="00A040FE" w:rsidP="00CC66CE">
      <w:pPr>
        <w:rPr>
          <w:rFonts w:ascii="Montserrat" w:eastAsia="Times New Roman" w:hAnsi="Montserrat" w:cs="Arial"/>
          <w:b/>
          <w:bCs/>
          <w:kern w:val="1"/>
          <w:sz w:val="20"/>
          <w:szCs w:val="20"/>
          <w:lang w:eastAsia="ar-SA"/>
        </w:rPr>
      </w:pPr>
      <w:r w:rsidRPr="00BA386D">
        <w:rPr>
          <w:rFonts w:ascii="Montserrat" w:hAnsi="Montserrat" w:cs="Arial"/>
          <w:sz w:val="20"/>
          <w:szCs w:val="20"/>
        </w:rPr>
        <w:br w:type="page"/>
      </w:r>
      <w:bookmarkStart w:id="202" w:name="_Toc474930454"/>
    </w:p>
    <w:p w:rsidR="00E179CC" w:rsidRPr="00BA386D" w:rsidRDefault="00A85E63" w:rsidP="00E179CC">
      <w:pPr>
        <w:pStyle w:val="Ttulo1"/>
        <w:spacing w:before="0" w:after="0"/>
        <w:ind w:left="709" w:right="49"/>
        <w:jc w:val="center"/>
        <w:rPr>
          <w:rFonts w:ascii="Montserrat" w:hAnsi="Montserrat" w:cs="Arial"/>
          <w:sz w:val="18"/>
          <w:szCs w:val="18"/>
        </w:rPr>
      </w:pPr>
      <w:bookmarkStart w:id="203" w:name="_Toc474930465"/>
      <w:bookmarkStart w:id="204" w:name="_Toc92919212"/>
      <w:bookmarkEnd w:id="202"/>
      <w:r w:rsidRPr="00BA386D">
        <w:rPr>
          <w:rFonts w:ascii="Montserrat" w:hAnsi="Montserrat" w:cs="Arial"/>
          <w:sz w:val="18"/>
          <w:szCs w:val="18"/>
        </w:rPr>
        <w:lastRenderedPageBreak/>
        <w:t xml:space="preserve">ANEXO </w:t>
      </w:r>
      <w:bookmarkStart w:id="205" w:name="_Toc474930466"/>
      <w:bookmarkEnd w:id="203"/>
      <w:r w:rsidR="007D15C2" w:rsidRPr="00BA386D">
        <w:rPr>
          <w:rFonts w:ascii="Montserrat" w:hAnsi="Montserrat" w:cs="Arial"/>
          <w:sz w:val="18"/>
          <w:szCs w:val="18"/>
        </w:rPr>
        <w:t>XIV</w:t>
      </w:r>
      <w:r w:rsidRPr="00BA386D">
        <w:rPr>
          <w:rFonts w:ascii="Montserrat" w:hAnsi="Montserrat" w:cs="Arial"/>
          <w:sz w:val="18"/>
          <w:szCs w:val="18"/>
        </w:rPr>
        <w:t xml:space="preserve"> </w:t>
      </w:r>
      <w:r w:rsidR="00C90756" w:rsidRPr="00BA386D">
        <w:rPr>
          <w:rFonts w:ascii="Montserrat" w:hAnsi="Montserrat" w:cs="Arial"/>
          <w:sz w:val="18"/>
          <w:szCs w:val="18"/>
        </w:rPr>
        <w:br/>
      </w:r>
      <w:bookmarkEnd w:id="205"/>
      <w:r w:rsidR="00DC1848">
        <w:rPr>
          <w:rFonts w:ascii="Montserrat" w:hAnsi="Montserrat" w:cs="Arial"/>
          <w:sz w:val="18"/>
          <w:szCs w:val="18"/>
        </w:rPr>
        <w:t>DECLARACIÓN DE NO COLU</w:t>
      </w:r>
      <w:r w:rsidR="00E179CC" w:rsidRPr="00BA386D">
        <w:rPr>
          <w:rFonts w:ascii="Montserrat" w:hAnsi="Montserrat" w:cs="Arial"/>
          <w:sz w:val="18"/>
          <w:szCs w:val="18"/>
        </w:rPr>
        <w:t>SIÓN COMISIÓN FEDERAL DE COMPETENCIA ECONÓMICA</w:t>
      </w:r>
      <w:bookmarkEnd w:id="204"/>
    </w:p>
    <w:p w:rsidR="00E179CC" w:rsidRPr="00BA386D" w:rsidRDefault="00E179CC" w:rsidP="00E179CC">
      <w:pPr>
        <w:jc w:val="both"/>
        <w:rPr>
          <w:rFonts w:ascii="Montserrat" w:hAnsi="Montserrat" w:cs="Arial"/>
          <w:b/>
          <w:sz w:val="18"/>
          <w:szCs w:val="18"/>
          <w:u w:val="single"/>
        </w:rPr>
      </w:pPr>
    </w:p>
    <w:p w:rsidR="00E179CC" w:rsidRPr="00BA386D" w:rsidRDefault="00E179CC" w:rsidP="00E179CC">
      <w:pPr>
        <w:jc w:val="center"/>
        <w:rPr>
          <w:rFonts w:ascii="Montserrat" w:hAnsi="Montserrat" w:cs="Arial"/>
          <w:sz w:val="16"/>
          <w:szCs w:val="16"/>
        </w:rPr>
      </w:pPr>
      <w:r w:rsidRPr="00BA386D">
        <w:rPr>
          <w:rFonts w:ascii="Montserrat" w:hAnsi="Montserrat" w:cs="Arial"/>
          <w:sz w:val="16"/>
          <w:szCs w:val="16"/>
        </w:rPr>
        <w:t>(LA PRESENTACIÓN DE ESTE ESCRITO NO ES OBLIGATORIA</w:t>
      </w:r>
      <w:r w:rsidR="00E148CE" w:rsidRPr="00BA386D">
        <w:rPr>
          <w:rFonts w:ascii="Montserrat" w:hAnsi="Montserrat" w:cs="Arial"/>
          <w:sz w:val="16"/>
          <w:szCs w:val="16"/>
        </w:rPr>
        <w:t>)</w:t>
      </w:r>
    </w:p>
    <w:p w:rsidR="00E179CC" w:rsidRPr="00BA386D" w:rsidRDefault="00E179CC" w:rsidP="00E179CC">
      <w:pPr>
        <w:jc w:val="both"/>
        <w:rPr>
          <w:rFonts w:ascii="Montserrat" w:hAnsi="Montserrat" w:cs="Arial"/>
          <w:b/>
          <w:sz w:val="16"/>
          <w:szCs w:val="16"/>
          <w:u w:val="single"/>
        </w:rPr>
      </w:pPr>
    </w:p>
    <w:p w:rsidR="00E179CC" w:rsidRPr="00BA386D" w:rsidRDefault="00E179CC" w:rsidP="00E179CC">
      <w:pPr>
        <w:jc w:val="both"/>
        <w:rPr>
          <w:rFonts w:ascii="Montserrat" w:hAnsi="Montserrat" w:cs="Arial"/>
          <w:sz w:val="16"/>
          <w:szCs w:val="16"/>
        </w:rPr>
      </w:pPr>
      <w:r w:rsidRPr="00BA386D">
        <w:rPr>
          <w:rFonts w:ascii="Montserrat" w:hAnsi="Montserrat" w:cs="Arial"/>
          <w:sz w:val="16"/>
          <w:szCs w:val="16"/>
        </w:rPr>
        <w:t xml:space="preserve">____________________ [Nombre del representante o representante común de ser éste el caso], en representación de ____________ [Nombre de la persona física o moral] (en adelante, e indistintamente, el “Oferente” o “Licitante”), presento la oferta adjunta (en adelante, la “Oferta”): </w:t>
      </w:r>
    </w:p>
    <w:p w:rsidR="00E179CC" w:rsidRPr="00BA386D" w:rsidRDefault="00E179CC" w:rsidP="00E179CC">
      <w:pPr>
        <w:jc w:val="both"/>
        <w:rPr>
          <w:rFonts w:ascii="Montserrat" w:hAnsi="Montserrat" w:cs="Arial"/>
          <w:sz w:val="16"/>
          <w:szCs w:val="16"/>
        </w:rPr>
      </w:pPr>
      <w:r w:rsidRPr="00BA386D">
        <w:rPr>
          <w:rFonts w:ascii="Montserrat" w:hAnsi="Montserrat" w:cs="Arial"/>
          <w:sz w:val="16"/>
          <w:szCs w:val="16"/>
        </w:rPr>
        <w:t>Para:</w:t>
      </w:r>
    </w:p>
    <w:p w:rsidR="00E179CC" w:rsidRPr="00BA386D" w:rsidRDefault="00E179CC" w:rsidP="00E179CC">
      <w:pPr>
        <w:jc w:val="both"/>
        <w:rPr>
          <w:rFonts w:ascii="Montserrat" w:hAnsi="Montserrat" w:cs="Arial"/>
          <w:sz w:val="16"/>
          <w:szCs w:val="16"/>
        </w:rPr>
      </w:pPr>
      <w:r w:rsidRPr="00BA386D">
        <w:rPr>
          <w:rFonts w:ascii="Montserrat" w:hAnsi="Montserrat" w:cs="Arial"/>
          <w:sz w:val="16"/>
          <w:szCs w:val="16"/>
        </w:rPr>
        <w:t>_______________________________________________</w:t>
      </w:r>
    </w:p>
    <w:p w:rsidR="00E179CC" w:rsidRPr="00BA386D" w:rsidRDefault="00E179CC" w:rsidP="00E179CC">
      <w:pPr>
        <w:jc w:val="both"/>
        <w:rPr>
          <w:rFonts w:ascii="Montserrat" w:hAnsi="Montserrat" w:cs="Arial"/>
          <w:sz w:val="16"/>
          <w:szCs w:val="16"/>
        </w:rPr>
      </w:pPr>
      <w:r w:rsidRPr="00BA386D">
        <w:rPr>
          <w:rFonts w:ascii="Montserrat" w:hAnsi="Montserrat" w:cs="Arial"/>
          <w:sz w:val="16"/>
          <w:szCs w:val="16"/>
        </w:rPr>
        <w:t>[Nombre y Clave del proceso en que participa]</w:t>
      </w:r>
    </w:p>
    <w:p w:rsidR="00E179CC" w:rsidRPr="00BA386D" w:rsidRDefault="00E179CC" w:rsidP="00E179CC">
      <w:pPr>
        <w:jc w:val="both"/>
        <w:rPr>
          <w:rFonts w:ascii="Montserrat" w:hAnsi="Montserrat" w:cs="Arial"/>
          <w:sz w:val="16"/>
          <w:szCs w:val="16"/>
        </w:rPr>
      </w:pPr>
    </w:p>
    <w:p w:rsidR="00E179CC" w:rsidRPr="00BA386D" w:rsidRDefault="00E179CC" w:rsidP="00E179CC">
      <w:pPr>
        <w:jc w:val="both"/>
        <w:rPr>
          <w:rFonts w:ascii="Montserrat" w:hAnsi="Montserrat" w:cs="Arial"/>
          <w:sz w:val="16"/>
          <w:szCs w:val="16"/>
        </w:rPr>
      </w:pPr>
      <w:r w:rsidRPr="00BA386D">
        <w:rPr>
          <w:rFonts w:ascii="Montserrat" w:hAnsi="Montserrat" w:cs="Arial"/>
          <w:sz w:val="16"/>
          <w:szCs w:val="16"/>
        </w:rPr>
        <w:t>Convocado por:</w:t>
      </w:r>
    </w:p>
    <w:p w:rsidR="00E179CC" w:rsidRPr="00BA386D" w:rsidRDefault="00E179CC" w:rsidP="00E179CC">
      <w:pPr>
        <w:jc w:val="both"/>
        <w:rPr>
          <w:rFonts w:ascii="Montserrat" w:hAnsi="Montserrat" w:cs="Arial"/>
          <w:sz w:val="16"/>
          <w:szCs w:val="16"/>
        </w:rPr>
      </w:pPr>
      <w:r w:rsidRPr="00BA386D">
        <w:rPr>
          <w:rFonts w:ascii="Montserrat" w:hAnsi="Montserrat" w:cs="Arial"/>
          <w:sz w:val="16"/>
          <w:szCs w:val="16"/>
        </w:rPr>
        <w:t>________________________________________________________________</w:t>
      </w:r>
    </w:p>
    <w:p w:rsidR="00E179CC" w:rsidRPr="00BA386D" w:rsidRDefault="00E179CC" w:rsidP="00E179CC">
      <w:pPr>
        <w:jc w:val="both"/>
        <w:rPr>
          <w:rFonts w:ascii="Montserrat" w:hAnsi="Montserrat" w:cs="Arial"/>
          <w:sz w:val="16"/>
          <w:szCs w:val="16"/>
        </w:rPr>
      </w:pPr>
      <w:r w:rsidRPr="00BA386D">
        <w:rPr>
          <w:rFonts w:ascii="Montserrat" w:hAnsi="Montserrat" w:cs="Arial"/>
          <w:sz w:val="16"/>
          <w:szCs w:val="16"/>
        </w:rPr>
        <w:t>[Nombre de la Convocante] (en adelante, la Autoridad Convocante”),</w:t>
      </w:r>
    </w:p>
    <w:p w:rsidR="00E179CC" w:rsidRPr="00BA386D" w:rsidRDefault="00E179CC" w:rsidP="00E179CC">
      <w:pPr>
        <w:jc w:val="both"/>
        <w:rPr>
          <w:rFonts w:ascii="Montserrat" w:hAnsi="Montserrat" w:cs="Arial"/>
          <w:sz w:val="16"/>
          <w:szCs w:val="16"/>
        </w:rPr>
      </w:pPr>
    </w:p>
    <w:p w:rsidR="00E179CC" w:rsidRPr="00BA386D" w:rsidRDefault="00E179CC" w:rsidP="00E179CC">
      <w:pPr>
        <w:jc w:val="both"/>
        <w:rPr>
          <w:rFonts w:ascii="Montserrat" w:hAnsi="Montserrat" w:cs="Arial"/>
          <w:sz w:val="16"/>
          <w:szCs w:val="16"/>
        </w:rPr>
      </w:pPr>
      <w:r w:rsidRPr="00BA386D">
        <w:rPr>
          <w:rFonts w:ascii="Montserrat" w:hAnsi="Montserrat" w:cs="Arial"/>
          <w:sz w:val="16"/>
          <w:szCs w:val="16"/>
        </w:rPr>
        <w:t>Vengo a presentar por mí y en representación del Oferente, la siguiente Declaración de No Colusión (en adelante, la “</w:t>
      </w:r>
      <w:r w:rsidRPr="00BA386D">
        <w:rPr>
          <w:rFonts w:ascii="Montserrat" w:hAnsi="Montserrat" w:cs="Arial"/>
          <w:sz w:val="16"/>
          <w:szCs w:val="16"/>
          <w:u w:val="single"/>
        </w:rPr>
        <w:t>Declaración de No Colusión</w:t>
      </w:r>
      <w:r w:rsidRPr="00BA386D">
        <w:rPr>
          <w:rFonts w:ascii="Montserrat" w:hAnsi="Montserrat" w:cs="Arial"/>
          <w:sz w:val="16"/>
          <w:szCs w:val="16"/>
        </w:rPr>
        <w:t>”):</w:t>
      </w:r>
    </w:p>
    <w:p w:rsidR="00E179CC" w:rsidRPr="00BA386D" w:rsidRDefault="00E179CC" w:rsidP="00E179CC">
      <w:pPr>
        <w:jc w:val="both"/>
        <w:rPr>
          <w:rFonts w:ascii="Montserrat" w:hAnsi="Montserrat" w:cs="Arial"/>
          <w:sz w:val="16"/>
          <w:szCs w:val="16"/>
        </w:rPr>
      </w:pPr>
    </w:p>
    <w:p w:rsidR="00E179CC" w:rsidRPr="00BA386D" w:rsidRDefault="00E179CC" w:rsidP="00E179CC">
      <w:pPr>
        <w:pStyle w:val="Prrafodelista"/>
        <w:numPr>
          <w:ilvl w:val="0"/>
          <w:numId w:val="25"/>
        </w:numPr>
        <w:ind w:left="360"/>
        <w:contextualSpacing/>
        <w:jc w:val="both"/>
        <w:rPr>
          <w:rFonts w:ascii="Montserrat" w:hAnsi="Montserrat" w:cs="Arial"/>
          <w:sz w:val="16"/>
          <w:szCs w:val="16"/>
        </w:rPr>
      </w:pPr>
      <w:r w:rsidRPr="00BA386D">
        <w:rPr>
          <w:rFonts w:ascii="Montserrat" w:hAnsi="Montserrat" w:cs="Arial"/>
          <w:sz w:val="16"/>
          <w:szCs w:val="16"/>
        </w:rPr>
        <w:t>He leído y entiendo los términos de la presente Declaración de No Colusión;</w:t>
      </w:r>
    </w:p>
    <w:p w:rsidR="00E179CC" w:rsidRPr="00BA386D" w:rsidRDefault="00E179CC" w:rsidP="00E179CC">
      <w:pPr>
        <w:pStyle w:val="Prrafodelista"/>
        <w:ind w:left="348"/>
        <w:jc w:val="both"/>
        <w:rPr>
          <w:rFonts w:ascii="Montserrat" w:hAnsi="Montserrat" w:cs="Arial"/>
          <w:sz w:val="16"/>
          <w:szCs w:val="16"/>
        </w:rPr>
      </w:pPr>
    </w:p>
    <w:p w:rsidR="00E179CC" w:rsidRPr="00BA386D" w:rsidRDefault="00E179CC" w:rsidP="00E179CC">
      <w:pPr>
        <w:pStyle w:val="Prrafodelista"/>
        <w:numPr>
          <w:ilvl w:val="0"/>
          <w:numId w:val="25"/>
        </w:numPr>
        <w:ind w:left="360"/>
        <w:contextualSpacing/>
        <w:jc w:val="both"/>
        <w:rPr>
          <w:rFonts w:ascii="Montserrat" w:hAnsi="Montserrat" w:cs="Arial"/>
          <w:sz w:val="16"/>
          <w:szCs w:val="16"/>
        </w:rPr>
      </w:pPr>
      <w:r w:rsidRPr="00BA386D">
        <w:rPr>
          <w:rFonts w:ascii="Montserrat" w:hAnsi="Montserrat" w:cs="Arial"/>
          <w:sz w:val="16"/>
          <w:szCs w:val="16"/>
        </w:rPr>
        <w:t>Comprendo que la Oferta que se acompaña será desechada si la Declaración de No Colusión no es verídica y no se ajusta al contenido referido;</w:t>
      </w:r>
    </w:p>
    <w:p w:rsidR="00E179CC" w:rsidRPr="00BA386D" w:rsidRDefault="00E179CC" w:rsidP="00E179CC">
      <w:pPr>
        <w:pStyle w:val="Prrafodelista"/>
        <w:ind w:left="348"/>
        <w:jc w:val="both"/>
        <w:rPr>
          <w:rFonts w:ascii="Montserrat" w:hAnsi="Montserrat" w:cs="Arial"/>
          <w:sz w:val="16"/>
          <w:szCs w:val="16"/>
        </w:rPr>
      </w:pPr>
    </w:p>
    <w:p w:rsidR="00E179CC" w:rsidRPr="00BA386D" w:rsidRDefault="00E179CC" w:rsidP="00E179CC">
      <w:pPr>
        <w:pStyle w:val="Prrafodelista"/>
        <w:numPr>
          <w:ilvl w:val="0"/>
          <w:numId w:val="25"/>
        </w:numPr>
        <w:ind w:left="360"/>
        <w:contextualSpacing/>
        <w:jc w:val="both"/>
        <w:rPr>
          <w:rFonts w:ascii="Montserrat" w:hAnsi="Montserrat" w:cs="Arial"/>
          <w:sz w:val="16"/>
          <w:szCs w:val="16"/>
        </w:rPr>
      </w:pPr>
      <w:r w:rsidRPr="00BA386D">
        <w:rPr>
          <w:rFonts w:ascii="Montserrat" w:hAnsi="Montserrat" w:cs="Arial"/>
          <w:sz w:val="16"/>
          <w:szCs w:val="16"/>
        </w:rPr>
        <w:t>Comprendo que si la Declaración de No Colusión no es verídica me expongo a incurrir personalmente y a comprometer la responsabilidad de mi representada, en ilícitos de carácter civil, penal y administrativo, y en especial de las penas en que incurre quien declara con falsedad ante autoridad distinta a la judicial, en términos del artículo 247 fracción I del Código Penal Federal. Lo anterior, sin perjuicio de las sanciones que en términos de las legislaciones aplicables a este procedimiento se contemplan;</w:t>
      </w:r>
    </w:p>
    <w:p w:rsidR="00E179CC" w:rsidRPr="00BA386D" w:rsidRDefault="00E179CC" w:rsidP="00E179CC">
      <w:pPr>
        <w:pStyle w:val="Prrafodelista"/>
        <w:ind w:left="348"/>
        <w:jc w:val="both"/>
        <w:rPr>
          <w:rFonts w:ascii="Montserrat" w:hAnsi="Montserrat" w:cs="Arial"/>
          <w:sz w:val="16"/>
          <w:szCs w:val="16"/>
        </w:rPr>
      </w:pPr>
    </w:p>
    <w:p w:rsidR="00E179CC" w:rsidRPr="00BA386D" w:rsidRDefault="00E179CC" w:rsidP="00E179CC">
      <w:pPr>
        <w:pStyle w:val="Prrafodelista"/>
        <w:numPr>
          <w:ilvl w:val="0"/>
          <w:numId w:val="25"/>
        </w:numPr>
        <w:ind w:left="360"/>
        <w:contextualSpacing/>
        <w:jc w:val="both"/>
        <w:rPr>
          <w:rFonts w:ascii="Montserrat" w:hAnsi="Montserrat" w:cs="Arial"/>
          <w:sz w:val="16"/>
          <w:szCs w:val="16"/>
        </w:rPr>
      </w:pPr>
      <w:r w:rsidRPr="00BA386D">
        <w:rPr>
          <w:rFonts w:ascii="Montserrat" w:hAnsi="Montserrat" w:cs="Arial"/>
          <w:sz w:val="16"/>
          <w:szCs w:val="16"/>
        </w:rPr>
        <w:t>Conozco la Ley Federal de Competencia Económica, en particular lo previsto en los artículos 9º y 35 fracciones I, IV, IX y X, así como el artículo 254 bis del Código Penal Federal;</w:t>
      </w:r>
    </w:p>
    <w:p w:rsidR="00E179CC" w:rsidRPr="00BA386D" w:rsidRDefault="00E179CC" w:rsidP="00E179CC">
      <w:pPr>
        <w:pStyle w:val="Prrafodelista"/>
        <w:ind w:left="348"/>
        <w:jc w:val="both"/>
        <w:rPr>
          <w:rFonts w:ascii="Montserrat" w:hAnsi="Montserrat" w:cs="Arial"/>
          <w:sz w:val="16"/>
          <w:szCs w:val="16"/>
        </w:rPr>
      </w:pPr>
    </w:p>
    <w:p w:rsidR="00E179CC" w:rsidRPr="00BA386D" w:rsidRDefault="00E179CC" w:rsidP="00E179CC">
      <w:pPr>
        <w:pStyle w:val="Prrafodelista"/>
        <w:numPr>
          <w:ilvl w:val="0"/>
          <w:numId w:val="25"/>
        </w:numPr>
        <w:ind w:left="360"/>
        <w:contextualSpacing/>
        <w:jc w:val="both"/>
        <w:rPr>
          <w:rFonts w:ascii="Montserrat" w:hAnsi="Montserrat" w:cs="Arial"/>
          <w:sz w:val="16"/>
          <w:szCs w:val="16"/>
        </w:rPr>
      </w:pPr>
      <w:r w:rsidRPr="00BA386D">
        <w:rPr>
          <w:rFonts w:ascii="Montserrat" w:hAnsi="Montserrat" w:cs="Arial"/>
          <w:sz w:val="16"/>
          <w:szCs w:val="16"/>
        </w:rPr>
        <w:t>Cada persona cuya firma aparece en la Oferta que se acompaña ha sido autorizada por el Oferente para definir los términos y condiciones de la Oferta y para firmarla, en su representación;</w:t>
      </w:r>
    </w:p>
    <w:p w:rsidR="00E179CC" w:rsidRPr="00BA386D" w:rsidRDefault="00E179CC" w:rsidP="00E179CC">
      <w:pPr>
        <w:pStyle w:val="Prrafodelista"/>
        <w:ind w:left="348"/>
        <w:jc w:val="both"/>
        <w:rPr>
          <w:rFonts w:ascii="Montserrat" w:hAnsi="Montserrat" w:cs="Arial"/>
          <w:sz w:val="16"/>
          <w:szCs w:val="16"/>
        </w:rPr>
      </w:pPr>
    </w:p>
    <w:p w:rsidR="00E179CC" w:rsidRPr="00BA386D" w:rsidRDefault="00E179CC" w:rsidP="00E179CC">
      <w:pPr>
        <w:pStyle w:val="Prrafodelista"/>
        <w:numPr>
          <w:ilvl w:val="0"/>
          <w:numId w:val="25"/>
        </w:numPr>
        <w:tabs>
          <w:tab w:val="left" w:pos="284"/>
          <w:tab w:val="left" w:pos="426"/>
        </w:tabs>
        <w:ind w:left="360"/>
        <w:contextualSpacing/>
        <w:jc w:val="both"/>
        <w:rPr>
          <w:rFonts w:ascii="Montserrat" w:hAnsi="Montserrat" w:cs="Arial"/>
          <w:sz w:val="16"/>
          <w:szCs w:val="16"/>
        </w:rPr>
      </w:pPr>
      <w:r w:rsidRPr="00BA386D">
        <w:rPr>
          <w:rFonts w:ascii="Montserrat" w:hAnsi="Montserrat" w:cs="Arial"/>
          <w:sz w:val="16"/>
          <w:szCs w:val="16"/>
        </w:rPr>
        <w:t>Para los propósitos de la presente Declaración de No Colusión y de la Oferta que se acompaña, entiendo que la palabra “Competidor” comprenderá cualquier persona física o moral, además del Oferente, afiliado o no con el Oferente, que:</w:t>
      </w:r>
    </w:p>
    <w:p w:rsidR="00E179CC" w:rsidRPr="00BA386D" w:rsidRDefault="00E179CC" w:rsidP="00E179CC">
      <w:pPr>
        <w:pStyle w:val="Prrafodelista"/>
        <w:ind w:left="348"/>
        <w:jc w:val="both"/>
        <w:rPr>
          <w:rFonts w:ascii="Montserrat" w:hAnsi="Montserrat" w:cs="Arial"/>
          <w:sz w:val="16"/>
          <w:szCs w:val="16"/>
        </w:rPr>
      </w:pPr>
    </w:p>
    <w:p w:rsidR="00E179CC" w:rsidRPr="00BA386D" w:rsidRDefault="00E179CC" w:rsidP="00E179CC">
      <w:pPr>
        <w:pStyle w:val="Prrafodelista"/>
        <w:numPr>
          <w:ilvl w:val="0"/>
          <w:numId w:val="26"/>
        </w:numPr>
        <w:ind w:left="1114"/>
        <w:contextualSpacing/>
        <w:jc w:val="both"/>
        <w:rPr>
          <w:rFonts w:ascii="Montserrat" w:hAnsi="Montserrat" w:cs="Arial"/>
          <w:sz w:val="16"/>
          <w:szCs w:val="16"/>
        </w:rPr>
      </w:pPr>
      <w:r w:rsidRPr="00BA386D">
        <w:rPr>
          <w:rFonts w:ascii="Montserrat" w:hAnsi="Montserrat" w:cs="Arial"/>
          <w:sz w:val="16"/>
          <w:szCs w:val="16"/>
        </w:rPr>
        <w:t>Haya presentado o pueda presentar una Oferta en el presente proceso;</w:t>
      </w:r>
    </w:p>
    <w:p w:rsidR="00E179CC" w:rsidRPr="00BA386D" w:rsidRDefault="00E179CC" w:rsidP="00E179CC">
      <w:pPr>
        <w:pStyle w:val="Prrafodelista"/>
        <w:numPr>
          <w:ilvl w:val="0"/>
          <w:numId w:val="26"/>
        </w:numPr>
        <w:ind w:left="1114"/>
        <w:contextualSpacing/>
        <w:jc w:val="both"/>
        <w:rPr>
          <w:rFonts w:ascii="Montserrat" w:hAnsi="Montserrat" w:cs="Arial"/>
          <w:sz w:val="16"/>
          <w:szCs w:val="16"/>
        </w:rPr>
      </w:pPr>
      <w:r w:rsidRPr="00BA386D">
        <w:rPr>
          <w:rFonts w:ascii="Montserrat" w:hAnsi="Montserrat" w:cs="Arial"/>
          <w:sz w:val="16"/>
          <w:szCs w:val="16"/>
        </w:rPr>
        <w:t>Podría potencialmente presentar una Oferta en el mismo proceso;</w:t>
      </w:r>
    </w:p>
    <w:p w:rsidR="00E179CC" w:rsidRPr="00BA386D" w:rsidRDefault="00E179CC" w:rsidP="00E179CC">
      <w:pPr>
        <w:pStyle w:val="Prrafodelista"/>
        <w:ind w:left="720"/>
        <w:jc w:val="both"/>
        <w:rPr>
          <w:rFonts w:ascii="Montserrat" w:hAnsi="Montserrat" w:cs="Arial"/>
          <w:sz w:val="16"/>
          <w:szCs w:val="16"/>
        </w:rPr>
      </w:pPr>
    </w:p>
    <w:p w:rsidR="00E179CC" w:rsidRPr="00BA386D" w:rsidRDefault="00E179CC" w:rsidP="00E179CC">
      <w:pPr>
        <w:pStyle w:val="Prrafodelista"/>
        <w:numPr>
          <w:ilvl w:val="0"/>
          <w:numId w:val="25"/>
        </w:numPr>
        <w:ind w:left="360"/>
        <w:contextualSpacing/>
        <w:jc w:val="both"/>
        <w:rPr>
          <w:rFonts w:ascii="Montserrat" w:hAnsi="Montserrat" w:cs="Arial"/>
          <w:sz w:val="16"/>
          <w:szCs w:val="16"/>
        </w:rPr>
      </w:pPr>
      <w:r w:rsidRPr="00BA386D">
        <w:rPr>
          <w:rFonts w:ascii="Montserrat" w:hAnsi="Montserrat" w:cs="Arial"/>
          <w:sz w:val="16"/>
          <w:szCs w:val="16"/>
        </w:rPr>
        <w:t>El Oferente declara que (maque con una X uno de los Siguientes cuadros):</w:t>
      </w:r>
    </w:p>
    <w:p w:rsidR="00E179CC" w:rsidRPr="00BA386D" w:rsidRDefault="00E179CC" w:rsidP="00E179CC">
      <w:pPr>
        <w:pStyle w:val="Prrafodelista"/>
        <w:ind w:left="348"/>
        <w:jc w:val="both"/>
        <w:rPr>
          <w:rFonts w:ascii="Montserrat" w:hAnsi="Montserrat" w:cs="Arial"/>
          <w:sz w:val="16"/>
          <w:szCs w:val="16"/>
        </w:rPr>
      </w:pPr>
    </w:p>
    <w:p w:rsidR="00E179CC" w:rsidRPr="00BA386D" w:rsidRDefault="00E179CC" w:rsidP="00E179CC">
      <w:pPr>
        <w:pStyle w:val="Prrafodelista"/>
        <w:numPr>
          <w:ilvl w:val="0"/>
          <w:numId w:val="27"/>
        </w:numPr>
        <w:ind w:left="1114"/>
        <w:contextualSpacing/>
        <w:jc w:val="both"/>
        <w:rPr>
          <w:rFonts w:ascii="Montserrat" w:hAnsi="Montserrat" w:cs="Arial"/>
          <w:sz w:val="16"/>
          <w:szCs w:val="16"/>
        </w:rPr>
      </w:pPr>
      <w:r w:rsidRPr="00BA386D">
        <w:rPr>
          <w:rFonts w:ascii="Montserrat" w:hAnsi="Montserrat" w:cs="Arial"/>
          <w:sz w:val="16"/>
          <w:szCs w:val="16"/>
        </w:rPr>
        <w:t>[ ] se ha presentado a este proceso en forma independiente si mediar consulta, comunicación, acuerdo, arreglo, combinación o convenio con Competidor alguno;</w:t>
      </w:r>
    </w:p>
    <w:p w:rsidR="00E179CC" w:rsidRPr="00BA386D" w:rsidRDefault="00E179CC" w:rsidP="00E179CC">
      <w:pPr>
        <w:pStyle w:val="Prrafodelista"/>
        <w:numPr>
          <w:ilvl w:val="0"/>
          <w:numId w:val="27"/>
        </w:numPr>
        <w:ind w:left="1114"/>
        <w:contextualSpacing/>
        <w:jc w:val="both"/>
        <w:rPr>
          <w:rFonts w:ascii="Montserrat" w:hAnsi="Montserrat" w:cs="Arial"/>
          <w:sz w:val="16"/>
          <w:szCs w:val="16"/>
        </w:rPr>
      </w:pPr>
      <w:r w:rsidRPr="00BA386D">
        <w:rPr>
          <w:rFonts w:ascii="Montserrat" w:hAnsi="Montserrat" w:cs="Arial"/>
          <w:sz w:val="16"/>
          <w:szCs w:val="16"/>
        </w:rPr>
        <w:t>[    ] sí ha entablado consultas, comunicaciones, arreglos, combinaciones, acuerdos o convenios con uno o más competidores respecto de esta convocatoria. En el documento(s) adjunto(s) declara toda información detallada, incluyendo los nombres de los Competidores y la naturaleza y razones de tales consultas, comunicaciones, acuerdos o convenios. [La información es especialmente relevante cuando la Oferta involucre propuestas conjuntas o esquemas de subcontratación. En este supuesto, se deberán incluir los términos y condiciones en que participarán las personas involucradas];</w:t>
      </w:r>
    </w:p>
    <w:p w:rsidR="00E179CC" w:rsidRPr="00BA386D" w:rsidRDefault="00E179CC" w:rsidP="00E179CC">
      <w:pPr>
        <w:pStyle w:val="Prrafodelista"/>
        <w:ind w:left="720"/>
        <w:jc w:val="both"/>
        <w:rPr>
          <w:rFonts w:ascii="Montserrat" w:hAnsi="Montserrat" w:cs="Arial"/>
          <w:sz w:val="16"/>
          <w:szCs w:val="16"/>
        </w:rPr>
      </w:pPr>
    </w:p>
    <w:p w:rsidR="00E179CC" w:rsidRPr="00BA386D" w:rsidRDefault="00E179CC" w:rsidP="00E179CC">
      <w:pPr>
        <w:pStyle w:val="Prrafodelista"/>
        <w:numPr>
          <w:ilvl w:val="0"/>
          <w:numId w:val="25"/>
        </w:numPr>
        <w:tabs>
          <w:tab w:val="left" w:pos="426"/>
        </w:tabs>
        <w:ind w:left="360"/>
        <w:contextualSpacing/>
        <w:jc w:val="both"/>
        <w:rPr>
          <w:rFonts w:ascii="Montserrat" w:hAnsi="Montserrat" w:cs="Arial"/>
          <w:sz w:val="16"/>
          <w:szCs w:val="16"/>
        </w:rPr>
      </w:pPr>
      <w:r w:rsidRPr="00BA386D">
        <w:rPr>
          <w:rFonts w:ascii="Montserrat" w:hAnsi="Montserrat" w:cs="Arial"/>
          <w:sz w:val="16"/>
          <w:szCs w:val="16"/>
        </w:rPr>
        <w:t>En particular y sin limitar la generalidad de los párrafos 7 (a) o 7 (b), no ha habido consulta, comunicación, acuerdo, arreglo, combinación o convenio con Competidor alguno en relación a:</w:t>
      </w:r>
    </w:p>
    <w:p w:rsidR="00E179CC" w:rsidRPr="00BA386D" w:rsidRDefault="00E179CC" w:rsidP="00E179CC">
      <w:pPr>
        <w:pStyle w:val="Prrafodelista"/>
        <w:tabs>
          <w:tab w:val="left" w:pos="426"/>
        </w:tabs>
        <w:ind w:left="348"/>
        <w:jc w:val="both"/>
        <w:rPr>
          <w:rFonts w:ascii="Montserrat" w:hAnsi="Montserrat" w:cs="Arial"/>
          <w:sz w:val="16"/>
          <w:szCs w:val="16"/>
        </w:rPr>
      </w:pPr>
    </w:p>
    <w:p w:rsidR="00E179CC" w:rsidRPr="00BA386D" w:rsidRDefault="00E179CC" w:rsidP="00E179CC">
      <w:pPr>
        <w:pStyle w:val="Prrafodelista"/>
        <w:numPr>
          <w:ilvl w:val="0"/>
          <w:numId w:val="28"/>
        </w:numPr>
        <w:tabs>
          <w:tab w:val="left" w:pos="426"/>
        </w:tabs>
        <w:ind w:left="1114"/>
        <w:contextualSpacing/>
        <w:jc w:val="both"/>
        <w:rPr>
          <w:rFonts w:ascii="Montserrat" w:hAnsi="Montserrat" w:cs="Arial"/>
          <w:sz w:val="16"/>
          <w:szCs w:val="16"/>
        </w:rPr>
      </w:pPr>
      <w:r w:rsidRPr="00BA386D">
        <w:rPr>
          <w:rFonts w:ascii="Montserrat" w:hAnsi="Montserrat" w:cs="Arial"/>
          <w:sz w:val="16"/>
          <w:szCs w:val="16"/>
        </w:rPr>
        <w:t>Precios;</w:t>
      </w:r>
    </w:p>
    <w:p w:rsidR="00E179CC" w:rsidRPr="00BA386D" w:rsidRDefault="00E179CC" w:rsidP="00E179CC">
      <w:pPr>
        <w:pStyle w:val="Prrafodelista"/>
        <w:numPr>
          <w:ilvl w:val="0"/>
          <w:numId w:val="28"/>
        </w:numPr>
        <w:tabs>
          <w:tab w:val="left" w:pos="426"/>
        </w:tabs>
        <w:ind w:left="1114"/>
        <w:contextualSpacing/>
        <w:jc w:val="both"/>
        <w:rPr>
          <w:rFonts w:ascii="Montserrat" w:hAnsi="Montserrat" w:cs="Arial"/>
          <w:sz w:val="16"/>
          <w:szCs w:val="16"/>
        </w:rPr>
      </w:pPr>
      <w:r w:rsidRPr="00BA386D">
        <w:rPr>
          <w:rFonts w:ascii="Montserrat" w:hAnsi="Montserrat" w:cs="Arial"/>
          <w:sz w:val="16"/>
          <w:szCs w:val="16"/>
        </w:rPr>
        <w:t>Métodos, factores o fórmulas empleadas para la determinación de precios;</w:t>
      </w:r>
    </w:p>
    <w:p w:rsidR="00E179CC" w:rsidRPr="00BA386D" w:rsidRDefault="00E179CC" w:rsidP="00E179CC">
      <w:pPr>
        <w:pStyle w:val="Prrafodelista"/>
        <w:numPr>
          <w:ilvl w:val="0"/>
          <w:numId w:val="28"/>
        </w:numPr>
        <w:tabs>
          <w:tab w:val="left" w:pos="426"/>
        </w:tabs>
        <w:ind w:left="1114"/>
        <w:contextualSpacing/>
        <w:jc w:val="both"/>
        <w:rPr>
          <w:rFonts w:ascii="Montserrat" w:hAnsi="Montserrat" w:cs="Arial"/>
          <w:sz w:val="16"/>
          <w:szCs w:val="16"/>
        </w:rPr>
      </w:pPr>
      <w:r w:rsidRPr="00BA386D">
        <w:rPr>
          <w:rFonts w:ascii="Montserrat" w:hAnsi="Montserrat" w:cs="Arial"/>
          <w:sz w:val="16"/>
          <w:szCs w:val="16"/>
        </w:rPr>
        <w:lastRenderedPageBreak/>
        <w:t>La intención o decisión de presentar o no una Oferta; o bien</w:t>
      </w:r>
    </w:p>
    <w:p w:rsidR="00E179CC" w:rsidRPr="00BA386D" w:rsidRDefault="00E179CC" w:rsidP="00E179CC">
      <w:pPr>
        <w:pStyle w:val="Prrafodelista"/>
        <w:numPr>
          <w:ilvl w:val="0"/>
          <w:numId w:val="28"/>
        </w:numPr>
        <w:tabs>
          <w:tab w:val="left" w:pos="426"/>
        </w:tabs>
        <w:ind w:left="1114"/>
        <w:contextualSpacing/>
        <w:jc w:val="both"/>
        <w:rPr>
          <w:rFonts w:ascii="Montserrat" w:hAnsi="Montserrat" w:cs="Arial"/>
          <w:sz w:val="16"/>
          <w:szCs w:val="16"/>
        </w:rPr>
      </w:pPr>
      <w:r w:rsidRPr="00BA386D">
        <w:rPr>
          <w:rFonts w:ascii="Montserrat" w:hAnsi="Montserrat" w:cs="Arial"/>
          <w:sz w:val="16"/>
          <w:szCs w:val="16"/>
        </w:rPr>
        <w:t>La presentación de una oferta que no cumple con las especificaciones del presente proceso; a excepción de lo expresamente estipulado en el párrafo 7 (b) anterior;</w:t>
      </w:r>
    </w:p>
    <w:p w:rsidR="00E179CC" w:rsidRPr="00BA386D" w:rsidRDefault="00E179CC" w:rsidP="00E179CC">
      <w:pPr>
        <w:pStyle w:val="Prrafodelista"/>
        <w:tabs>
          <w:tab w:val="left" w:pos="426"/>
        </w:tabs>
        <w:ind w:left="720"/>
        <w:jc w:val="both"/>
        <w:rPr>
          <w:rFonts w:ascii="Montserrat" w:hAnsi="Montserrat" w:cs="Arial"/>
          <w:sz w:val="16"/>
          <w:szCs w:val="16"/>
        </w:rPr>
      </w:pPr>
    </w:p>
    <w:p w:rsidR="00E179CC" w:rsidRPr="00BA386D" w:rsidRDefault="00E179CC" w:rsidP="00E179CC">
      <w:pPr>
        <w:pStyle w:val="Prrafodelista"/>
        <w:numPr>
          <w:ilvl w:val="0"/>
          <w:numId w:val="25"/>
        </w:numPr>
        <w:tabs>
          <w:tab w:val="left" w:pos="426"/>
        </w:tabs>
        <w:ind w:left="360"/>
        <w:contextualSpacing/>
        <w:jc w:val="both"/>
        <w:rPr>
          <w:rFonts w:ascii="Montserrat" w:hAnsi="Montserrat" w:cs="Arial"/>
          <w:sz w:val="16"/>
          <w:szCs w:val="16"/>
        </w:rPr>
      </w:pPr>
      <w:r w:rsidRPr="00BA386D">
        <w:rPr>
          <w:rFonts w:ascii="Montserrat" w:hAnsi="Montserrat" w:cs="Arial"/>
          <w:sz w:val="16"/>
          <w:szCs w:val="16"/>
        </w:rPr>
        <w:t>Además, no ha existido consulta, comunicación, acuerdo o convenio con Competidor alguno en cuanto a calidad, cantidad, especificaciones o detalles de envío de los productos o servicios referidos en este proceso, a excepción de lo expresamente autoriza la Autoridad Convocante o conforme a los hechos relevados en concordancia con el párrafo 7 (b) anterior;</w:t>
      </w:r>
    </w:p>
    <w:p w:rsidR="00E179CC" w:rsidRPr="00BA386D" w:rsidRDefault="00E179CC" w:rsidP="00E179CC">
      <w:pPr>
        <w:pStyle w:val="Prrafodelista"/>
        <w:tabs>
          <w:tab w:val="left" w:pos="426"/>
        </w:tabs>
        <w:ind w:left="348"/>
        <w:jc w:val="both"/>
        <w:rPr>
          <w:rFonts w:ascii="Montserrat" w:hAnsi="Montserrat" w:cs="Arial"/>
          <w:sz w:val="16"/>
          <w:szCs w:val="16"/>
        </w:rPr>
      </w:pPr>
    </w:p>
    <w:p w:rsidR="00E179CC" w:rsidRPr="00BA386D" w:rsidRDefault="00E179CC" w:rsidP="00E179CC">
      <w:pPr>
        <w:pStyle w:val="Prrafodelista"/>
        <w:numPr>
          <w:ilvl w:val="0"/>
          <w:numId w:val="25"/>
        </w:numPr>
        <w:tabs>
          <w:tab w:val="left" w:pos="426"/>
        </w:tabs>
        <w:ind w:left="360"/>
        <w:contextualSpacing/>
        <w:jc w:val="both"/>
        <w:rPr>
          <w:rFonts w:ascii="Montserrat" w:hAnsi="Montserrat" w:cs="Arial"/>
          <w:sz w:val="16"/>
          <w:szCs w:val="16"/>
        </w:rPr>
      </w:pPr>
      <w:r w:rsidRPr="00BA386D">
        <w:rPr>
          <w:rFonts w:ascii="Montserrat" w:hAnsi="Montserrat" w:cs="Arial"/>
          <w:sz w:val="16"/>
          <w:szCs w:val="16"/>
        </w:rPr>
        <w:t>Los términos de la Oferta que se adjunta no han sido ni serán revelados por el Oferente, para conocimiento de algún Competidor, en forma directa o indirecta con el objeto o efecto de manipular, fijar, o concentrar precios; manipular, establecer o concertar métodos, factores o fórmulas empleadas para la determinación de precios; afectar o inducir la intención o decisión de presentar o no una Oferta;  o bien la presentación de una oferta que no cumple con las especificaciones del presente proceso.</w:t>
      </w:r>
    </w:p>
    <w:p w:rsidR="00E179CC" w:rsidRPr="00BA386D" w:rsidRDefault="00E179CC" w:rsidP="00E179CC">
      <w:pPr>
        <w:pStyle w:val="Prrafodelista"/>
        <w:ind w:left="348"/>
        <w:jc w:val="both"/>
        <w:rPr>
          <w:rFonts w:ascii="Montserrat" w:hAnsi="Montserrat" w:cs="Arial"/>
          <w:sz w:val="16"/>
          <w:szCs w:val="16"/>
        </w:rPr>
      </w:pPr>
    </w:p>
    <w:p w:rsidR="00E179CC" w:rsidRPr="00BA386D" w:rsidRDefault="00E179CC" w:rsidP="00E179CC">
      <w:pPr>
        <w:pStyle w:val="Prrafodelista"/>
        <w:tabs>
          <w:tab w:val="left" w:pos="426"/>
        </w:tabs>
        <w:ind w:left="348"/>
        <w:jc w:val="both"/>
        <w:rPr>
          <w:rFonts w:ascii="Montserrat" w:hAnsi="Montserrat" w:cs="Arial"/>
          <w:sz w:val="16"/>
          <w:szCs w:val="16"/>
        </w:rPr>
      </w:pPr>
      <w:r w:rsidRPr="00BA386D">
        <w:rPr>
          <w:rFonts w:ascii="Montserrat" w:hAnsi="Montserrat" w:cs="Arial"/>
          <w:sz w:val="16"/>
          <w:szCs w:val="16"/>
        </w:rPr>
        <w:t>Además, los términos de la oferta que se adjunta no han sido ni serán revelados por el Oferente, para conocimiento de algún Competidor, en forma directa o indirecta con el objeto o efecto de manipular, fijar, o concertar la calidad, cantidad, especificaciones o detalles de envío de los productos o servicios referidos en este proceso o conforme a lo expuesto en el párrafo 7 (b) anterior.</w:t>
      </w:r>
    </w:p>
    <w:p w:rsidR="00E179CC" w:rsidRPr="00BA386D" w:rsidRDefault="00E179CC" w:rsidP="00E179CC">
      <w:pPr>
        <w:pStyle w:val="Prrafodelista"/>
        <w:tabs>
          <w:tab w:val="left" w:pos="426"/>
        </w:tabs>
        <w:ind w:left="348"/>
        <w:jc w:val="both"/>
        <w:rPr>
          <w:rFonts w:ascii="Montserrat" w:hAnsi="Montserrat" w:cs="Arial"/>
          <w:sz w:val="16"/>
          <w:szCs w:val="16"/>
        </w:rPr>
      </w:pPr>
    </w:p>
    <w:p w:rsidR="00E179CC" w:rsidRPr="00BA386D" w:rsidRDefault="00E179CC" w:rsidP="00E179CC">
      <w:pPr>
        <w:pStyle w:val="Prrafodelista"/>
        <w:numPr>
          <w:ilvl w:val="0"/>
          <w:numId w:val="25"/>
        </w:numPr>
        <w:tabs>
          <w:tab w:val="left" w:pos="426"/>
        </w:tabs>
        <w:ind w:left="360"/>
        <w:contextualSpacing/>
        <w:jc w:val="both"/>
        <w:rPr>
          <w:rFonts w:ascii="Montserrat" w:hAnsi="Montserrat" w:cs="Arial"/>
          <w:sz w:val="16"/>
          <w:szCs w:val="16"/>
        </w:rPr>
      </w:pPr>
      <w:r w:rsidRPr="00BA386D">
        <w:rPr>
          <w:rFonts w:ascii="Montserrat" w:hAnsi="Montserrat" w:cs="Arial"/>
          <w:sz w:val="16"/>
          <w:szCs w:val="16"/>
        </w:rPr>
        <w:t>Así mismo, manifiesto bajo protesta de decir verdad, que:</w:t>
      </w:r>
    </w:p>
    <w:p w:rsidR="00E179CC" w:rsidRPr="00BA386D" w:rsidRDefault="00E179CC" w:rsidP="00E179CC">
      <w:pPr>
        <w:pStyle w:val="Prrafodelista"/>
        <w:tabs>
          <w:tab w:val="left" w:pos="426"/>
        </w:tabs>
        <w:ind w:left="360"/>
        <w:contextualSpacing/>
        <w:jc w:val="both"/>
        <w:rPr>
          <w:rFonts w:ascii="Montserrat" w:hAnsi="Montserrat" w:cs="Arial"/>
          <w:sz w:val="16"/>
          <w:szCs w:val="16"/>
        </w:rPr>
      </w:pPr>
    </w:p>
    <w:p w:rsidR="00E179CC" w:rsidRPr="00BA386D" w:rsidRDefault="00E179CC" w:rsidP="00E179CC">
      <w:pPr>
        <w:pStyle w:val="Prrafodelista"/>
        <w:numPr>
          <w:ilvl w:val="0"/>
          <w:numId w:val="47"/>
        </w:numPr>
        <w:tabs>
          <w:tab w:val="left" w:pos="426"/>
        </w:tabs>
        <w:contextualSpacing/>
        <w:jc w:val="both"/>
        <w:rPr>
          <w:rFonts w:ascii="Montserrat" w:hAnsi="Montserrat" w:cs="Arial"/>
          <w:sz w:val="16"/>
          <w:szCs w:val="16"/>
        </w:rPr>
      </w:pPr>
      <w:r w:rsidRPr="00BA386D">
        <w:rPr>
          <w:rFonts w:ascii="Montserrat" w:hAnsi="Montserrat" w:cs="Arial"/>
          <w:sz w:val="16"/>
          <w:szCs w:val="16"/>
        </w:rPr>
        <w:t>Mi representada</w:t>
      </w:r>
      <w:r w:rsidRPr="00BA386D">
        <w:rPr>
          <w:rFonts w:ascii="Montserrat" w:hAnsi="Montserrat" w:cs="Arial"/>
          <w:sz w:val="16"/>
          <w:szCs w:val="16"/>
        </w:rPr>
        <w:tab/>
        <w:t xml:space="preserve">[   ]SI </w:t>
      </w:r>
      <w:r w:rsidRPr="00BA386D">
        <w:rPr>
          <w:rFonts w:ascii="Montserrat" w:hAnsi="Montserrat" w:cs="Arial"/>
          <w:sz w:val="16"/>
          <w:szCs w:val="16"/>
        </w:rPr>
        <w:tab/>
        <w:t>[   ]NO</w:t>
      </w:r>
      <w:r w:rsidRPr="00BA386D">
        <w:rPr>
          <w:rFonts w:ascii="Montserrat" w:hAnsi="Montserrat" w:cs="Arial"/>
          <w:sz w:val="16"/>
          <w:szCs w:val="16"/>
        </w:rPr>
        <w:tab/>
        <w:t>ha sido investigada o formado parte de un expediente de investigación por la Comisión Federal de Competencia Económica, independientemente del resultado de dicha investigación.</w:t>
      </w:r>
    </w:p>
    <w:p w:rsidR="00E179CC" w:rsidRPr="00BA386D" w:rsidRDefault="00E179CC" w:rsidP="00E179CC">
      <w:pPr>
        <w:pStyle w:val="Prrafodelista"/>
        <w:tabs>
          <w:tab w:val="left" w:pos="426"/>
        </w:tabs>
        <w:ind w:left="720"/>
        <w:contextualSpacing/>
        <w:jc w:val="both"/>
        <w:rPr>
          <w:rFonts w:ascii="Montserrat" w:hAnsi="Montserrat" w:cs="Arial"/>
          <w:sz w:val="16"/>
          <w:szCs w:val="16"/>
        </w:rPr>
      </w:pPr>
    </w:p>
    <w:p w:rsidR="00E179CC" w:rsidRPr="00BA386D" w:rsidRDefault="00E179CC" w:rsidP="00E179CC">
      <w:pPr>
        <w:pStyle w:val="Prrafodelista"/>
        <w:numPr>
          <w:ilvl w:val="0"/>
          <w:numId w:val="47"/>
        </w:numPr>
        <w:tabs>
          <w:tab w:val="left" w:pos="426"/>
        </w:tabs>
        <w:contextualSpacing/>
        <w:jc w:val="both"/>
        <w:rPr>
          <w:rFonts w:ascii="Montserrat" w:hAnsi="Montserrat" w:cs="Arial"/>
          <w:sz w:val="16"/>
          <w:szCs w:val="16"/>
        </w:rPr>
      </w:pPr>
      <w:r w:rsidRPr="00BA386D">
        <w:rPr>
          <w:rFonts w:ascii="Montserrat" w:hAnsi="Montserrat" w:cs="Arial"/>
          <w:sz w:val="16"/>
          <w:szCs w:val="16"/>
        </w:rPr>
        <w:t>Mi representada</w:t>
      </w:r>
      <w:r w:rsidRPr="00BA386D">
        <w:rPr>
          <w:rFonts w:ascii="Montserrat" w:hAnsi="Montserrat" w:cs="Arial"/>
          <w:sz w:val="16"/>
          <w:szCs w:val="16"/>
        </w:rPr>
        <w:tab/>
        <w:t xml:space="preserve">[   ]SI </w:t>
      </w:r>
      <w:r w:rsidRPr="00BA386D">
        <w:rPr>
          <w:rFonts w:ascii="Montserrat" w:hAnsi="Montserrat" w:cs="Arial"/>
          <w:sz w:val="16"/>
          <w:szCs w:val="16"/>
        </w:rPr>
        <w:tab/>
        <w:t>[   ]NO</w:t>
      </w:r>
      <w:r w:rsidRPr="00BA386D">
        <w:rPr>
          <w:rFonts w:ascii="Montserrat" w:hAnsi="Montserrat" w:cs="Arial"/>
          <w:sz w:val="16"/>
          <w:szCs w:val="16"/>
        </w:rPr>
        <w:tab/>
        <w:t>ha sido sancionada (independientemenete de que la sanción se hubera controvertido en alguna instancia judicial o extrajudicial y del resultado del resultado del recurso que se hubiera interpuesto) por la comisión Federal de Competencia Económica o por algún tribunal o autoridad competente en la materia, en términos de los dispuesto por los Capitulos II o IV del Título VII de la Ley Federal de Competencia Económica.</w:t>
      </w:r>
    </w:p>
    <w:p w:rsidR="00E179CC" w:rsidRPr="00BA386D" w:rsidRDefault="00E179CC" w:rsidP="00E179CC">
      <w:pPr>
        <w:pStyle w:val="Prrafodelista"/>
        <w:rPr>
          <w:rFonts w:ascii="Montserrat" w:hAnsi="Montserrat" w:cs="Arial"/>
          <w:sz w:val="16"/>
          <w:szCs w:val="16"/>
        </w:rPr>
      </w:pPr>
    </w:p>
    <w:p w:rsidR="00E179CC" w:rsidRPr="00BA386D" w:rsidRDefault="00E179CC" w:rsidP="00E179CC">
      <w:pPr>
        <w:pStyle w:val="Prrafodelista"/>
        <w:numPr>
          <w:ilvl w:val="0"/>
          <w:numId w:val="47"/>
        </w:numPr>
        <w:tabs>
          <w:tab w:val="left" w:pos="426"/>
        </w:tabs>
        <w:contextualSpacing/>
        <w:jc w:val="both"/>
        <w:rPr>
          <w:rFonts w:ascii="Montserrat" w:hAnsi="Montserrat" w:cs="Arial"/>
          <w:sz w:val="16"/>
          <w:szCs w:val="16"/>
        </w:rPr>
      </w:pPr>
      <w:r w:rsidRPr="00BA386D">
        <w:rPr>
          <w:rFonts w:ascii="Montserrat" w:hAnsi="Montserrat" w:cs="Arial"/>
          <w:sz w:val="16"/>
          <w:szCs w:val="16"/>
        </w:rPr>
        <w:t xml:space="preserve">Alguno(s)[   ] </w:t>
      </w:r>
      <w:r w:rsidRPr="00BA386D">
        <w:rPr>
          <w:rFonts w:ascii="Montserrat" w:hAnsi="Montserrat" w:cs="Arial"/>
          <w:sz w:val="16"/>
          <w:szCs w:val="16"/>
        </w:rPr>
        <w:tab/>
        <w:t>Ninguno [   ]</w:t>
      </w:r>
      <w:r w:rsidRPr="00BA386D">
        <w:rPr>
          <w:rFonts w:ascii="Montserrat" w:hAnsi="Montserrat" w:cs="Arial"/>
          <w:sz w:val="16"/>
          <w:szCs w:val="16"/>
        </w:rPr>
        <w:tab/>
        <w:t xml:space="preserve">de mis socios, comisarios, consejeros, administradores, directores, gerentes, directivos, ejecutivos, agentes, representantes o apoderados y, en general, personas que incidan en el control efectivo de mi representada, ha sido (o se encuentra) inhabilitado por la Comisión Federal de Competencia Económica en términos de la Fracción X del Artículo 127 de la Ley Federal de Compentencia Económica, o ha sido sancionado por la Comisión Federal de Competencia Económica o por algún tribunal o autoridad competente en la materia, y en términos de lso Capítulos II o IV del Título VII de la Ley Federal de Competencia Económica. </w:t>
      </w:r>
      <w:r w:rsidRPr="00BA386D">
        <w:rPr>
          <w:rFonts w:ascii="Montserrat" w:hAnsi="Montserrat" w:cs="Arial"/>
          <w:sz w:val="16"/>
          <w:szCs w:val="16"/>
        </w:rPr>
        <w:tab/>
      </w:r>
    </w:p>
    <w:p w:rsidR="00E179CC" w:rsidRPr="00BA386D" w:rsidRDefault="00E179CC" w:rsidP="00E179CC">
      <w:pPr>
        <w:pStyle w:val="Prrafodelista"/>
        <w:tabs>
          <w:tab w:val="left" w:pos="426"/>
        </w:tabs>
        <w:ind w:left="348"/>
        <w:jc w:val="both"/>
        <w:rPr>
          <w:rFonts w:ascii="Montserrat" w:hAnsi="Montserrat" w:cs="Arial"/>
          <w:sz w:val="16"/>
          <w:szCs w:val="16"/>
        </w:rPr>
      </w:pPr>
    </w:p>
    <w:p w:rsidR="00E179CC" w:rsidRPr="00BA386D" w:rsidRDefault="00E179CC" w:rsidP="00E179CC">
      <w:pPr>
        <w:tabs>
          <w:tab w:val="left" w:pos="426"/>
        </w:tabs>
        <w:jc w:val="both"/>
        <w:rPr>
          <w:rFonts w:ascii="Montserrat" w:hAnsi="Montserrat" w:cs="Arial"/>
          <w:sz w:val="16"/>
          <w:szCs w:val="16"/>
        </w:rPr>
      </w:pPr>
    </w:p>
    <w:p w:rsidR="00E179CC" w:rsidRPr="00BA386D" w:rsidRDefault="00E179CC" w:rsidP="00E179CC">
      <w:pPr>
        <w:tabs>
          <w:tab w:val="left" w:pos="426"/>
        </w:tabs>
        <w:jc w:val="center"/>
        <w:rPr>
          <w:rFonts w:ascii="Montserrat" w:hAnsi="Montserrat" w:cs="Arial"/>
          <w:sz w:val="16"/>
          <w:szCs w:val="16"/>
        </w:rPr>
      </w:pPr>
    </w:p>
    <w:p w:rsidR="00E179CC" w:rsidRPr="00BA386D" w:rsidRDefault="00E179CC" w:rsidP="00E179CC">
      <w:pPr>
        <w:widowControl w:val="0"/>
        <w:ind w:left="-284"/>
        <w:jc w:val="center"/>
        <w:rPr>
          <w:rFonts w:ascii="Montserrat" w:hAnsi="Montserrat" w:cs="Arial"/>
          <w:sz w:val="16"/>
          <w:szCs w:val="16"/>
          <w:lang w:val="es-ES_tradnl" w:eastAsia="es-ES"/>
        </w:rPr>
      </w:pPr>
      <w:r w:rsidRPr="00BA386D">
        <w:rPr>
          <w:rFonts w:ascii="Montserrat" w:hAnsi="Montserrat" w:cs="Arial"/>
          <w:sz w:val="16"/>
          <w:szCs w:val="16"/>
          <w:lang w:val="es-ES_tradnl" w:eastAsia="es-ES"/>
        </w:rPr>
        <w:t>___________________________________________</w:t>
      </w:r>
    </w:p>
    <w:p w:rsidR="00E179CC" w:rsidRPr="00BA386D" w:rsidRDefault="00E179CC" w:rsidP="00E179CC">
      <w:pPr>
        <w:ind w:left="-284"/>
        <w:jc w:val="center"/>
        <w:rPr>
          <w:rFonts w:ascii="Montserrat" w:hAnsi="Montserrat" w:cs="Arial"/>
          <w:bCs/>
          <w:sz w:val="16"/>
          <w:szCs w:val="16"/>
          <w:lang w:val="es-ES_tradnl"/>
        </w:rPr>
      </w:pPr>
      <w:r w:rsidRPr="00BA386D">
        <w:rPr>
          <w:rFonts w:ascii="Montserrat" w:hAnsi="Montserrat" w:cs="Arial"/>
          <w:bCs/>
          <w:sz w:val="16"/>
          <w:szCs w:val="16"/>
          <w:lang w:val="es-ES_tradnl"/>
        </w:rPr>
        <w:t>(Nombre y firma del Representante Legal)</w:t>
      </w:r>
    </w:p>
    <w:p w:rsidR="00E179CC" w:rsidRPr="00BA386D" w:rsidRDefault="00E179CC" w:rsidP="00E179CC">
      <w:pPr>
        <w:tabs>
          <w:tab w:val="left" w:pos="426"/>
        </w:tabs>
        <w:jc w:val="center"/>
        <w:rPr>
          <w:rFonts w:ascii="Montserrat" w:hAnsi="Montserrat" w:cs="Arial"/>
          <w:sz w:val="16"/>
          <w:szCs w:val="16"/>
        </w:rPr>
      </w:pPr>
      <w:r w:rsidRPr="00BA386D">
        <w:rPr>
          <w:rFonts w:ascii="Montserrat" w:hAnsi="Montserrat" w:cs="Arial"/>
          <w:sz w:val="16"/>
          <w:szCs w:val="16"/>
        </w:rPr>
        <w:t xml:space="preserve"> (Fecha)</w:t>
      </w:r>
    </w:p>
    <w:p w:rsidR="00A85E63" w:rsidRPr="00BA386D" w:rsidRDefault="00A85E63" w:rsidP="00F519AD">
      <w:pPr>
        <w:ind w:left="-284"/>
        <w:jc w:val="center"/>
        <w:rPr>
          <w:rFonts w:ascii="Montserrat" w:hAnsi="Montserrat" w:cs="Arial"/>
          <w:bCs/>
          <w:sz w:val="16"/>
          <w:szCs w:val="16"/>
          <w:lang w:val="es-ES_tradnl"/>
        </w:rPr>
      </w:pPr>
    </w:p>
    <w:p w:rsidR="00A85E63" w:rsidRPr="00BA386D" w:rsidRDefault="00A85E63" w:rsidP="00F519AD">
      <w:pPr>
        <w:ind w:left="-284"/>
        <w:jc w:val="center"/>
        <w:rPr>
          <w:rFonts w:ascii="Montserrat" w:hAnsi="Montserrat" w:cs="Arial"/>
          <w:bCs/>
          <w:sz w:val="16"/>
          <w:szCs w:val="16"/>
          <w:lang w:val="es-ES_tradnl"/>
        </w:rPr>
      </w:pPr>
    </w:p>
    <w:p w:rsidR="0063474D" w:rsidRPr="00BA386D" w:rsidRDefault="0063474D" w:rsidP="00F519AD">
      <w:pPr>
        <w:ind w:left="-284"/>
        <w:jc w:val="center"/>
        <w:rPr>
          <w:rFonts w:ascii="Montserrat" w:hAnsi="Montserrat" w:cs="Arial"/>
          <w:bCs/>
          <w:sz w:val="16"/>
          <w:szCs w:val="16"/>
          <w:lang w:val="es-ES_tradnl"/>
        </w:rPr>
      </w:pPr>
      <w:r w:rsidRPr="00BA386D">
        <w:rPr>
          <w:rFonts w:ascii="Montserrat" w:hAnsi="Montserrat" w:cs="Arial"/>
          <w:bCs/>
          <w:sz w:val="16"/>
          <w:szCs w:val="16"/>
          <w:lang w:val="es-ES_tradnl"/>
        </w:rPr>
        <w:br w:type="page"/>
      </w:r>
    </w:p>
    <w:p w:rsidR="007D15C2" w:rsidRPr="00BA386D" w:rsidRDefault="007D15C2" w:rsidP="00CC66CE">
      <w:pPr>
        <w:suppressAutoHyphens/>
        <w:ind w:right="49"/>
        <w:rPr>
          <w:rFonts w:ascii="Montserrat" w:eastAsia="Times New Roman" w:hAnsi="Montserrat" w:cs="Arial"/>
          <w:b/>
          <w:noProof w:val="0"/>
          <w:sz w:val="20"/>
          <w:szCs w:val="20"/>
          <w:lang w:val="es-ES" w:eastAsia="ar-SA"/>
        </w:rPr>
      </w:pPr>
    </w:p>
    <w:p w:rsidR="00C54188" w:rsidRPr="00AF79CB" w:rsidRDefault="00C54188" w:rsidP="00C54188">
      <w:pPr>
        <w:pStyle w:val="Ttulo1"/>
        <w:spacing w:before="0" w:after="0"/>
        <w:ind w:left="360" w:right="49"/>
        <w:jc w:val="center"/>
        <w:rPr>
          <w:rFonts w:ascii="Montserrat Light" w:hAnsi="Montserrat Light" w:cs="Arial"/>
          <w:sz w:val="20"/>
          <w:szCs w:val="20"/>
        </w:rPr>
      </w:pPr>
      <w:bookmarkStart w:id="206" w:name="_Toc21719352"/>
      <w:bookmarkStart w:id="207" w:name="_Toc92919213"/>
      <w:r w:rsidRPr="00AF79CB">
        <w:rPr>
          <w:rFonts w:ascii="Montserrat Light" w:hAnsi="Montserrat Light" w:cs="Arial"/>
          <w:sz w:val="20"/>
          <w:szCs w:val="20"/>
        </w:rPr>
        <w:t>ANEXO XV</w:t>
      </w:r>
      <w:bookmarkEnd w:id="206"/>
      <w:r w:rsidRPr="00AF79CB">
        <w:rPr>
          <w:rFonts w:ascii="Montserrat Light" w:hAnsi="Montserrat Light" w:cs="Arial"/>
          <w:sz w:val="20"/>
          <w:szCs w:val="20"/>
        </w:rPr>
        <w:t xml:space="preserve"> AVISO DE PRIVACIDAD</w:t>
      </w:r>
      <w:bookmarkEnd w:id="207"/>
    </w:p>
    <w:p w:rsidR="00C54188" w:rsidRPr="00AF79CB" w:rsidRDefault="00C54188" w:rsidP="00C54188">
      <w:pPr>
        <w:suppressAutoHyphens/>
        <w:ind w:right="49"/>
        <w:jc w:val="center"/>
        <w:rPr>
          <w:rFonts w:ascii="Montserrat Light" w:eastAsia="Times New Roman" w:hAnsi="Montserrat Light" w:cs="Arial"/>
          <w:b/>
          <w:noProof w:val="0"/>
          <w:sz w:val="20"/>
          <w:szCs w:val="20"/>
          <w:lang w:val="es-ES" w:eastAsia="ar-SA"/>
        </w:rPr>
      </w:pPr>
    </w:p>
    <w:p w:rsidR="00C54188" w:rsidRPr="00AF79CB" w:rsidRDefault="00C54188" w:rsidP="00C54188">
      <w:pPr>
        <w:suppressAutoHyphens/>
        <w:ind w:right="49"/>
        <w:jc w:val="center"/>
        <w:rPr>
          <w:rFonts w:ascii="Montserrat Light" w:eastAsia="Times New Roman" w:hAnsi="Montserrat Light" w:cs="Arial"/>
          <w:b/>
          <w:noProof w:val="0"/>
          <w:sz w:val="20"/>
          <w:szCs w:val="20"/>
          <w:lang w:val="es-ES" w:eastAsia="ar-SA"/>
        </w:rPr>
      </w:pPr>
      <w:r w:rsidRPr="00AF79CB">
        <w:rPr>
          <w:rFonts w:ascii="Montserrat Light" w:eastAsia="Times New Roman" w:hAnsi="Montserrat Light" w:cs="Arial"/>
          <w:b/>
          <w:noProof w:val="0"/>
          <w:sz w:val="20"/>
          <w:szCs w:val="20"/>
          <w:lang w:val="es-ES" w:eastAsia="ar-SA"/>
        </w:rPr>
        <w:t>AVISO DE PRIVACIDAD INTEGRAL DE LOS PROCEDIMIENTOS DE</w:t>
      </w:r>
    </w:p>
    <w:p w:rsidR="00C54188" w:rsidRPr="00AF79CB" w:rsidRDefault="00C54188" w:rsidP="00C54188">
      <w:pPr>
        <w:suppressAutoHyphens/>
        <w:ind w:right="49"/>
        <w:jc w:val="center"/>
        <w:rPr>
          <w:rFonts w:ascii="Montserrat Light" w:eastAsia="Times New Roman" w:hAnsi="Montserrat Light" w:cs="Arial"/>
          <w:b/>
          <w:noProof w:val="0"/>
          <w:sz w:val="20"/>
          <w:szCs w:val="20"/>
          <w:lang w:val="es-ES" w:eastAsia="ar-SA"/>
        </w:rPr>
      </w:pPr>
      <w:r w:rsidRPr="00AF79CB">
        <w:rPr>
          <w:rFonts w:ascii="Montserrat Light" w:eastAsia="Times New Roman" w:hAnsi="Montserrat Light" w:cs="Arial"/>
          <w:b/>
          <w:noProof w:val="0"/>
          <w:sz w:val="20"/>
          <w:szCs w:val="20"/>
          <w:lang w:val="es-ES" w:eastAsia="ar-SA"/>
        </w:rPr>
        <w:t>ADQUISICIONES DE BIENES, ARRENDAMIENTOS Y CONTRATACIÓN DE SERVICIOS</w:t>
      </w:r>
    </w:p>
    <w:p w:rsidR="00C54188" w:rsidRPr="00AF79CB" w:rsidRDefault="00C54188" w:rsidP="00C54188">
      <w:pPr>
        <w:ind w:firstLine="709"/>
        <w:rPr>
          <w:rFonts w:ascii="Montserrat Light" w:eastAsia="Times New Roman" w:hAnsi="Montserrat Light" w:cs="Arial"/>
          <w:b/>
          <w:noProof w:val="0"/>
          <w:sz w:val="20"/>
          <w:szCs w:val="20"/>
          <w:lang w:val="es-ES" w:eastAsia="ar-SA"/>
        </w:rPr>
      </w:pPr>
    </w:p>
    <w:p w:rsidR="00C54188" w:rsidRPr="00AF79CB" w:rsidRDefault="00C54188" w:rsidP="00C54188">
      <w:pPr>
        <w:suppressAutoHyphens/>
        <w:ind w:right="49"/>
        <w:jc w:val="both"/>
        <w:rPr>
          <w:rFonts w:ascii="Montserrat Light" w:eastAsia="Times New Roman" w:hAnsi="Montserrat Light" w:cs="Arial"/>
          <w:noProof w:val="0"/>
          <w:sz w:val="20"/>
          <w:szCs w:val="20"/>
          <w:lang w:val="es-ES" w:eastAsia="ar-SA"/>
        </w:rPr>
      </w:pPr>
      <w:r w:rsidRPr="00AF79CB">
        <w:rPr>
          <w:rFonts w:ascii="Montserrat Light" w:eastAsia="Times New Roman" w:hAnsi="Montserrat Light" w:cs="Arial"/>
          <w:noProof w:val="0"/>
          <w:sz w:val="20"/>
          <w:szCs w:val="20"/>
          <w:lang w:val="es-ES" w:eastAsia="ar-SA"/>
        </w:rPr>
        <w:t>El Instituto Mexicano del Seguro Social (IMSS), con domicilio en Avenida Paseo de la Reforma no. 476, colonia Juárez, C.P. 06600, Delegación Cuauhtémoc, Ciudad de México, es responsable del tratamiento de los datos personales que nos proporcione, los cuales serán protegidos conforme a lo dispuesto por la Ley General de Protección de Datos Personales en Posesión de Sujetos Obligados (LGPDPPSO), y demás normatividad que resulte aplicable.</w:t>
      </w: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rPr>
          <w:rFonts w:ascii="Montserrat Light" w:eastAsia="Times New Roman" w:hAnsi="Montserrat Light" w:cs="Arial"/>
          <w:b/>
          <w:noProof w:val="0"/>
          <w:sz w:val="20"/>
          <w:szCs w:val="20"/>
          <w:lang w:val="es-ES" w:eastAsia="ar-SA"/>
        </w:rPr>
      </w:pPr>
      <w:r w:rsidRPr="00AF79CB">
        <w:rPr>
          <w:rFonts w:ascii="Montserrat Light" w:eastAsia="Times New Roman" w:hAnsi="Montserrat Light" w:cs="Arial"/>
          <w:b/>
          <w:noProof w:val="0"/>
          <w:sz w:val="20"/>
          <w:szCs w:val="20"/>
          <w:lang w:val="es-ES" w:eastAsia="ar-SA"/>
        </w:rPr>
        <w:t>¿Qué datos personales se recaban y para qué finalidad?</w:t>
      </w: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r w:rsidRPr="00AF79CB">
        <w:rPr>
          <w:rFonts w:ascii="Montserrat Light" w:eastAsia="Times New Roman" w:hAnsi="Montserrat Light" w:cs="Arial"/>
          <w:noProof w:val="0"/>
          <w:sz w:val="20"/>
          <w:szCs w:val="20"/>
          <w:lang w:val="es-ES" w:eastAsia="ar-SA"/>
        </w:rPr>
        <w:t>Los datos personales que se recabarán son: datos de identificación, datos de contacto y datos patrimoniales y/o financieros.</w:t>
      </w: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r w:rsidRPr="00AF79CB">
        <w:rPr>
          <w:rFonts w:ascii="Montserrat Light" w:eastAsia="Times New Roman" w:hAnsi="Montserrat Light" w:cs="Arial"/>
          <w:noProof w:val="0"/>
          <w:sz w:val="20"/>
          <w:szCs w:val="20"/>
          <w:lang w:val="es-ES" w:eastAsia="ar-SA"/>
        </w:rPr>
        <w:t>No se recabarán datos personales sensibles.</w:t>
      </w: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jc w:val="both"/>
        <w:rPr>
          <w:rFonts w:ascii="Montserrat Light" w:eastAsia="Times New Roman" w:hAnsi="Montserrat Light" w:cs="Arial"/>
          <w:noProof w:val="0"/>
          <w:sz w:val="20"/>
          <w:szCs w:val="20"/>
          <w:lang w:val="es-ES" w:eastAsia="ar-SA"/>
        </w:rPr>
      </w:pPr>
      <w:r w:rsidRPr="00AF79CB">
        <w:rPr>
          <w:rFonts w:ascii="Montserrat Light" w:eastAsia="Times New Roman" w:hAnsi="Montserrat Light" w:cs="Arial"/>
          <w:noProof w:val="0"/>
          <w:sz w:val="20"/>
          <w:szCs w:val="20"/>
          <w:lang w:val="es-ES" w:eastAsia="ar-SA"/>
        </w:rPr>
        <w:t>Los datos personales recabados serán incorporados y tratados en los expedientes de los procedimientos de adquisiciones de bienes, arrendamientos y contratación de servicios que efectúe el IMSS, en los cuales tenga alguna participación como oferente y/o proveedor; lo anterior para las siguientes finalidades:</w:t>
      </w: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4D103A">
      <w:pPr>
        <w:pStyle w:val="Prrafodelista"/>
        <w:numPr>
          <w:ilvl w:val="1"/>
          <w:numId w:val="44"/>
        </w:numPr>
        <w:suppressAutoHyphens/>
        <w:ind w:left="360" w:right="49"/>
        <w:jc w:val="both"/>
        <w:rPr>
          <w:rFonts w:ascii="Montserrat Light" w:hAnsi="Montserrat Light" w:cs="Arial"/>
          <w:noProof w:val="0"/>
          <w:sz w:val="20"/>
          <w:szCs w:val="20"/>
          <w:lang w:eastAsia="ar-SA"/>
        </w:rPr>
      </w:pPr>
      <w:r w:rsidRPr="00AF79CB">
        <w:rPr>
          <w:rFonts w:ascii="Montserrat Light" w:hAnsi="Montserrat Light" w:cs="Arial"/>
          <w:noProof w:val="0"/>
          <w:sz w:val="20"/>
          <w:szCs w:val="20"/>
          <w:lang w:eastAsia="ar-SA"/>
        </w:rPr>
        <w:t>Acreditar  su  existencia  legal  y/o  personalidad  jurídica,  así  como  identidad,  con  motivo  de  su participación en procedimientos de contratación, en la  formalización de contratos y/o convenios modificatorios, así como en los procedimientos de rescisión de contratos y conciliación.</w:t>
      </w:r>
    </w:p>
    <w:p w:rsidR="00C54188" w:rsidRPr="00AF79CB" w:rsidRDefault="00C54188" w:rsidP="004D103A">
      <w:pPr>
        <w:pStyle w:val="Prrafodelista"/>
        <w:numPr>
          <w:ilvl w:val="1"/>
          <w:numId w:val="44"/>
        </w:numPr>
        <w:suppressAutoHyphens/>
        <w:ind w:left="360" w:right="49"/>
        <w:jc w:val="both"/>
        <w:rPr>
          <w:rFonts w:ascii="Montserrat Light" w:hAnsi="Montserrat Light" w:cs="Arial"/>
          <w:noProof w:val="0"/>
          <w:sz w:val="20"/>
          <w:szCs w:val="20"/>
          <w:lang w:eastAsia="ar-SA"/>
        </w:rPr>
      </w:pPr>
      <w:r w:rsidRPr="00AF79CB">
        <w:rPr>
          <w:rFonts w:ascii="Montserrat Light" w:hAnsi="Montserrat Light" w:cs="Arial"/>
          <w:noProof w:val="0"/>
          <w:sz w:val="20"/>
          <w:szCs w:val="20"/>
          <w:lang w:eastAsia="ar-SA"/>
        </w:rPr>
        <w:t>Realizar  notificaciones  relacionadas  con  los  procedimientos  de  contratación,  formalización  de contratos y/o convenios modificatorios, procedimientos de rescisión de contratos y conciliación.</w:t>
      </w:r>
    </w:p>
    <w:p w:rsidR="00C54188" w:rsidRPr="00AF79CB" w:rsidRDefault="00C54188" w:rsidP="004D103A">
      <w:pPr>
        <w:pStyle w:val="Prrafodelista"/>
        <w:numPr>
          <w:ilvl w:val="1"/>
          <w:numId w:val="44"/>
        </w:numPr>
        <w:suppressAutoHyphens/>
        <w:ind w:left="360" w:right="49"/>
        <w:jc w:val="both"/>
        <w:rPr>
          <w:rFonts w:ascii="Montserrat Light" w:hAnsi="Montserrat Light" w:cs="Arial"/>
          <w:noProof w:val="0"/>
          <w:sz w:val="20"/>
          <w:szCs w:val="20"/>
          <w:lang w:eastAsia="ar-SA"/>
        </w:rPr>
      </w:pPr>
      <w:r w:rsidRPr="00AF79CB">
        <w:rPr>
          <w:rFonts w:ascii="Montserrat Light" w:hAnsi="Montserrat Light" w:cs="Arial"/>
          <w:noProof w:val="0"/>
          <w:sz w:val="20"/>
          <w:szCs w:val="20"/>
          <w:lang w:eastAsia="ar-SA"/>
        </w:rPr>
        <w:t>Formalización de instrumentos contractuales derivados de los procedimientos de contratación.</w:t>
      </w:r>
    </w:p>
    <w:p w:rsidR="00C54188" w:rsidRPr="00AF79CB" w:rsidRDefault="00C54188" w:rsidP="004D103A">
      <w:pPr>
        <w:pStyle w:val="Prrafodelista"/>
        <w:numPr>
          <w:ilvl w:val="1"/>
          <w:numId w:val="44"/>
        </w:numPr>
        <w:suppressAutoHyphens/>
        <w:ind w:left="360" w:right="49"/>
        <w:jc w:val="both"/>
        <w:rPr>
          <w:rFonts w:ascii="Montserrat Light" w:hAnsi="Montserrat Light" w:cs="Arial"/>
          <w:noProof w:val="0"/>
          <w:sz w:val="20"/>
          <w:szCs w:val="20"/>
          <w:lang w:eastAsia="ar-SA"/>
        </w:rPr>
      </w:pPr>
      <w:r w:rsidRPr="00AF79CB">
        <w:rPr>
          <w:rFonts w:ascii="Montserrat Light" w:hAnsi="Montserrat Light" w:cs="Arial"/>
          <w:noProof w:val="0"/>
          <w:sz w:val="20"/>
          <w:szCs w:val="20"/>
          <w:lang w:eastAsia="ar-SA"/>
        </w:rPr>
        <w:t>Dar  cumplimiento a  las  obligaciones de  transparencia comunes que  marca  la  Ley General  de Transparencia y Acceso a la Información Pública (por lo que se refiere a nombre y firma de licitantes, proveedores adjudicados y/o representantes legales).</w:t>
      </w:r>
    </w:p>
    <w:p w:rsidR="00C54188" w:rsidRPr="00AF79CB" w:rsidRDefault="00C54188" w:rsidP="004D103A">
      <w:pPr>
        <w:pStyle w:val="Prrafodelista"/>
        <w:numPr>
          <w:ilvl w:val="1"/>
          <w:numId w:val="44"/>
        </w:numPr>
        <w:suppressAutoHyphens/>
        <w:ind w:left="360" w:right="49"/>
        <w:jc w:val="both"/>
        <w:rPr>
          <w:rFonts w:ascii="Montserrat Light" w:hAnsi="Montserrat Light" w:cs="Arial"/>
          <w:noProof w:val="0"/>
          <w:sz w:val="20"/>
          <w:szCs w:val="20"/>
          <w:lang w:eastAsia="ar-SA"/>
        </w:rPr>
      </w:pPr>
      <w:r w:rsidRPr="00AF79CB">
        <w:rPr>
          <w:rFonts w:ascii="Montserrat Light" w:hAnsi="Montserrat Light" w:cs="Arial"/>
          <w:noProof w:val="0"/>
          <w:sz w:val="20"/>
          <w:szCs w:val="20"/>
          <w:lang w:eastAsia="ar-SA"/>
        </w:rPr>
        <w:t>Atender  las  solicitudes  de  acceso  a  la  información  relacionadas  con  los  procedimientos  de contratación (por lo que se refiere a nombre y firma de licitantes, proveedores adjudicados y/o representantes legales).</w:t>
      </w:r>
    </w:p>
    <w:p w:rsidR="00C54188" w:rsidRPr="00AF79CB" w:rsidRDefault="00C54188" w:rsidP="00C54188">
      <w:pPr>
        <w:suppressAutoHyphens/>
        <w:ind w:right="49" w:firstLine="709"/>
        <w:jc w:val="both"/>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jc w:val="both"/>
        <w:rPr>
          <w:rFonts w:ascii="Montserrat Light" w:eastAsia="Times New Roman" w:hAnsi="Montserrat Light" w:cs="Arial"/>
          <w:noProof w:val="0"/>
          <w:sz w:val="20"/>
          <w:szCs w:val="20"/>
          <w:lang w:val="es-ES" w:eastAsia="ar-SA"/>
        </w:rPr>
      </w:pPr>
      <w:r w:rsidRPr="00AF79CB">
        <w:rPr>
          <w:rFonts w:ascii="Montserrat Light" w:eastAsia="Times New Roman" w:hAnsi="Montserrat Light" w:cs="Arial"/>
          <w:noProof w:val="0"/>
          <w:sz w:val="20"/>
          <w:szCs w:val="20"/>
          <w:lang w:val="es-ES" w:eastAsia="ar-SA"/>
        </w:rPr>
        <w:t>Para dichas finalidades no es  necesario el consentimiento del titular para el tratamiento de sus datos personales.</w:t>
      </w:r>
    </w:p>
    <w:p w:rsidR="00C54188" w:rsidRPr="00AF79CB" w:rsidRDefault="00C54188" w:rsidP="00C54188">
      <w:pPr>
        <w:suppressAutoHyphens/>
        <w:ind w:right="49"/>
        <w:jc w:val="both"/>
        <w:rPr>
          <w:rFonts w:ascii="Montserrat Light" w:eastAsia="Times New Roman" w:hAnsi="Montserrat Light" w:cs="Arial"/>
          <w:b/>
          <w:noProof w:val="0"/>
          <w:sz w:val="20"/>
          <w:szCs w:val="20"/>
          <w:lang w:val="es-ES" w:eastAsia="ar-SA"/>
        </w:rPr>
      </w:pPr>
    </w:p>
    <w:p w:rsidR="00C54188" w:rsidRPr="00AF79CB" w:rsidRDefault="00C54188" w:rsidP="00C54188">
      <w:pPr>
        <w:tabs>
          <w:tab w:val="left" w:pos="6002"/>
        </w:tabs>
        <w:suppressAutoHyphens/>
        <w:ind w:right="49"/>
        <w:jc w:val="both"/>
        <w:rPr>
          <w:rFonts w:ascii="Montserrat Light" w:eastAsia="Times New Roman" w:hAnsi="Montserrat Light" w:cs="Arial"/>
          <w:b/>
          <w:noProof w:val="0"/>
          <w:sz w:val="20"/>
          <w:szCs w:val="20"/>
          <w:lang w:val="es-ES" w:eastAsia="ar-SA"/>
        </w:rPr>
      </w:pPr>
      <w:r w:rsidRPr="00AF79CB">
        <w:rPr>
          <w:rFonts w:ascii="Montserrat Light" w:eastAsia="Times New Roman" w:hAnsi="Montserrat Light" w:cs="Arial"/>
          <w:b/>
          <w:noProof w:val="0"/>
          <w:sz w:val="20"/>
          <w:szCs w:val="20"/>
          <w:lang w:val="es-ES" w:eastAsia="ar-SA"/>
        </w:rPr>
        <w:t>Fundamento para el tratamiento de datos personales.</w:t>
      </w:r>
    </w:p>
    <w:p w:rsidR="00C54188" w:rsidRPr="00AF79CB" w:rsidRDefault="00C54188" w:rsidP="00C54188">
      <w:pPr>
        <w:tabs>
          <w:tab w:val="left" w:pos="6002"/>
        </w:tabs>
        <w:suppressAutoHyphens/>
        <w:ind w:right="49"/>
        <w:jc w:val="both"/>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jc w:val="both"/>
        <w:rPr>
          <w:rFonts w:ascii="Montserrat Light" w:eastAsia="Times New Roman" w:hAnsi="Montserrat Light" w:cs="Arial"/>
          <w:noProof w:val="0"/>
          <w:sz w:val="20"/>
          <w:szCs w:val="20"/>
          <w:lang w:val="es-ES" w:eastAsia="ar-SA"/>
        </w:rPr>
      </w:pPr>
      <w:r w:rsidRPr="00AF79CB">
        <w:rPr>
          <w:rFonts w:ascii="Montserrat Light" w:eastAsia="Times New Roman" w:hAnsi="Montserrat Light" w:cs="Arial"/>
          <w:noProof w:val="0"/>
          <w:sz w:val="20"/>
          <w:szCs w:val="20"/>
          <w:lang w:val="es-ES" w:eastAsia="ar-SA"/>
        </w:rPr>
        <w:t xml:space="preserve">El tratamiento de los datos personales se realiza con fundamento en lo establecido en los artículos 3, fracción XXVIII, 22, fracciones I, V y VIII, 26, 27, 28 de la LGPDPPSO; 23, 68, 70 fracción XXVIII y 121 de la LGTAIP; 121 de la LFTAIP, 251, fracciones IV y V de la Ley del </w:t>
      </w:r>
      <w:r w:rsidRPr="00AF79CB">
        <w:rPr>
          <w:rFonts w:ascii="Montserrat Light" w:eastAsia="Times New Roman" w:hAnsi="Montserrat Light" w:cs="Arial"/>
          <w:noProof w:val="0"/>
          <w:sz w:val="20"/>
          <w:szCs w:val="20"/>
          <w:lang w:val="es-ES" w:eastAsia="ar-SA"/>
        </w:rPr>
        <w:lastRenderedPageBreak/>
        <w:t xml:space="preserve">Seguro Social,  29, fracción VII, 33 bis, cuarto párrafo, 37, fracción IV, 45, fracción IV, 56 de Ley de Adquisiciones, Arrendamientos y Servicios del Sector Público, 35, fracción II, 39, fracción III, inciso i) y fracción VI, 44, fracción II, 48 fracciones V y VI de su Reglamento, artículo  32-D  del  Código  Fiscal  de  la  Federación,  las  Políticas,  Bases  y  Lineamientos en  materia  de adquisiciones, arrendamientos y servicios del IMSS, artículo 69 del Reglamento Interior del Instituto Mexicano del Seguro Social, numeral 8.1.3.2 del Manual de Organización de la Dirección de Administración, y el Acuerdo que establece la información relativa a los procedimientos de licitación pública que las dependencias y entidades de la Administración Pública Federal deberán remitir a la Secretaría de Contraloría y Desarrollo Administrativo por transmisión electrónica o en medio magnético, así como la documentación que las mismas podrán requerir a los proveedores para que éstos acrediten su personalidad en los procedimientos de licitación pública, publicado en el Diario Oficial de la Federación el 11 de abril de 1997. </w:t>
      </w:r>
    </w:p>
    <w:p w:rsidR="00C54188" w:rsidRPr="00AF79CB" w:rsidRDefault="00C54188" w:rsidP="00C54188">
      <w:pPr>
        <w:suppressAutoHyphens/>
        <w:ind w:right="49"/>
        <w:rPr>
          <w:rFonts w:ascii="Montserrat Light" w:eastAsia="Times New Roman" w:hAnsi="Montserrat Light" w:cs="Arial"/>
          <w:b/>
          <w:noProof w:val="0"/>
          <w:sz w:val="20"/>
          <w:szCs w:val="20"/>
          <w:lang w:val="es-ES" w:eastAsia="ar-SA"/>
        </w:rPr>
      </w:pPr>
    </w:p>
    <w:p w:rsidR="00C54188" w:rsidRPr="00AF79CB" w:rsidRDefault="00C54188" w:rsidP="00C54188">
      <w:pPr>
        <w:suppressAutoHyphens/>
        <w:ind w:right="49"/>
        <w:rPr>
          <w:rFonts w:ascii="Montserrat Light" w:eastAsia="Times New Roman" w:hAnsi="Montserrat Light" w:cs="Arial"/>
          <w:b/>
          <w:noProof w:val="0"/>
          <w:sz w:val="20"/>
          <w:szCs w:val="20"/>
          <w:lang w:val="es-ES" w:eastAsia="ar-SA"/>
        </w:rPr>
      </w:pPr>
      <w:r w:rsidRPr="00AF79CB">
        <w:rPr>
          <w:rFonts w:ascii="Montserrat Light" w:eastAsia="Times New Roman" w:hAnsi="Montserrat Light" w:cs="Arial"/>
          <w:b/>
          <w:noProof w:val="0"/>
          <w:sz w:val="20"/>
          <w:szCs w:val="20"/>
          <w:lang w:val="es-ES" w:eastAsia="ar-SA"/>
        </w:rPr>
        <w:t>Transferencia de datos personales.</w:t>
      </w: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r w:rsidRPr="00AF79CB">
        <w:rPr>
          <w:rFonts w:ascii="Montserrat Light" w:eastAsia="Times New Roman" w:hAnsi="Montserrat Light" w:cs="Arial"/>
          <w:noProof w:val="0"/>
          <w:sz w:val="20"/>
          <w:szCs w:val="20"/>
          <w:lang w:val="es-ES" w:eastAsia="ar-SA"/>
        </w:rPr>
        <w:t>Se informa que no se realizarán transferencias de datos personales, salvo aquellas que sean necesarias para atender requerimientos de información de autoridad competente que estén debidamente fundados y motivados.</w:t>
      </w: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jc w:val="both"/>
        <w:rPr>
          <w:rFonts w:ascii="Montserrat Light" w:eastAsia="Times New Roman" w:hAnsi="Montserrat Light" w:cs="Arial"/>
          <w:b/>
          <w:noProof w:val="0"/>
          <w:sz w:val="20"/>
          <w:szCs w:val="20"/>
          <w:lang w:val="es-ES" w:eastAsia="ar-SA"/>
        </w:rPr>
      </w:pPr>
      <w:r w:rsidRPr="00AF79CB">
        <w:rPr>
          <w:rFonts w:ascii="Montserrat Light" w:eastAsia="Times New Roman" w:hAnsi="Montserrat Light" w:cs="Arial"/>
          <w:b/>
          <w:noProof w:val="0"/>
          <w:sz w:val="20"/>
          <w:szCs w:val="20"/>
          <w:lang w:val="es-ES" w:eastAsia="ar-SA"/>
        </w:rPr>
        <w:t>¿Dónde se pueden ejercer los derechos de acceso, corrección/rectificación, cancelación u oposición de datos personales (derechos ARCO)?</w:t>
      </w: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r w:rsidRPr="00AF79CB">
        <w:rPr>
          <w:rFonts w:ascii="Montserrat Light" w:eastAsia="Times New Roman" w:hAnsi="Montserrat Light" w:cs="Arial"/>
          <w:noProof w:val="0"/>
          <w:sz w:val="20"/>
          <w:szCs w:val="20"/>
          <w:lang w:val="es-ES" w:eastAsia="ar-SA"/>
        </w:rPr>
        <w:t>Usted podrá presentar su solicitud para el ejercicio de los derechos de Acceso, Rectificación, Cancelación u Oposición directamente ante la Unidad de Transparencia del IMSS, ubicada en Av. Paseo de la Reforma, No. 476, Col. Juárez, C.P. 06600, Del. Cuauhtémoc, Ciudad de México, o bien a través de la Plataforma Nacional de Transparencia en la página: http://www.plataformadetransparencia.org.mx/, o en el   correo electrónico unidad.enlace@imss.gob.mx.</w:t>
      </w: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r w:rsidRPr="00AF79CB">
        <w:rPr>
          <w:rFonts w:ascii="Montserrat Light" w:eastAsia="Times New Roman" w:hAnsi="Montserrat Light" w:cs="Arial"/>
          <w:noProof w:val="0"/>
          <w:sz w:val="20"/>
          <w:szCs w:val="20"/>
          <w:lang w:val="es-ES" w:eastAsia="ar-SA"/>
        </w:rPr>
        <w:t>Si desea conocer el procedimiento para el ejercicio de los derechos ARCO, puede acudir a la Unidad de Transparencia y/o enviar un correo electrónico a la dirección citada.</w:t>
      </w:r>
    </w:p>
    <w:p w:rsidR="00C54188" w:rsidRPr="00AF79CB" w:rsidRDefault="00C54188" w:rsidP="00C54188">
      <w:pPr>
        <w:tabs>
          <w:tab w:val="left" w:pos="3180"/>
        </w:tabs>
        <w:suppressAutoHyphens/>
        <w:ind w:right="49"/>
        <w:rPr>
          <w:rFonts w:ascii="Montserrat Light" w:eastAsia="Times New Roman" w:hAnsi="Montserrat Light" w:cs="Arial"/>
          <w:b/>
          <w:noProof w:val="0"/>
          <w:sz w:val="20"/>
          <w:szCs w:val="20"/>
          <w:lang w:val="es-ES" w:eastAsia="ar-SA"/>
        </w:rPr>
      </w:pPr>
      <w:r w:rsidRPr="00AF79CB">
        <w:rPr>
          <w:rFonts w:ascii="Montserrat Light" w:eastAsia="Times New Roman" w:hAnsi="Montserrat Light" w:cs="Arial"/>
          <w:noProof w:val="0"/>
          <w:sz w:val="20"/>
          <w:szCs w:val="20"/>
          <w:lang w:val="es-ES" w:eastAsia="ar-SA"/>
        </w:rPr>
        <w:tab/>
      </w:r>
    </w:p>
    <w:p w:rsidR="00C54188" w:rsidRPr="00AF79CB" w:rsidRDefault="00C54188" w:rsidP="00C54188">
      <w:pPr>
        <w:suppressAutoHyphens/>
        <w:ind w:right="49"/>
        <w:rPr>
          <w:rFonts w:ascii="Montserrat Light" w:eastAsia="Times New Roman" w:hAnsi="Montserrat Light" w:cs="Arial"/>
          <w:b/>
          <w:noProof w:val="0"/>
          <w:sz w:val="20"/>
          <w:szCs w:val="20"/>
          <w:lang w:val="es-ES" w:eastAsia="ar-SA"/>
        </w:rPr>
      </w:pPr>
      <w:r w:rsidRPr="00AF79CB">
        <w:rPr>
          <w:rFonts w:ascii="Montserrat Light" w:eastAsia="Times New Roman" w:hAnsi="Montserrat Light" w:cs="Arial"/>
          <w:b/>
          <w:noProof w:val="0"/>
          <w:sz w:val="20"/>
          <w:szCs w:val="20"/>
          <w:lang w:val="es-ES" w:eastAsia="ar-SA"/>
        </w:rPr>
        <w:t>Cambios al aviso de privacidad</w:t>
      </w: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r w:rsidRPr="00AF79CB">
        <w:rPr>
          <w:rFonts w:ascii="Montserrat Light" w:eastAsia="Times New Roman" w:hAnsi="Montserrat Light" w:cs="Arial"/>
          <w:noProof w:val="0"/>
          <w:sz w:val="20"/>
          <w:szCs w:val="20"/>
          <w:lang w:val="es-ES" w:eastAsia="ar-SA"/>
        </w:rPr>
        <w:t>El presente aviso de privacidad puede sufrir modificaciones, cambios o actualizaciones derivadas de nuevos requerimientos legales o por otras causas.</w:t>
      </w: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r w:rsidRPr="00AF79CB">
        <w:rPr>
          <w:rFonts w:ascii="Montserrat Light" w:eastAsia="Times New Roman" w:hAnsi="Montserrat Light" w:cs="Arial"/>
          <w:noProof w:val="0"/>
          <w:sz w:val="20"/>
          <w:szCs w:val="20"/>
          <w:lang w:val="es-ES" w:eastAsia="ar-SA"/>
        </w:rPr>
        <w:t>En  caso de  que  se  efectúen cambios, los  mismos se  comunicarán a  través  de  la  página de  internet institucional,  www.imss.gob.mx, o bien de manera presencial en nuestras instalaciones.</w:t>
      </w: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C54188" w:rsidRPr="00AF79CB" w:rsidRDefault="00C54188" w:rsidP="00C54188">
      <w:pPr>
        <w:suppressAutoHyphens/>
        <w:ind w:right="49"/>
        <w:rPr>
          <w:rFonts w:ascii="Montserrat Light" w:eastAsia="Times New Roman" w:hAnsi="Montserrat Light" w:cs="Arial"/>
          <w:noProof w:val="0"/>
          <w:sz w:val="20"/>
          <w:szCs w:val="20"/>
          <w:lang w:val="es-ES" w:eastAsia="ar-SA"/>
        </w:rPr>
      </w:pPr>
    </w:p>
    <w:p w:rsidR="000208BD" w:rsidRPr="00AF79CB" w:rsidRDefault="000208BD">
      <w:pPr>
        <w:rPr>
          <w:rFonts w:ascii="Montserrat Light" w:eastAsia="Arial" w:hAnsi="Montserrat Light" w:cs="Arial"/>
          <w:b/>
          <w:spacing w:val="-2"/>
          <w:sz w:val="20"/>
          <w:szCs w:val="20"/>
        </w:rPr>
      </w:pPr>
      <w:r w:rsidRPr="00AF79CB">
        <w:rPr>
          <w:rFonts w:ascii="Montserrat Light" w:eastAsia="Arial" w:hAnsi="Montserrat Light" w:cs="Arial"/>
          <w:b/>
          <w:spacing w:val="-2"/>
          <w:sz w:val="20"/>
          <w:szCs w:val="20"/>
        </w:rPr>
        <w:br w:type="page"/>
      </w:r>
    </w:p>
    <w:p w:rsidR="007D15C2" w:rsidRPr="00BA386D" w:rsidRDefault="007D15C2" w:rsidP="007D15C2">
      <w:pPr>
        <w:pStyle w:val="Ttulo1"/>
        <w:spacing w:before="0" w:after="0"/>
        <w:ind w:left="360" w:right="49"/>
        <w:jc w:val="center"/>
        <w:rPr>
          <w:rFonts w:ascii="Montserrat" w:hAnsi="Montserrat" w:cs="Arial"/>
          <w:sz w:val="20"/>
          <w:szCs w:val="20"/>
        </w:rPr>
      </w:pPr>
      <w:bookmarkStart w:id="208" w:name="_Toc92919214"/>
      <w:r w:rsidRPr="00BA386D">
        <w:rPr>
          <w:rFonts w:ascii="Montserrat" w:hAnsi="Montserrat" w:cs="Arial"/>
          <w:sz w:val="20"/>
          <w:szCs w:val="20"/>
        </w:rPr>
        <w:lastRenderedPageBreak/>
        <w:t xml:space="preserve">ANEXO XVI </w:t>
      </w:r>
      <w:r w:rsidRPr="00BA386D">
        <w:rPr>
          <w:rFonts w:ascii="Montserrat" w:hAnsi="Montserrat" w:cs="Arial"/>
          <w:sz w:val="20"/>
          <w:szCs w:val="20"/>
        </w:rPr>
        <w:br/>
      </w:r>
      <w:r w:rsidRPr="00BA386D">
        <w:rPr>
          <w:rFonts w:ascii="Montserrat" w:hAnsi="Montserrat" w:cs="Arial"/>
          <w:noProof w:val="0"/>
          <w:sz w:val="20"/>
          <w:szCs w:val="20"/>
        </w:rPr>
        <w:t>RELACIÓN DE ENTREGA DE DOCUMENTACIÓN</w:t>
      </w:r>
      <w:bookmarkEnd w:id="208"/>
    </w:p>
    <w:p w:rsidR="007D15C2" w:rsidRPr="00BA386D" w:rsidRDefault="007D15C2" w:rsidP="007D15C2">
      <w:pPr>
        <w:suppressAutoHyphens/>
        <w:ind w:right="49"/>
        <w:rPr>
          <w:rFonts w:ascii="Montserrat" w:eastAsia="Times New Roman" w:hAnsi="Montserrat" w:cs="Arial"/>
          <w:b/>
          <w:noProof w:val="0"/>
          <w:sz w:val="20"/>
          <w:szCs w:val="20"/>
          <w:lang w:val="es-ES" w:eastAsia="ar-SA"/>
        </w:rPr>
      </w:pPr>
    </w:p>
    <w:p w:rsidR="007D15C2" w:rsidRPr="00BA386D" w:rsidRDefault="007D15C2" w:rsidP="008958E6">
      <w:pPr>
        <w:tabs>
          <w:tab w:val="left" w:pos="7651"/>
        </w:tabs>
        <w:ind w:right="49"/>
        <w:rPr>
          <w:rFonts w:ascii="Montserrat" w:hAnsi="Montserrat" w:cs="Arial"/>
          <w:b/>
          <w:noProof w:val="0"/>
          <w:sz w:val="20"/>
          <w:szCs w:val="20"/>
        </w:rPr>
      </w:pPr>
      <w:r w:rsidRPr="00BA386D">
        <w:rPr>
          <w:rFonts w:ascii="Montserrat" w:hAnsi="Montserrat" w:cs="Arial"/>
          <w:b/>
          <w:noProof w:val="0"/>
          <w:sz w:val="20"/>
          <w:szCs w:val="20"/>
        </w:rPr>
        <w:t>NOMBRE DEL LICITANTE: ___________________________________________</w:t>
      </w:r>
      <w:r w:rsidR="008958E6" w:rsidRPr="00BA386D">
        <w:rPr>
          <w:rFonts w:ascii="Montserrat" w:hAnsi="Montserrat" w:cs="Arial"/>
          <w:b/>
          <w:noProof w:val="0"/>
          <w:sz w:val="20"/>
          <w:szCs w:val="20"/>
        </w:rPr>
        <w:t>_________________</w:t>
      </w:r>
    </w:p>
    <w:p w:rsidR="007D15C2" w:rsidRPr="00BA386D" w:rsidRDefault="007D15C2" w:rsidP="007D15C2">
      <w:pPr>
        <w:suppressAutoHyphens/>
        <w:ind w:right="49"/>
        <w:rPr>
          <w:rFonts w:ascii="Montserrat" w:eastAsia="Times New Roman" w:hAnsi="Montserrat" w:cs="Arial"/>
          <w:b/>
          <w:noProof w:val="0"/>
          <w:sz w:val="18"/>
          <w:szCs w:val="18"/>
          <w:lang w:val="es-ES" w:eastAsia="ar-SA"/>
        </w:rPr>
      </w:pPr>
    </w:p>
    <w:tbl>
      <w:tblPr>
        <w:tblW w:w="533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5046"/>
        <w:gridCol w:w="1148"/>
        <w:gridCol w:w="1556"/>
        <w:gridCol w:w="1830"/>
      </w:tblGrid>
      <w:tr w:rsidR="007D15C2" w:rsidRPr="00BA386D" w:rsidTr="00200010">
        <w:trPr>
          <w:tblHeader/>
          <w:jc w:val="center"/>
        </w:trPr>
        <w:tc>
          <w:tcPr>
            <w:tcW w:w="2634" w:type="pct"/>
            <w:shd w:val="clear" w:color="auto" w:fill="BFBFBF" w:themeFill="background1" w:themeFillShade="BF"/>
            <w:vAlign w:val="center"/>
          </w:tcPr>
          <w:p w:rsidR="007D15C2" w:rsidRPr="00BA386D" w:rsidRDefault="007D15C2" w:rsidP="00AB7451">
            <w:pPr>
              <w:suppressAutoHyphens/>
              <w:snapToGrid w:val="0"/>
              <w:ind w:right="49"/>
              <w:jc w:val="center"/>
              <w:rPr>
                <w:rFonts w:ascii="Montserrat" w:eastAsia="Times New Roman" w:hAnsi="Montserrat" w:cs="Arial"/>
                <w:b/>
                <w:bCs/>
                <w:noProof w:val="0"/>
                <w:sz w:val="18"/>
                <w:szCs w:val="18"/>
                <w:lang w:val="es-ES" w:eastAsia="ar-SA"/>
              </w:rPr>
            </w:pPr>
            <w:r w:rsidRPr="00BA386D">
              <w:rPr>
                <w:rFonts w:ascii="Montserrat" w:hAnsi="Montserrat" w:cs="Arial"/>
                <w:b/>
                <w:noProof w:val="0"/>
                <w:sz w:val="18"/>
                <w:szCs w:val="18"/>
              </w:rPr>
              <w:t>DOCUMENTACIÓN LEGAL Y ADMINISTRATIVA</w:t>
            </w:r>
          </w:p>
        </w:tc>
        <w:tc>
          <w:tcPr>
            <w:tcW w:w="599" w:type="pct"/>
            <w:shd w:val="clear" w:color="auto" w:fill="BFBFBF" w:themeFill="background1" w:themeFillShade="BF"/>
            <w:vAlign w:val="center"/>
          </w:tcPr>
          <w:p w:rsidR="007D15C2" w:rsidRPr="00BA386D" w:rsidRDefault="007D15C2" w:rsidP="00AB7451">
            <w:pPr>
              <w:suppressAutoHyphens/>
              <w:ind w:right="49"/>
              <w:jc w:val="center"/>
              <w:rPr>
                <w:rFonts w:ascii="Montserrat" w:eastAsia="Times New Roman" w:hAnsi="Montserrat" w:cs="Arial"/>
                <w:b/>
                <w:bCs/>
                <w:noProof w:val="0"/>
                <w:sz w:val="18"/>
                <w:szCs w:val="18"/>
                <w:lang w:val="es-ES" w:eastAsia="ar-SA"/>
              </w:rPr>
            </w:pPr>
            <w:r w:rsidRPr="00BA386D">
              <w:rPr>
                <w:rFonts w:ascii="Montserrat" w:eastAsia="Times New Roman" w:hAnsi="Montserrat" w:cs="Arial"/>
                <w:b/>
                <w:bCs/>
                <w:noProof w:val="0"/>
                <w:sz w:val="18"/>
                <w:szCs w:val="18"/>
                <w:lang w:val="es-ES" w:eastAsia="ar-SA"/>
              </w:rPr>
              <w:t>NUMERAL EN EL QUE SE SOLICITA</w:t>
            </w:r>
          </w:p>
        </w:tc>
        <w:tc>
          <w:tcPr>
            <w:tcW w:w="812" w:type="pct"/>
            <w:tcBorders>
              <w:right w:val="single" w:sz="4" w:space="0" w:color="auto"/>
            </w:tcBorders>
            <w:shd w:val="clear" w:color="auto" w:fill="BFBFBF" w:themeFill="background1" w:themeFillShade="BF"/>
            <w:vAlign w:val="center"/>
          </w:tcPr>
          <w:p w:rsidR="007D15C2" w:rsidRPr="00BA386D" w:rsidRDefault="007D15C2" w:rsidP="00AB7451">
            <w:pPr>
              <w:suppressAutoHyphens/>
              <w:ind w:right="49"/>
              <w:jc w:val="center"/>
              <w:rPr>
                <w:rFonts w:ascii="Montserrat" w:eastAsia="Times New Roman" w:hAnsi="Montserrat" w:cs="Arial"/>
                <w:b/>
                <w:bCs/>
                <w:noProof w:val="0"/>
                <w:sz w:val="18"/>
                <w:szCs w:val="18"/>
                <w:lang w:val="es-ES" w:eastAsia="ar-SA"/>
              </w:rPr>
            </w:pPr>
            <w:r w:rsidRPr="00BA386D">
              <w:rPr>
                <w:rFonts w:ascii="Montserrat" w:eastAsia="Times New Roman" w:hAnsi="Montserrat" w:cs="Arial"/>
                <w:b/>
                <w:bCs/>
                <w:noProof w:val="0"/>
                <w:sz w:val="18"/>
                <w:szCs w:val="18"/>
                <w:lang w:val="es-ES" w:eastAsia="ar-SA"/>
              </w:rPr>
              <w:t>PRESENTADO</w:t>
            </w:r>
          </w:p>
          <w:p w:rsidR="007D15C2" w:rsidRPr="00BA386D" w:rsidRDefault="007D15C2" w:rsidP="00371FEC">
            <w:pPr>
              <w:suppressAutoHyphens/>
              <w:snapToGrid w:val="0"/>
              <w:ind w:right="49"/>
              <w:jc w:val="center"/>
              <w:rPr>
                <w:rFonts w:ascii="Montserrat" w:eastAsia="Times New Roman" w:hAnsi="Montserrat" w:cs="Arial"/>
                <w:b/>
                <w:bCs/>
                <w:noProof w:val="0"/>
                <w:sz w:val="18"/>
                <w:szCs w:val="18"/>
                <w:lang w:val="es-ES" w:eastAsia="ar-SA"/>
              </w:rPr>
            </w:pPr>
            <w:r w:rsidRPr="00BA386D">
              <w:rPr>
                <w:rFonts w:ascii="Montserrat" w:eastAsia="Times New Roman" w:hAnsi="Montserrat" w:cs="Arial"/>
                <w:b/>
                <w:bCs/>
                <w:noProof w:val="0"/>
                <w:sz w:val="18"/>
                <w:szCs w:val="18"/>
                <w:lang w:val="es-ES" w:eastAsia="ar-SA"/>
              </w:rPr>
              <w:t>SI</w:t>
            </w:r>
            <w:r w:rsidR="003001C6" w:rsidRPr="00BA386D">
              <w:rPr>
                <w:rFonts w:ascii="Montserrat" w:eastAsia="Times New Roman" w:hAnsi="Montserrat" w:cs="Arial"/>
                <w:b/>
                <w:bCs/>
                <w:noProof w:val="0"/>
                <w:sz w:val="18"/>
                <w:szCs w:val="18"/>
                <w:lang w:val="es-ES" w:eastAsia="ar-SA"/>
              </w:rPr>
              <w:t>/</w:t>
            </w:r>
            <w:r w:rsidRPr="00BA386D">
              <w:rPr>
                <w:rFonts w:ascii="Montserrat" w:eastAsia="Times New Roman" w:hAnsi="Montserrat" w:cs="Arial"/>
                <w:b/>
                <w:bCs/>
                <w:noProof w:val="0"/>
                <w:sz w:val="18"/>
                <w:szCs w:val="18"/>
                <w:lang w:val="es-ES" w:eastAsia="ar-SA"/>
              </w:rPr>
              <w:t>NO</w:t>
            </w:r>
          </w:p>
        </w:tc>
        <w:tc>
          <w:tcPr>
            <w:tcW w:w="955" w:type="pct"/>
            <w:shd w:val="clear" w:color="auto" w:fill="BFBFBF" w:themeFill="background1" w:themeFillShade="BF"/>
            <w:vAlign w:val="center"/>
          </w:tcPr>
          <w:p w:rsidR="007D15C2" w:rsidRPr="00BA386D" w:rsidRDefault="007D15C2" w:rsidP="00AB7451">
            <w:pPr>
              <w:suppressAutoHyphens/>
              <w:snapToGrid w:val="0"/>
              <w:ind w:right="49"/>
              <w:jc w:val="center"/>
              <w:rPr>
                <w:rFonts w:ascii="Montserrat" w:eastAsia="Times New Roman" w:hAnsi="Montserrat" w:cs="Arial"/>
                <w:b/>
                <w:bCs/>
                <w:noProof w:val="0"/>
                <w:sz w:val="18"/>
                <w:szCs w:val="18"/>
                <w:lang w:val="es-ES" w:eastAsia="ar-SA"/>
              </w:rPr>
            </w:pPr>
            <w:r w:rsidRPr="00BA386D">
              <w:rPr>
                <w:rFonts w:ascii="Montserrat" w:hAnsi="Montserrat" w:cs="Arial"/>
                <w:b/>
                <w:sz w:val="18"/>
                <w:szCs w:val="18"/>
              </w:rPr>
              <w:t>NÚMERO DE FOLIO EN LA PROPUESTA DONDE ESTA EL DOCUMENTO</w:t>
            </w:r>
          </w:p>
        </w:tc>
      </w:tr>
      <w:tr w:rsidR="007D15C2" w:rsidRPr="00BA386D" w:rsidTr="00200010">
        <w:trPr>
          <w:jc w:val="center"/>
        </w:trPr>
        <w:tc>
          <w:tcPr>
            <w:tcW w:w="2634" w:type="pct"/>
            <w:vAlign w:val="center"/>
          </w:tcPr>
          <w:p w:rsidR="007D15C2" w:rsidRPr="00BA386D" w:rsidRDefault="007D15C2" w:rsidP="00AB7451">
            <w:pPr>
              <w:ind w:right="49"/>
              <w:jc w:val="both"/>
              <w:rPr>
                <w:rFonts w:ascii="Montserrat" w:hAnsi="Montserrat" w:cs="Arial"/>
                <w:sz w:val="18"/>
                <w:szCs w:val="18"/>
              </w:rPr>
            </w:pPr>
            <w:r w:rsidRPr="00BA386D">
              <w:rPr>
                <w:rFonts w:ascii="Montserrat" w:hAnsi="Montserrat" w:cs="Arial"/>
                <w:sz w:val="18"/>
                <w:szCs w:val="18"/>
              </w:rPr>
              <w:t>Acreditamiento de Personalidad Jurídica y datos de notificación.</w:t>
            </w:r>
            <w:r w:rsidR="00371FEC" w:rsidRPr="00BA386D">
              <w:rPr>
                <w:rFonts w:ascii="Montserrat" w:hAnsi="Montserrat" w:cs="Arial"/>
                <w:sz w:val="18"/>
                <w:szCs w:val="18"/>
              </w:rPr>
              <w:t xml:space="preserve"> </w:t>
            </w:r>
            <w:r w:rsidRPr="00BA386D">
              <w:rPr>
                <w:rFonts w:ascii="Montserrat" w:hAnsi="Montserrat" w:cs="Arial"/>
                <w:b/>
                <w:sz w:val="18"/>
                <w:szCs w:val="18"/>
              </w:rPr>
              <w:t>Anexo V.</w:t>
            </w:r>
          </w:p>
        </w:tc>
        <w:tc>
          <w:tcPr>
            <w:tcW w:w="599" w:type="pct"/>
            <w:vAlign w:val="center"/>
          </w:tcPr>
          <w:p w:rsidR="007D15C2" w:rsidRPr="00BA386D"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4.1</w:t>
            </w:r>
            <w:r w:rsidR="004619CC" w:rsidRPr="00BA386D">
              <w:rPr>
                <w:rFonts w:ascii="Montserrat" w:eastAsia="Times New Roman" w:hAnsi="Montserrat" w:cs="Arial"/>
                <w:b/>
                <w:noProof w:val="0"/>
                <w:sz w:val="18"/>
                <w:szCs w:val="18"/>
                <w:lang w:val="es-ES" w:eastAsia="ar-SA"/>
              </w:rPr>
              <w:t>.1</w:t>
            </w:r>
          </w:p>
          <w:p w:rsidR="007D15C2" w:rsidRPr="00BA386D"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 xml:space="preserve">a. </w:t>
            </w:r>
          </w:p>
        </w:tc>
        <w:tc>
          <w:tcPr>
            <w:tcW w:w="812" w:type="pct"/>
          </w:tcPr>
          <w:p w:rsidR="007D15C2" w:rsidRPr="00BA386D"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5" w:type="pct"/>
          </w:tcPr>
          <w:p w:rsidR="007D15C2" w:rsidRPr="00BA386D"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200010" w:rsidRPr="00BA386D" w:rsidTr="00200010">
        <w:trPr>
          <w:jc w:val="center"/>
        </w:trPr>
        <w:tc>
          <w:tcPr>
            <w:tcW w:w="2634" w:type="pct"/>
            <w:vAlign w:val="center"/>
          </w:tcPr>
          <w:p w:rsidR="00200010" w:rsidRPr="00BA386D" w:rsidRDefault="00200010" w:rsidP="003611C1">
            <w:pPr>
              <w:ind w:right="49"/>
              <w:jc w:val="both"/>
              <w:rPr>
                <w:rFonts w:ascii="Montserrat" w:hAnsi="Montserrat" w:cs="Arial"/>
                <w:bCs/>
                <w:sz w:val="18"/>
                <w:szCs w:val="18"/>
                <w:lang w:eastAsia="ar-SA"/>
              </w:rPr>
            </w:pPr>
            <w:r w:rsidRPr="00BA386D">
              <w:rPr>
                <w:rFonts w:ascii="Montserrat" w:eastAsia="Times New Roman" w:hAnsi="Montserrat" w:cs="Arial"/>
                <w:bCs/>
                <w:sz w:val="18"/>
                <w:szCs w:val="18"/>
                <w:lang w:val="es-ES" w:eastAsia="ar-SA"/>
              </w:rPr>
              <w:t xml:space="preserve">Escrito de los supuestos establecidos en los artículos 50 y 60 de la LAASSP, </w:t>
            </w:r>
            <w:r w:rsidRPr="00BA386D">
              <w:rPr>
                <w:rFonts w:ascii="Montserrat" w:hAnsi="Montserrat" w:cs="Arial"/>
                <w:sz w:val="18"/>
                <w:szCs w:val="18"/>
                <w:lang w:val="es-ES_tradnl"/>
              </w:rPr>
              <w:t xml:space="preserve"> </w:t>
            </w:r>
            <w:r w:rsidRPr="00BA386D">
              <w:rPr>
                <w:rFonts w:ascii="Montserrat" w:hAnsi="Montserrat" w:cs="Arial"/>
                <w:b/>
                <w:sz w:val="18"/>
                <w:szCs w:val="18"/>
                <w:lang w:val="es-ES_tradnl"/>
              </w:rPr>
              <w:t>Anexo VIII.</w:t>
            </w:r>
          </w:p>
        </w:tc>
        <w:tc>
          <w:tcPr>
            <w:tcW w:w="599" w:type="pct"/>
            <w:vAlign w:val="center"/>
          </w:tcPr>
          <w:p w:rsidR="00200010" w:rsidRPr="00BA386D" w:rsidRDefault="00200010" w:rsidP="003611C1">
            <w:pPr>
              <w:suppressAutoHyphens/>
              <w:snapToGrid w:val="0"/>
              <w:ind w:right="49"/>
              <w:jc w:val="center"/>
              <w:rPr>
                <w:rFonts w:ascii="Montserrat" w:eastAsia="Times New Roman" w:hAnsi="Montserrat" w:cs="Arial"/>
                <w:b/>
                <w:noProof w:val="0"/>
                <w:sz w:val="18"/>
                <w:szCs w:val="18"/>
                <w:lang w:eastAsia="ar-SA"/>
              </w:rPr>
            </w:pPr>
            <w:r w:rsidRPr="00BA386D">
              <w:rPr>
                <w:rFonts w:ascii="Montserrat" w:eastAsia="Times New Roman" w:hAnsi="Montserrat" w:cs="Arial"/>
                <w:b/>
                <w:noProof w:val="0"/>
                <w:sz w:val="18"/>
                <w:szCs w:val="18"/>
                <w:lang w:eastAsia="ar-SA"/>
              </w:rPr>
              <w:t xml:space="preserve">4.1.1 </w:t>
            </w:r>
          </w:p>
          <w:p w:rsidR="00200010" w:rsidRPr="00BA386D" w:rsidRDefault="00200010" w:rsidP="003611C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 xml:space="preserve">b. </w:t>
            </w:r>
          </w:p>
        </w:tc>
        <w:tc>
          <w:tcPr>
            <w:tcW w:w="812" w:type="pct"/>
          </w:tcPr>
          <w:p w:rsidR="00200010" w:rsidRPr="00BA386D" w:rsidRDefault="00200010" w:rsidP="003611C1">
            <w:pPr>
              <w:suppressAutoHyphens/>
              <w:snapToGrid w:val="0"/>
              <w:ind w:right="49"/>
              <w:jc w:val="center"/>
              <w:rPr>
                <w:rFonts w:ascii="Montserrat" w:eastAsia="Times New Roman" w:hAnsi="Montserrat" w:cs="Arial"/>
                <w:noProof w:val="0"/>
                <w:sz w:val="18"/>
                <w:szCs w:val="18"/>
                <w:lang w:val="es-ES" w:eastAsia="ar-SA"/>
              </w:rPr>
            </w:pPr>
          </w:p>
        </w:tc>
        <w:tc>
          <w:tcPr>
            <w:tcW w:w="955" w:type="pct"/>
          </w:tcPr>
          <w:p w:rsidR="00200010" w:rsidRPr="00BA386D" w:rsidRDefault="00200010" w:rsidP="003611C1">
            <w:pPr>
              <w:suppressAutoHyphens/>
              <w:snapToGrid w:val="0"/>
              <w:ind w:right="49"/>
              <w:jc w:val="center"/>
              <w:rPr>
                <w:rFonts w:ascii="Montserrat" w:eastAsia="Times New Roman" w:hAnsi="Montserrat" w:cs="Arial"/>
                <w:noProof w:val="0"/>
                <w:sz w:val="18"/>
                <w:szCs w:val="18"/>
                <w:lang w:val="es-ES" w:eastAsia="ar-SA"/>
              </w:rPr>
            </w:pPr>
          </w:p>
        </w:tc>
      </w:tr>
      <w:tr w:rsidR="00200010" w:rsidRPr="00BA386D" w:rsidTr="00200010">
        <w:trPr>
          <w:jc w:val="center"/>
        </w:trPr>
        <w:tc>
          <w:tcPr>
            <w:tcW w:w="2634" w:type="pct"/>
            <w:vAlign w:val="center"/>
          </w:tcPr>
          <w:p w:rsidR="00200010" w:rsidRPr="00BA386D" w:rsidRDefault="00200010" w:rsidP="003611C1">
            <w:pPr>
              <w:ind w:right="49"/>
              <w:jc w:val="both"/>
              <w:rPr>
                <w:rFonts w:ascii="Montserrat" w:hAnsi="Montserrat" w:cs="Arial"/>
                <w:sz w:val="18"/>
                <w:szCs w:val="18"/>
                <w:lang w:val="es-ES_tradnl"/>
              </w:rPr>
            </w:pPr>
            <w:r w:rsidRPr="00BA386D">
              <w:rPr>
                <w:rFonts w:ascii="Montserrat" w:eastAsia="Times New Roman" w:hAnsi="Montserrat" w:cs="Arial"/>
                <w:bCs/>
                <w:sz w:val="18"/>
                <w:szCs w:val="18"/>
                <w:lang w:val="es-ES" w:eastAsia="ar-SA"/>
              </w:rPr>
              <w:t xml:space="preserve">Declaración de integridad, </w:t>
            </w:r>
            <w:r w:rsidRPr="00BA386D">
              <w:rPr>
                <w:rFonts w:ascii="Montserrat" w:hAnsi="Montserrat" w:cs="Arial"/>
                <w:b/>
                <w:sz w:val="18"/>
                <w:szCs w:val="18"/>
                <w:lang w:val="es-ES_tradnl"/>
              </w:rPr>
              <w:t>Anexo IX.</w:t>
            </w:r>
          </w:p>
        </w:tc>
        <w:tc>
          <w:tcPr>
            <w:tcW w:w="599" w:type="pct"/>
            <w:vAlign w:val="center"/>
          </w:tcPr>
          <w:p w:rsidR="00200010" w:rsidRPr="00BA386D" w:rsidRDefault="00200010" w:rsidP="003611C1">
            <w:pPr>
              <w:suppressAutoHyphens/>
              <w:snapToGrid w:val="0"/>
              <w:ind w:right="49"/>
              <w:jc w:val="center"/>
              <w:rPr>
                <w:rFonts w:ascii="Montserrat" w:eastAsia="Times New Roman" w:hAnsi="Montserrat" w:cs="Arial"/>
                <w:b/>
                <w:noProof w:val="0"/>
                <w:sz w:val="18"/>
                <w:szCs w:val="18"/>
                <w:lang w:eastAsia="ar-SA"/>
              </w:rPr>
            </w:pPr>
            <w:r w:rsidRPr="00BA386D">
              <w:rPr>
                <w:rFonts w:ascii="Montserrat" w:eastAsia="Times New Roman" w:hAnsi="Montserrat" w:cs="Arial"/>
                <w:b/>
                <w:noProof w:val="0"/>
                <w:sz w:val="18"/>
                <w:szCs w:val="18"/>
                <w:lang w:eastAsia="ar-SA"/>
              </w:rPr>
              <w:t xml:space="preserve">4.1.1 </w:t>
            </w:r>
          </w:p>
          <w:p w:rsidR="00200010" w:rsidRPr="00BA386D" w:rsidRDefault="00200010" w:rsidP="003611C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c.</w:t>
            </w:r>
          </w:p>
        </w:tc>
        <w:tc>
          <w:tcPr>
            <w:tcW w:w="812" w:type="pct"/>
          </w:tcPr>
          <w:p w:rsidR="00200010" w:rsidRPr="00BA386D" w:rsidRDefault="00200010" w:rsidP="003611C1">
            <w:pPr>
              <w:suppressAutoHyphens/>
              <w:snapToGrid w:val="0"/>
              <w:ind w:right="49"/>
              <w:jc w:val="center"/>
              <w:rPr>
                <w:rFonts w:ascii="Montserrat" w:eastAsia="Times New Roman" w:hAnsi="Montserrat" w:cs="Arial"/>
                <w:noProof w:val="0"/>
                <w:sz w:val="18"/>
                <w:szCs w:val="18"/>
                <w:lang w:val="es-ES" w:eastAsia="ar-SA"/>
              </w:rPr>
            </w:pPr>
          </w:p>
        </w:tc>
        <w:tc>
          <w:tcPr>
            <w:tcW w:w="955" w:type="pct"/>
          </w:tcPr>
          <w:p w:rsidR="00200010" w:rsidRPr="00BA386D" w:rsidRDefault="00200010" w:rsidP="003611C1">
            <w:pPr>
              <w:suppressAutoHyphens/>
              <w:snapToGrid w:val="0"/>
              <w:ind w:right="49"/>
              <w:jc w:val="center"/>
              <w:rPr>
                <w:rFonts w:ascii="Montserrat" w:eastAsia="Times New Roman" w:hAnsi="Montserrat" w:cs="Arial"/>
                <w:noProof w:val="0"/>
                <w:sz w:val="18"/>
                <w:szCs w:val="18"/>
                <w:lang w:val="es-ES" w:eastAsia="ar-SA"/>
              </w:rPr>
            </w:pPr>
          </w:p>
        </w:tc>
      </w:tr>
      <w:tr w:rsidR="00200010" w:rsidRPr="00BA386D" w:rsidTr="003611C1">
        <w:trPr>
          <w:jc w:val="center"/>
        </w:trPr>
        <w:tc>
          <w:tcPr>
            <w:tcW w:w="2634" w:type="pct"/>
            <w:vAlign w:val="center"/>
          </w:tcPr>
          <w:p w:rsidR="00200010" w:rsidRPr="00BA386D" w:rsidRDefault="00200010" w:rsidP="003611C1">
            <w:pPr>
              <w:ind w:right="49"/>
              <w:jc w:val="both"/>
              <w:rPr>
                <w:rFonts w:ascii="Montserrat" w:eastAsia="Times New Roman" w:hAnsi="Montserrat" w:cs="Arial"/>
                <w:b/>
                <w:bCs/>
                <w:sz w:val="18"/>
                <w:szCs w:val="18"/>
                <w:lang w:val="es-ES" w:eastAsia="ar-SA"/>
              </w:rPr>
            </w:pPr>
            <w:r w:rsidRPr="00BA386D">
              <w:rPr>
                <w:rFonts w:ascii="Montserrat" w:eastAsia="Times New Roman" w:hAnsi="Montserrat" w:cs="Arial"/>
                <w:bCs/>
                <w:sz w:val="18"/>
                <w:szCs w:val="18"/>
                <w:lang w:val="es-ES" w:eastAsia="ar-SA"/>
              </w:rPr>
              <w:t xml:space="preserve">Convenio de participación conjunta, </w:t>
            </w:r>
            <w:r w:rsidRPr="00BA386D">
              <w:rPr>
                <w:rFonts w:ascii="Montserrat" w:eastAsia="Times New Roman" w:hAnsi="Montserrat" w:cs="Arial"/>
                <w:b/>
                <w:bCs/>
                <w:sz w:val="18"/>
                <w:szCs w:val="18"/>
                <w:lang w:val="es-ES" w:eastAsia="ar-SA"/>
              </w:rPr>
              <w:t>Anexo IV.</w:t>
            </w:r>
          </w:p>
          <w:p w:rsidR="00200010" w:rsidRPr="00BA386D" w:rsidRDefault="00200010" w:rsidP="003611C1">
            <w:pPr>
              <w:ind w:right="49"/>
              <w:jc w:val="both"/>
              <w:rPr>
                <w:rFonts w:ascii="Montserrat" w:eastAsia="Times New Roman" w:hAnsi="Montserrat" w:cs="Arial"/>
                <w:b/>
                <w:bCs/>
                <w:sz w:val="18"/>
                <w:szCs w:val="18"/>
                <w:lang w:val="es-ES" w:eastAsia="ar-SA"/>
              </w:rPr>
            </w:pPr>
            <w:r w:rsidRPr="00BA386D">
              <w:rPr>
                <w:rFonts w:ascii="Montserrat" w:eastAsia="Times New Roman" w:hAnsi="Montserrat" w:cs="Arial"/>
                <w:bCs/>
                <w:sz w:val="18"/>
                <w:szCs w:val="18"/>
                <w:lang w:val="es-ES" w:eastAsia="ar-SA"/>
              </w:rPr>
              <w:t>(Solamente si participa de forma conjunta)</w:t>
            </w:r>
          </w:p>
        </w:tc>
        <w:tc>
          <w:tcPr>
            <w:tcW w:w="599" w:type="pct"/>
            <w:vAlign w:val="center"/>
          </w:tcPr>
          <w:p w:rsidR="00200010" w:rsidRPr="00BA386D" w:rsidRDefault="00200010" w:rsidP="003611C1">
            <w:pPr>
              <w:suppressAutoHyphens/>
              <w:snapToGrid w:val="0"/>
              <w:ind w:right="49"/>
              <w:jc w:val="center"/>
              <w:rPr>
                <w:rFonts w:ascii="Montserrat" w:eastAsia="Times New Roman" w:hAnsi="Montserrat" w:cs="Arial"/>
                <w:b/>
                <w:noProof w:val="0"/>
                <w:sz w:val="18"/>
                <w:szCs w:val="18"/>
                <w:lang w:eastAsia="ar-SA"/>
              </w:rPr>
            </w:pPr>
            <w:r w:rsidRPr="00BA386D">
              <w:rPr>
                <w:rFonts w:ascii="Montserrat" w:eastAsia="Times New Roman" w:hAnsi="Montserrat" w:cs="Arial"/>
                <w:b/>
                <w:noProof w:val="0"/>
                <w:sz w:val="18"/>
                <w:szCs w:val="18"/>
                <w:lang w:eastAsia="ar-SA"/>
              </w:rPr>
              <w:t xml:space="preserve">4.1.1 </w:t>
            </w:r>
          </w:p>
          <w:p w:rsidR="00200010" w:rsidRPr="00BA386D" w:rsidRDefault="00200010" w:rsidP="003611C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d.</w:t>
            </w:r>
          </w:p>
        </w:tc>
        <w:tc>
          <w:tcPr>
            <w:tcW w:w="812" w:type="pct"/>
          </w:tcPr>
          <w:p w:rsidR="00200010" w:rsidRPr="00BA386D" w:rsidRDefault="00200010" w:rsidP="003611C1">
            <w:pPr>
              <w:suppressAutoHyphens/>
              <w:snapToGrid w:val="0"/>
              <w:ind w:right="49"/>
              <w:jc w:val="center"/>
              <w:rPr>
                <w:rFonts w:ascii="Montserrat" w:eastAsia="Times New Roman" w:hAnsi="Montserrat" w:cs="Arial"/>
                <w:noProof w:val="0"/>
                <w:sz w:val="18"/>
                <w:szCs w:val="18"/>
                <w:lang w:val="es-ES" w:eastAsia="ar-SA"/>
              </w:rPr>
            </w:pPr>
          </w:p>
        </w:tc>
        <w:tc>
          <w:tcPr>
            <w:tcW w:w="955" w:type="pct"/>
          </w:tcPr>
          <w:p w:rsidR="00200010" w:rsidRPr="00BA386D" w:rsidRDefault="00200010" w:rsidP="003611C1">
            <w:pPr>
              <w:suppressAutoHyphens/>
              <w:snapToGrid w:val="0"/>
              <w:ind w:right="49"/>
              <w:jc w:val="center"/>
              <w:rPr>
                <w:rFonts w:ascii="Montserrat" w:eastAsia="Times New Roman" w:hAnsi="Montserrat" w:cs="Arial"/>
                <w:noProof w:val="0"/>
                <w:sz w:val="18"/>
                <w:szCs w:val="18"/>
                <w:lang w:val="es-ES" w:eastAsia="ar-SA"/>
              </w:rPr>
            </w:pPr>
          </w:p>
        </w:tc>
      </w:tr>
      <w:tr w:rsidR="00200010" w:rsidRPr="00BA386D" w:rsidTr="00200010">
        <w:trPr>
          <w:jc w:val="center"/>
        </w:trPr>
        <w:tc>
          <w:tcPr>
            <w:tcW w:w="2634" w:type="pct"/>
            <w:vAlign w:val="center"/>
          </w:tcPr>
          <w:p w:rsidR="00200010" w:rsidRPr="00BA386D" w:rsidRDefault="00200010" w:rsidP="00AB7451">
            <w:pPr>
              <w:ind w:right="49"/>
              <w:jc w:val="both"/>
              <w:rPr>
                <w:rFonts w:ascii="Montserrat" w:eastAsia="Times New Roman" w:hAnsi="Montserrat" w:cs="Arial"/>
                <w:bCs/>
                <w:sz w:val="18"/>
                <w:szCs w:val="18"/>
                <w:lang w:val="es-ES" w:eastAsia="ar-SA"/>
              </w:rPr>
            </w:pPr>
            <w:r w:rsidRPr="00BA386D">
              <w:rPr>
                <w:rFonts w:ascii="Montserrat" w:eastAsia="Times New Roman" w:hAnsi="Montserrat" w:cs="Arial"/>
                <w:bCs/>
                <w:sz w:val="18"/>
                <w:szCs w:val="18"/>
                <w:lang w:val="es-ES" w:eastAsia="ar-SA"/>
              </w:rPr>
              <w:t xml:space="preserve">Escrito para la manifestación del origen de los bienes. </w:t>
            </w:r>
            <w:r w:rsidRPr="00BA386D">
              <w:rPr>
                <w:rFonts w:ascii="Montserrat" w:eastAsia="Times New Roman" w:hAnsi="Montserrat" w:cs="Arial"/>
                <w:b/>
                <w:bCs/>
                <w:sz w:val="18"/>
                <w:szCs w:val="18"/>
                <w:lang w:val="es-ES" w:eastAsia="ar-SA"/>
              </w:rPr>
              <w:t>Anexo VI o Anexo VII</w:t>
            </w:r>
            <w:r w:rsidRPr="00BA386D">
              <w:rPr>
                <w:rFonts w:ascii="Montserrat" w:eastAsia="Times New Roman" w:hAnsi="Montserrat" w:cs="Arial"/>
                <w:bCs/>
                <w:sz w:val="18"/>
                <w:szCs w:val="18"/>
                <w:lang w:val="es-ES" w:eastAsia="ar-SA"/>
              </w:rPr>
              <w:t>. (En caso que no se presenten, no se podrá aplicar las 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w:t>
            </w:r>
          </w:p>
        </w:tc>
        <w:tc>
          <w:tcPr>
            <w:tcW w:w="599" w:type="pct"/>
            <w:vAlign w:val="center"/>
          </w:tcPr>
          <w:p w:rsidR="00200010" w:rsidRPr="00BA386D" w:rsidRDefault="00200010" w:rsidP="00AB7451">
            <w:pPr>
              <w:suppressAutoHyphens/>
              <w:snapToGrid w:val="0"/>
              <w:ind w:right="49"/>
              <w:jc w:val="center"/>
              <w:rPr>
                <w:rFonts w:ascii="Montserrat" w:eastAsia="Times New Roman" w:hAnsi="Montserrat" w:cs="Arial"/>
                <w:b/>
                <w:noProof w:val="0"/>
                <w:sz w:val="18"/>
                <w:szCs w:val="18"/>
                <w:lang w:eastAsia="ar-SA"/>
              </w:rPr>
            </w:pPr>
            <w:r w:rsidRPr="00BA386D">
              <w:rPr>
                <w:rFonts w:ascii="Montserrat" w:eastAsia="Times New Roman" w:hAnsi="Montserrat" w:cs="Arial"/>
                <w:b/>
                <w:noProof w:val="0"/>
                <w:sz w:val="18"/>
                <w:szCs w:val="18"/>
                <w:lang w:eastAsia="ar-SA"/>
              </w:rPr>
              <w:t xml:space="preserve">4.1.2 </w:t>
            </w:r>
          </w:p>
          <w:p w:rsidR="00200010" w:rsidRPr="00BA386D" w:rsidRDefault="00200010" w:rsidP="004831BD">
            <w:pPr>
              <w:suppressAutoHyphens/>
              <w:snapToGrid w:val="0"/>
              <w:ind w:right="49"/>
              <w:jc w:val="center"/>
              <w:rPr>
                <w:rFonts w:ascii="Montserrat" w:eastAsia="Times New Roman" w:hAnsi="Montserrat" w:cs="Arial"/>
                <w:b/>
                <w:noProof w:val="0"/>
                <w:sz w:val="18"/>
                <w:szCs w:val="18"/>
                <w:lang w:eastAsia="ar-SA"/>
              </w:rPr>
            </w:pPr>
            <w:r w:rsidRPr="00BA386D">
              <w:rPr>
                <w:rFonts w:ascii="Montserrat" w:eastAsia="Times New Roman" w:hAnsi="Montserrat" w:cs="Arial"/>
                <w:b/>
                <w:noProof w:val="0"/>
                <w:sz w:val="18"/>
                <w:szCs w:val="18"/>
                <w:lang w:eastAsia="ar-SA"/>
              </w:rPr>
              <w:t xml:space="preserve">a. </w:t>
            </w:r>
          </w:p>
        </w:tc>
        <w:tc>
          <w:tcPr>
            <w:tcW w:w="812" w:type="pct"/>
          </w:tcPr>
          <w:p w:rsidR="00200010" w:rsidRPr="00BA386D" w:rsidRDefault="00200010" w:rsidP="00AB7451">
            <w:pPr>
              <w:suppressAutoHyphens/>
              <w:snapToGrid w:val="0"/>
              <w:ind w:right="49"/>
              <w:jc w:val="center"/>
              <w:rPr>
                <w:rFonts w:ascii="Montserrat" w:eastAsia="Times New Roman" w:hAnsi="Montserrat" w:cs="Arial"/>
                <w:noProof w:val="0"/>
                <w:sz w:val="18"/>
                <w:szCs w:val="18"/>
                <w:lang w:val="es-ES" w:eastAsia="ar-SA"/>
              </w:rPr>
            </w:pPr>
          </w:p>
        </w:tc>
        <w:tc>
          <w:tcPr>
            <w:tcW w:w="955" w:type="pct"/>
          </w:tcPr>
          <w:p w:rsidR="00200010" w:rsidRPr="00BA386D" w:rsidRDefault="00200010" w:rsidP="00AB7451">
            <w:pPr>
              <w:suppressAutoHyphens/>
              <w:snapToGrid w:val="0"/>
              <w:ind w:right="49"/>
              <w:jc w:val="center"/>
              <w:rPr>
                <w:rFonts w:ascii="Montserrat" w:eastAsia="Times New Roman" w:hAnsi="Montserrat" w:cs="Arial"/>
                <w:noProof w:val="0"/>
                <w:sz w:val="18"/>
                <w:szCs w:val="18"/>
                <w:lang w:val="es-ES" w:eastAsia="ar-SA"/>
              </w:rPr>
            </w:pPr>
          </w:p>
        </w:tc>
      </w:tr>
      <w:tr w:rsidR="00200010" w:rsidRPr="00BA386D" w:rsidTr="00200010">
        <w:trPr>
          <w:trHeight w:val="386"/>
          <w:jc w:val="center"/>
        </w:trPr>
        <w:tc>
          <w:tcPr>
            <w:tcW w:w="2634" w:type="pct"/>
            <w:vAlign w:val="center"/>
          </w:tcPr>
          <w:p w:rsidR="00200010" w:rsidRPr="00BA386D" w:rsidRDefault="00200010" w:rsidP="00AB7451">
            <w:pPr>
              <w:ind w:right="49"/>
              <w:jc w:val="both"/>
              <w:rPr>
                <w:rFonts w:ascii="Montserrat" w:eastAsia="Times New Roman" w:hAnsi="Montserrat" w:cs="Arial"/>
                <w:b/>
                <w:bCs/>
                <w:sz w:val="18"/>
                <w:szCs w:val="18"/>
                <w:lang w:val="es-ES" w:eastAsia="ar-SA"/>
              </w:rPr>
            </w:pPr>
            <w:r w:rsidRPr="00BA386D">
              <w:rPr>
                <w:rFonts w:ascii="Montserrat" w:eastAsia="Times New Roman" w:hAnsi="Montserrat" w:cs="Arial"/>
                <w:bCs/>
                <w:sz w:val="18"/>
                <w:szCs w:val="18"/>
                <w:lang w:val="es-ES" w:eastAsia="ar-SA"/>
              </w:rPr>
              <w:t xml:space="preserve">Escrito de estratificación de MIPYME, </w:t>
            </w:r>
            <w:r w:rsidRPr="00BA386D">
              <w:rPr>
                <w:rFonts w:ascii="Montserrat" w:eastAsia="Times New Roman" w:hAnsi="Montserrat" w:cs="Arial"/>
                <w:b/>
                <w:bCs/>
                <w:sz w:val="18"/>
                <w:szCs w:val="18"/>
                <w:lang w:val="es-ES" w:eastAsia="ar-SA"/>
              </w:rPr>
              <w:t>Anexo XI.</w:t>
            </w:r>
          </w:p>
          <w:p w:rsidR="00200010" w:rsidRPr="00BA386D" w:rsidRDefault="00200010" w:rsidP="00AB7451">
            <w:pPr>
              <w:ind w:right="49"/>
              <w:jc w:val="both"/>
              <w:rPr>
                <w:rFonts w:ascii="Montserrat" w:hAnsi="Montserrat" w:cs="Arial"/>
                <w:sz w:val="18"/>
                <w:szCs w:val="18"/>
                <w:lang w:val="es-ES_tradnl"/>
              </w:rPr>
            </w:pPr>
            <w:r w:rsidRPr="00BA386D">
              <w:rPr>
                <w:rFonts w:ascii="Montserrat" w:eastAsia="Times New Roman" w:hAnsi="Montserrat" w:cs="Arial"/>
                <w:bCs/>
                <w:sz w:val="18"/>
                <w:szCs w:val="18"/>
                <w:lang w:val="es-ES" w:eastAsia="ar-SA"/>
              </w:rPr>
              <w:t>(Solamente en caso de que el licitante pertenezca a la estratificación de MIPYME).</w:t>
            </w:r>
          </w:p>
        </w:tc>
        <w:tc>
          <w:tcPr>
            <w:tcW w:w="599" w:type="pct"/>
            <w:vAlign w:val="center"/>
          </w:tcPr>
          <w:p w:rsidR="00200010" w:rsidRPr="00BA386D" w:rsidRDefault="00200010" w:rsidP="00AB745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4.1.2</w:t>
            </w:r>
          </w:p>
          <w:p w:rsidR="00200010" w:rsidRPr="00BA386D" w:rsidRDefault="00200010" w:rsidP="00AB745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b.</w:t>
            </w:r>
          </w:p>
        </w:tc>
        <w:tc>
          <w:tcPr>
            <w:tcW w:w="812" w:type="pct"/>
          </w:tcPr>
          <w:p w:rsidR="00200010" w:rsidRPr="00BA386D" w:rsidRDefault="00200010" w:rsidP="00AB7451">
            <w:pPr>
              <w:suppressAutoHyphens/>
              <w:snapToGrid w:val="0"/>
              <w:ind w:right="49"/>
              <w:jc w:val="center"/>
              <w:rPr>
                <w:rFonts w:ascii="Montserrat" w:eastAsia="Times New Roman" w:hAnsi="Montserrat" w:cs="Arial"/>
                <w:noProof w:val="0"/>
                <w:sz w:val="18"/>
                <w:szCs w:val="18"/>
                <w:lang w:val="es-ES" w:eastAsia="ar-SA"/>
              </w:rPr>
            </w:pPr>
          </w:p>
        </w:tc>
        <w:tc>
          <w:tcPr>
            <w:tcW w:w="955" w:type="pct"/>
          </w:tcPr>
          <w:p w:rsidR="00200010" w:rsidRPr="00BA386D" w:rsidRDefault="00200010" w:rsidP="00AB7451">
            <w:pPr>
              <w:suppressAutoHyphens/>
              <w:snapToGrid w:val="0"/>
              <w:ind w:right="49"/>
              <w:jc w:val="center"/>
              <w:rPr>
                <w:rFonts w:ascii="Montserrat" w:eastAsia="Times New Roman" w:hAnsi="Montserrat" w:cs="Arial"/>
                <w:noProof w:val="0"/>
                <w:sz w:val="18"/>
                <w:szCs w:val="18"/>
                <w:lang w:val="es-ES" w:eastAsia="ar-SA"/>
              </w:rPr>
            </w:pPr>
          </w:p>
        </w:tc>
      </w:tr>
      <w:tr w:rsidR="00200010" w:rsidRPr="00BA386D" w:rsidTr="00200010">
        <w:trPr>
          <w:jc w:val="center"/>
        </w:trPr>
        <w:tc>
          <w:tcPr>
            <w:tcW w:w="2634" w:type="pct"/>
            <w:vAlign w:val="center"/>
          </w:tcPr>
          <w:p w:rsidR="00200010" w:rsidRPr="00BA386D" w:rsidRDefault="00200010" w:rsidP="00AB7451">
            <w:pPr>
              <w:ind w:right="49"/>
              <w:jc w:val="both"/>
              <w:rPr>
                <w:rFonts w:ascii="Montserrat" w:hAnsi="Montserrat" w:cs="Arial"/>
                <w:b/>
                <w:sz w:val="18"/>
                <w:szCs w:val="18"/>
              </w:rPr>
            </w:pPr>
            <w:r w:rsidRPr="00BA386D">
              <w:rPr>
                <w:rFonts w:ascii="Montserrat" w:hAnsi="Montserrat" w:cs="Arial"/>
                <w:sz w:val="18"/>
                <w:szCs w:val="18"/>
              </w:rPr>
              <w:t xml:space="preserve">Información reservada y confidencial </w:t>
            </w:r>
            <w:r w:rsidRPr="00BA386D">
              <w:rPr>
                <w:rFonts w:ascii="Montserrat" w:hAnsi="Montserrat" w:cs="Arial"/>
                <w:b/>
                <w:sz w:val="18"/>
                <w:szCs w:val="18"/>
              </w:rPr>
              <w:t>Anexo XII.</w:t>
            </w:r>
          </w:p>
        </w:tc>
        <w:tc>
          <w:tcPr>
            <w:tcW w:w="599" w:type="pct"/>
            <w:vAlign w:val="center"/>
          </w:tcPr>
          <w:p w:rsidR="00200010" w:rsidRPr="00BA386D" w:rsidRDefault="00200010" w:rsidP="004619CC">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4.1.2</w:t>
            </w:r>
          </w:p>
          <w:p w:rsidR="00200010" w:rsidRPr="00BA386D" w:rsidRDefault="00200010" w:rsidP="00AB7451">
            <w:pPr>
              <w:suppressAutoHyphens/>
              <w:snapToGrid w:val="0"/>
              <w:ind w:right="49"/>
              <w:jc w:val="center"/>
              <w:rPr>
                <w:rFonts w:ascii="Montserrat" w:eastAsia="Times New Roman" w:hAnsi="Montserrat" w:cs="Arial"/>
                <w:b/>
                <w:noProof w:val="0"/>
                <w:sz w:val="18"/>
                <w:szCs w:val="18"/>
                <w:lang w:eastAsia="ar-SA"/>
              </w:rPr>
            </w:pPr>
            <w:r w:rsidRPr="00BA386D">
              <w:rPr>
                <w:rFonts w:ascii="Montserrat" w:eastAsia="Times New Roman" w:hAnsi="Montserrat" w:cs="Arial"/>
                <w:b/>
                <w:noProof w:val="0"/>
                <w:sz w:val="18"/>
                <w:szCs w:val="18"/>
                <w:lang w:eastAsia="ar-SA"/>
              </w:rPr>
              <w:t>c.</w:t>
            </w:r>
          </w:p>
        </w:tc>
        <w:tc>
          <w:tcPr>
            <w:tcW w:w="812" w:type="pct"/>
          </w:tcPr>
          <w:p w:rsidR="00200010" w:rsidRPr="00BA386D" w:rsidRDefault="00200010" w:rsidP="00AB7451">
            <w:pPr>
              <w:suppressAutoHyphens/>
              <w:snapToGrid w:val="0"/>
              <w:ind w:right="49"/>
              <w:jc w:val="center"/>
              <w:rPr>
                <w:rFonts w:ascii="Montserrat" w:eastAsia="Times New Roman" w:hAnsi="Montserrat" w:cs="Arial"/>
                <w:noProof w:val="0"/>
                <w:sz w:val="18"/>
                <w:szCs w:val="18"/>
                <w:lang w:val="es-ES" w:eastAsia="ar-SA"/>
              </w:rPr>
            </w:pPr>
          </w:p>
        </w:tc>
        <w:tc>
          <w:tcPr>
            <w:tcW w:w="955" w:type="pct"/>
          </w:tcPr>
          <w:p w:rsidR="00200010" w:rsidRPr="00BA386D" w:rsidRDefault="00200010" w:rsidP="00AB7451">
            <w:pPr>
              <w:suppressAutoHyphens/>
              <w:snapToGrid w:val="0"/>
              <w:ind w:right="49"/>
              <w:jc w:val="center"/>
              <w:rPr>
                <w:rFonts w:ascii="Montserrat" w:eastAsia="Times New Roman" w:hAnsi="Montserrat" w:cs="Arial"/>
                <w:noProof w:val="0"/>
                <w:sz w:val="18"/>
                <w:szCs w:val="18"/>
                <w:lang w:val="es-ES" w:eastAsia="ar-SA"/>
              </w:rPr>
            </w:pPr>
          </w:p>
        </w:tc>
      </w:tr>
      <w:tr w:rsidR="00200010" w:rsidRPr="00BA386D" w:rsidTr="00200010">
        <w:trPr>
          <w:jc w:val="center"/>
        </w:trPr>
        <w:tc>
          <w:tcPr>
            <w:tcW w:w="2634" w:type="pct"/>
            <w:vAlign w:val="center"/>
          </w:tcPr>
          <w:p w:rsidR="00200010" w:rsidRPr="00BA386D" w:rsidRDefault="00200010" w:rsidP="004619CC">
            <w:pPr>
              <w:ind w:right="49"/>
              <w:jc w:val="both"/>
              <w:rPr>
                <w:rFonts w:ascii="Montserrat" w:hAnsi="Montserrat" w:cs="Arial"/>
                <w:sz w:val="18"/>
                <w:szCs w:val="18"/>
              </w:rPr>
            </w:pPr>
            <w:r w:rsidRPr="00BA386D">
              <w:rPr>
                <w:rFonts w:ascii="Montserrat" w:hAnsi="Montserrat" w:cs="Arial"/>
                <w:sz w:val="18"/>
                <w:szCs w:val="18"/>
              </w:rPr>
              <w:t xml:space="preserve">Declaración de integridad solicitado por la Comisión Federal de Competencia. </w:t>
            </w:r>
            <w:r w:rsidRPr="00BA386D">
              <w:rPr>
                <w:rFonts w:ascii="Montserrat" w:hAnsi="Montserrat" w:cs="Arial"/>
                <w:b/>
                <w:sz w:val="18"/>
                <w:szCs w:val="18"/>
              </w:rPr>
              <w:t>Anexo XIV.</w:t>
            </w:r>
          </w:p>
        </w:tc>
        <w:tc>
          <w:tcPr>
            <w:tcW w:w="599" w:type="pct"/>
            <w:vAlign w:val="center"/>
          </w:tcPr>
          <w:p w:rsidR="00200010" w:rsidRPr="00BA386D" w:rsidRDefault="00200010" w:rsidP="004619CC">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4.1.2</w:t>
            </w:r>
          </w:p>
          <w:p w:rsidR="00200010" w:rsidRPr="00BA386D" w:rsidRDefault="00200010" w:rsidP="00396A81">
            <w:pPr>
              <w:suppressAutoHyphens/>
              <w:snapToGrid w:val="0"/>
              <w:ind w:right="49"/>
              <w:jc w:val="center"/>
              <w:rPr>
                <w:rFonts w:ascii="Montserrat" w:eastAsia="Times New Roman" w:hAnsi="Montserrat" w:cs="Arial"/>
                <w:b/>
                <w:noProof w:val="0"/>
                <w:sz w:val="18"/>
                <w:szCs w:val="18"/>
                <w:lang w:eastAsia="ar-SA"/>
              </w:rPr>
            </w:pPr>
            <w:r w:rsidRPr="00BA386D">
              <w:rPr>
                <w:rFonts w:ascii="Montserrat" w:eastAsia="Times New Roman" w:hAnsi="Montserrat" w:cs="Arial"/>
                <w:b/>
                <w:noProof w:val="0"/>
                <w:sz w:val="18"/>
                <w:szCs w:val="18"/>
                <w:lang w:eastAsia="ar-SA"/>
              </w:rPr>
              <w:t>d.</w:t>
            </w:r>
          </w:p>
        </w:tc>
        <w:tc>
          <w:tcPr>
            <w:tcW w:w="812" w:type="pct"/>
          </w:tcPr>
          <w:p w:rsidR="00200010" w:rsidRPr="00BA386D" w:rsidRDefault="00200010" w:rsidP="00AB7451">
            <w:pPr>
              <w:suppressAutoHyphens/>
              <w:snapToGrid w:val="0"/>
              <w:ind w:right="49"/>
              <w:jc w:val="center"/>
              <w:rPr>
                <w:rFonts w:ascii="Montserrat" w:eastAsia="Times New Roman" w:hAnsi="Montserrat" w:cs="Arial"/>
                <w:noProof w:val="0"/>
                <w:sz w:val="18"/>
                <w:szCs w:val="18"/>
                <w:lang w:val="es-ES" w:eastAsia="ar-SA"/>
              </w:rPr>
            </w:pPr>
          </w:p>
        </w:tc>
        <w:tc>
          <w:tcPr>
            <w:tcW w:w="955" w:type="pct"/>
          </w:tcPr>
          <w:p w:rsidR="00200010" w:rsidRPr="00BA386D" w:rsidRDefault="00200010" w:rsidP="00AB7451">
            <w:pPr>
              <w:suppressAutoHyphens/>
              <w:snapToGrid w:val="0"/>
              <w:ind w:right="49"/>
              <w:jc w:val="center"/>
              <w:rPr>
                <w:rFonts w:ascii="Montserrat" w:eastAsia="Times New Roman" w:hAnsi="Montserrat" w:cs="Arial"/>
                <w:noProof w:val="0"/>
                <w:sz w:val="18"/>
                <w:szCs w:val="18"/>
                <w:lang w:val="es-ES" w:eastAsia="ar-SA"/>
              </w:rPr>
            </w:pPr>
          </w:p>
        </w:tc>
      </w:tr>
      <w:tr w:rsidR="00200010" w:rsidRPr="00BA386D" w:rsidTr="00200010">
        <w:trPr>
          <w:jc w:val="center"/>
        </w:trPr>
        <w:tc>
          <w:tcPr>
            <w:tcW w:w="2634" w:type="pct"/>
            <w:vAlign w:val="center"/>
          </w:tcPr>
          <w:p w:rsidR="00200010" w:rsidRPr="00BA386D" w:rsidRDefault="00200010" w:rsidP="00AB7451">
            <w:pPr>
              <w:ind w:right="49"/>
              <w:jc w:val="both"/>
              <w:rPr>
                <w:rFonts w:ascii="Montserrat" w:hAnsi="Montserrat" w:cs="Arial"/>
                <w:b/>
                <w:bCs/>
                <w:sz w:val="18"/>
                <w:szCs w:val="18"/>
              </w:rPr>
            </w:pPr>
            <w:r w:rsidRPr="00BA386D">
              <w:rPr>
                <w:rFonts w:ascii="Montserrat" w:eastAsia="Times New Roman" w:hAnsi="Montserrat" w:cs="Arial"/>
                <w:bCs/>
                <w:sz w:val="18"/>
                <w:szCs w:val="18"/>
                <w:lang w:eastAsia="ar-SA"/>
              </w:rPr>
              <w:t>A</w:t>
            </w:r>
            <w:r w:rsidRPr="00BA386D">
              <w:rPr>
                <w:rFonts w:ascii="Montserrat" w:eastAsia="Times New Roman" w:hAnsi="Montserrat" w:cs="Arial"/>
                <w:bCs/>
                <w:sz w:val="18"/>
                <w:szCs w:val="18"/>
                <w:lang w:val="es-ES" w:eastAsia="ar-SA"/>
              </w:rPr>
              <w:t>cuse de presentación del manifiesto señalado en los numerales 2 y 3 del Anexo Segundo del  Protocolo de Actuación en materia de Contrataciones Públicas y Otorgamiento y Prórroga de Licencias, Permisos, Autorizaciones y Concesiones.</w:t>
            </w:r>
          </w:p>
        </w:tc>
        <w:tc>
          <w:tcPr>
            <w:tcW w:w="599" w:type="pct"/>
            <w:vAlign w:val="center"/>
          </w:tcPr>
          <w:p w:rsidR="00200010" w:rsidRPr="00BA386D" w:rsidRDefault="00200010" w:rsidP="004619CC">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4.1.2</w:t>
            </w:r>
          </w:p>
          <w:p w:rsidR="00200010" w:rsidRPr="00BA386D" w:rsidRDefault="00200010" w:rsidP="00AB7451">
            <w:pPr>
              <w:suppressAutoHyphens/>
              <w:snapToGrid w:val="0"/>
              <w:ind w:right="49"/>
              <w:jc w:val="center"/>
              <w:rPr>
                <w:rFonts w:ascii="Montserrat" w:eastAsia="Times New Roman" w:hAnsi="Montserrat" w:cs="Arial"/>
                <w:b/>
                <w:noProof w:val="0"/>
                <w:sz w:val="18"/>
                <w:szCs w:val="18"/>
                <w:lang w:eastAsia="ar-SA"/>
              </w:rPr>
            </w:pPr>
            <w:r w:rsidRPr="00BA386D">
              <w:rPr>
                <w:rFonts w:ascii="Montserrat" w:eastAsia="Times New Roman" w:hAnsi="Montserrat" w:cs="Arial"/>
                <w:b/>
                <w:noProof w:val="0"/>
                <w:sz w:val="18"/>
                <w:szCs w:val="18"/>
                <w:lang w:eastAsia="ar-SA"/>
              </w:rPr>
              <w:t>e.</w:t>
            </w:r>
          </w:p>
        </w:tc>
        <w:tc>
          <w:tcPr>
            <w:tcW w:w="812" w:type="pct"/>
          </w:tcPr>
          <w:p w:rsidR="00200010" w:rsidRPr="00BA386D" w:rsidRDefault="00200010" w:rsidP="00AB7451">
            <w:pPr>
              <w:suppressAutoHyphens/>
              <w:snapToGrid w:val="0"/>
              <w:ind w:right="49"/>
              <w:jc w:val="center"/>
              <w:rPr>
                <w:rFonts w:ascii="Montserrat" w:eastAsia="Times New Roman" w:hAnsi="Montserrat" w:cs="Arial"/>
                <w:noProof w:val="0"/>
                <w:sz w:val="18"/>
                <w:szCs w:val="18"/>
                <w:lang w:val="es-ES" w:eastAsia="ar-SA"/>
              </w:rPr>
            </w:pPr>
          </w:p>
        </w:tc>
        <w:tc>
          <w:tcPr>
            <w:tcW w:w="955" w:type="pct"/>
          </w:tcPr>
          <w:p w:rsidR="00200010" w:rsidRPr="00BA386D" w:rsidRDefault="00200010" w:rsidP="00AB7451">
            <w:pPr>
              <w:suppressAutoHyphens/>
              <w:snapToGrid w:val="0"/>
              <w:ind w:right="49"/>
              <w:jc w:val="center"/>
              <w:rPr>
                <w:rFonts w:ascii="Montserrat" w:eastAsia="Times New Roman" w:hAnsi="Montserrat" w:cs="Arial"/>
                <w:noProof w:val="0"/>
                <w:sz w:val="18"/>
                <w:szCs w:val="18"/>
                <w:lang w:val="es-ES" w:eastAsia="ar-SA"/>
              </w:rPr>
            </w:pPr>
          </w:p>
        </w:tc>
      </w:tr>
      <w:tr w:rsidR="00200010" w:rsidRPr="00BA386D" w:rsidTr="00200010">
        <w:trPr>
          <w:jc w:val="center"/>
        </w:trPr>
        <w:tc>
          <w:tcPr>
            <w:tcW w:w="2634" w:type="pct"/>
            <w:vAlign w:val="center"/>
          </w:tcPr>
          <w:p w:rsidR="00200010" w:rsidRPr="00BA386D" w:rsidRDefault="00200010" w:rsidP="008958E6">
            <w:pPr>
              <w:ind w:right="49"/>
              <w:jc w:val="both"/>
              <w:rPr>
                <w:rFonts w:ascii="Montserrat" w:hAnsi="Montserrat" w:cs="Arial"/>
                <w:b/>
                <w:sz w:val="18"/>
                <w:szCs w:val="18"/>
                <w:lang w:val="es-ES"/>
              </w:rPr>
            </w:pPr>
            <w:r w:rsidRPr="00BA386D">
              <w:rPr>
                <w:rFonts w:ascii="Montserrat" w:hAnsi="Montserrat" w:cs="Arial"/>
                <w:sz w:val="18"/>
                <w:szCs w:val="18"/>
                <w:lang w:val="es-ES"/>
              </w:rPr>
              <w:t xml:space="preserve">Aviso de privacidad simplificado de los procedimientos de adquisiciones de bienes, arrendamientos y contratación de servicios. </w:t>
            </w:r>
            <w:r w:rsidRPr="00BA386D">
              <w:rPr>
                <w:rFonts w:ascii="Montserrat" w:hAnsi="Montserrat" w:cs="Arial"/>
                <w:b/>
                <w:sz w:val="18"/>
                <w:szCs w:val="18"/>
                <w:lang w:val="es-ES"/>
              </w:rPr>
              <w:t>Anexo XV</w:t>
            </w:r>
          </w:p>
        </w:tc>
        <w:tc>
          <w:tcPr>
            <w:tcW w:w="599" w:type="pct"/>
            <w:vAlign w:val="center"/>
          </w:tcPr>
          <w:p w:rsidR="00200010" w:rsidRPr="00BA386D" w:rsidRDefault="00200010" w:rsidP="004619CC">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4.1.2</w:t>
            </w:r>
          </w:p>
          <w:p w:rsidR="00200010" w:rsidRPr="00BA386D" w:rsidRDefault="00200010" w:rsidP="00396A81">
            <w:pPr>
              <w:suppressAutoHyphens/>
              <w:snapToGrid w:val="0"/>
              <w:ind w:right="49"/>
              <w:jc w:val="center"/>
              <w:rPr>
                <w:rFonts w:ascii="Montserrat" w:eastAsia="Times New Roman" w:hAnsi="Montserrat" w:cs="Arial"/>
                <w:b/>
                <w:noProof w:val="0"/>
                <w:sz w:val="18"/>
                <w:szCs w:val="18"/>
                <w:lang w:eastAsia="ar-SA"/>
              </w:rPr>
            </w:pPr>
            <w:r w:rsidRPr="00BA386D">
              <w:rPr>
                <w:rFonts w:ascii="Montserrat" w:eastAsia="Times New Roman" w:hAnsi="Montserrat" w:cs="Arial"/>
                <w:b/>
                <w:noProof w:val="0"/>
                <w:sz w:val="18"/>
                <w:szCs w:val="18"/>
                <w:lang w:eastAsia="ar-SA"/>
              </w:rPr>
              <w:t>g.</w:t>
            </w:r>
          </w:p>
        </w:tc>
        <w:tc>
          <w:tcPr>
            <w:tcW w:w="812" w:type="pct"/>
          </w:tcPr>
          <w:p w:rsidR="00200010" w:rsidRPr="00BA386D" w:rsidRDefault="00200010" w:rsidP="00AB7451">
            <w:pPr>
              <w:suppressAutoHyphens/>
              <w:snapToGrid w:val="0"/>
              <w:ind w:right="49"/>
              <w:jc w:val="center"/>
              <w:rPr>
                <w:rFonts w:ascii="Montserrat" w:eastAsia="Times New Roman" w:hAnsi="Montserrat" w:cs="Arial"/>
                <w:noProof w:val="0"/>
                <w:sz w:val="18"/>
                <w:szCs w:val="18"/>
                <w:lang w:val="es-ES" w:eastAsia="ar-SA"/>
              </w:rPr>
            </w:pPr>
          </w:p>
        </w:tc>
        <w:tc>
          <w:tcPr>
            <w:tcW w:w="955" w:type="pct"/>
          </w:tcPr>
          <w:p w:rsidR="00200010" w:rsidRPr="00BA386D" w:rsidRDefault="00200010" w:rsidP="00AB7451">
            <w:pPr>
              <w:suppressAutoHyphens/>
              <w:snapToGrid w:val="0"/>
              <w:ind w:right="49"/>
              <w:jc w:val="center"/>
              <w:rPr>
                <w:rFonts w:ascii="Montserrat" w:eastAsia="Times New Roman" w:hAnsi="Montserrat" w:cs="Arial"/>
                <w:noProof w:val="0"/>
                <w:sz w:val="18"/>
                <w:szCs w:val="18"/>
                <w:lang w:val="es-ES" w:eastAsia="ar-SA"/>
              </w:rPr>
            </w:pPr>
          </w:p>
        </w:tc>
      </w:tr>
      <w:tr w:rsidR="00200010" w:rsidRPr="00BA386D" w:rsidTr="00200010">
        <w:trPr>
          <w:jc w:val="center"/>
        </w:trPr>
        <w:tc>
          <w:tcPr>
            <w:tcW w:w="2634" w:type="pct"/>
            <w:vAlign w:val="center"/>
          </w:tcPr>
          <w:p w:rsidR="00200010" w:rsidRPr="00BA386D" w:rsidRDefault="00200010" w:rsidP="00C54188">
            <w:pPr>
              <w:ind w:right="49"/>
              <w:jc w:val="both"/>
              <w:rPr>
                <w:rFonts w:ascii="Montserrat" w:eastAsia="Times New Roman" w:hAnsi="Montserrat" w:cs="Arial"/>
                <w:bCs/>
                <w:sz w:val="18"/>
                <w:szCs w:val="18"/>
                <w:lang w:val="es-ES" w:eastAsia="ar-SA"/>
              </w:rPr>
            </w:pPr>
            <w:r w:rsidRPr="00BA386D">
              <w:rPr>
                <w:rFonts w:ascii="Montserrat" w:eastAsia="Times New Roman" w:hAnsi="Montserrat" w:cs="Arial"/>
                <w:bCs/>
                <w:sz w:val="18"/>
                <w:szCs w:val="18"/>
                <w:lang w:val="es-ES" w:eastAsia="ar-SA"/>
              </w:rPr>
              <w:t>Escrito de aceptación de las disposiciones del sistema</w:t>
            </w:r>
            <w:r w:rsidRPr="00BA386D">
              <w:rPr>
                <w:rFonts w:ascii="Montserrat" w:eastAsia="Times New Roman" w:hAnsi="Montserrat" w:cs="Arial"/>
                <w:b/>
                <w:bCs/>
                <w:sz w:val="18"/>
                <w:szCs w:val="18"/>
                <w:lang w:val="es-ES" w:eastAsia="ar-SA"/>
              </w:rPr>
              <w:t xml:space="preserve"> </w:t>
            </w:r>
            <w:r w:rsidRPr="00BA386D">
              <w:rPr>
                <w:rFonts w:ascii="Montserrat" w:eastAsia="Times New Roman" w:hAnsi="Montserrat" w:cs="Arial"/>
                <w:bCs/>
                <w:sz w:val="18"/>
                <w:szCs w:val="18"/>
                <w:lang w:val="es-ES" w:eastAsia="ar-SA"/>
              </w:rPr>
              <w:t>CompraNet.</w:t>
            </w:r>
          </w:p>
        </w:tc>
        <w:tc>
          <w:tcPr>
            <w:tcW w:w="599" w:type="pct"/>
            <w:vAlign w:val="center"/>
          </w:tcPr>
          <w:p w:rsidR="00200010" w:rsidRPr="00BA386D" w:rsidRDefault="00200010" w:rsidP="004619CC">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4.1.2</w:t>
            </w:r>
          </w:p>
          <w:p w:rsidR="00200010" w:rsidRPr="00BA386D" w:rsidRDefault="00200010" w:rsidP="00C54188">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h.</w:t>
            </w:r>
          </w:p>
        </w:tc>
        <w:tc>
          <w:tcPr>
            <w:tcW w:w="812" w:type="pct"/>
          </w:tcPr>
          <w:p w:rsidR="00200010" w:rsidRPr="00BA386D" w:rsidRDefault="00200010" w:rsidP="00C54188">
            <w:pPr>
              <w:suppressAutoHyphens/>
              <w:snapToGrid w:val="0"/>
              <w:ind w:right="49"/>
              <w:jc w:val="center"/>
              <w:rPr>
                <w:rFonts w:ascii="Montserrat" w:eastAsia="Times New Roman" w:hAnsi="Montserrat" w:cs="Arial"/>
                <w:noProof w:val="0"/>
                <w:sz w:val="18"/>
                <w:szCs w:val="18"/>
                <w:lang w:val="es-ES" w:eastAsia="ar-SA"/>
              </w:rPr>
            </w:pPr>
          </w:p>
        </w:tc>
        <w:tc>
          <w:tcPr>
            <w:tcW w:w="955" w:type="pct"/>
          </w:tcPr>
          <w:p w:rsidR="00200010" w:rsidRPr="00BA386D" w:rsidRDefault="00200010" w:rsidP="00C54188">
            <w:pPr>
              <w:suppressAutoHyphens/>
              <w:snapToGrid w:val="0"/>
              <w:ind w:right="49"/>
              <w:jc w:val="center"/>
              <w:rPr>
                <w:rFonts w:ascii="Montserrat" w:eastAsia="Times New Roman" w:hAnsi="Montserrat" w:cs="Arial"/>
                <w:noProof w:val="0"/>
                <w:sz w:val="18"/>
                <w:szCs w:val="18"/>
                <w:lang w:val="es-ES" w:eastAsia="ar-SA"/>
              </w:rPr>
            </w:pPr>
          </w:p>
        </w:tc>
      </w:tr>
      <w:tr w:rsidR="00200010" w:rsidRPr="00DC1848" w:rsidTr="00200010">
        <w:trPr>
          <w:jc w:val="center"/>
        </w:trPr>
        <w:tc>
          <w:tcPr>
            <w:tcW w:w="2634" w:type="pct"/>
            <w:vAlign w:val="center"/>
          </w:tcPr>
          <w:p w:rsidR="00200010" w:rsidRPr="00DC1848" w:rsidRDefault="00200010" w:rsidP="00371FEC">
            <w:pPr>
              <w:ind w:right="49"/>
              <w:jc w:val="both"/>
              <w:rPr>
                <w:rFonts w:ascii="Montserrat" w:eastAsia="Times New Roman" w:hAnsi="Montserrat" w:cs="Arial"/>
                <w:bCs/>
                <w:sz w:val="18"/>
                <w:szCs w:val="18"/>
                <w:lang w:val="es-ES" w:eastAsia="ar-SA"/>
              </w:rPr>
            </w:pPr>
            <w:r w:rsidRPr="00DC1848">
              <w:rPr>
                <w:rFonts w:ascii="Montserrat" w:eastAsia="Times New Roman" w:hAnsi="Montserrat" w:cs="Arial"/>
                <w:bCs/>
                <w:sz w:val="18"/>
                <w:szCs w:val="18"/>
                <w:lang w:val="es-ES" w:eastAsia="ar-SA"/>
              </w:rPr>
              <w:t>En su caso, opiniones positivas de cumplimiento de obligaciones fiscales, en materia de seguridad social y de pago de aportaciones patronales</w:t>
            </w:r>
          </w:p>
        </w:tc>
        <w:tc>
          <w:tcPr>
            <w:tcW w:w="599" w:type="pct"/>
            <w:vAlign w:val="center"/>
          </w:tcPr>
          <w:p w:rsidR="00200010" w:rsidRPr="00DC1848" w:rsidRDefault="00200010" w:rsidP="004619CC">
            <w:pPr>
              <w:suppressAutoHyphens/>
              <w:snapToGrid w:val="0"/>
              <w:ind w:right="49"/>
              <w:jc w:val="center"/>
              <w:rPr>
                <w:rFonts w:ascii="Montserrat" w:eastAsia="Times New Roman" w:hAnsi="Montserrat" w:cs="Arial"/>
                <w:b/>
                <w:noProof w:val="0"/>
                <w:sz w:val="18"/>
                <w:szCs w:val="18"/>
                <w:lang w:val="es-ES" w:eastAsia="ar-SA"/>
              </w:rPr>
            </w:pPr>
            <w:r w:rsidRPr="00DC1848">
              <w:rPr>
                <w:rFonts w:ascii="Montserrat" w:eastAsia="Times New Roman" w:hAnsi="Montserrat" w:cs="Arial"/>
                <w:b/>
                <w:noProof w:val="0"/>
                <w:sz w:val="18"/>
                <w:szCs w:val="18"/>
                <w:lang w:val="es-ES" w:eastAsia="ar-SA"/>
              </w:rPr>
              <w:t>4.1.2</w:t>
            </w:r>
          </w:p>
          <w:p w:rsidR="00200010" w:rsidRPr="00DC1848" w:rsidRDefault="00200010" w:rsidP="00371FEC">
            <w:pPr>
              <w:suppressAutoHyphens/>
              <w:snapToGrid w:val="0"/>
              <w:ind w:right="49"/>
              <w:jc w:val="center"/>
              <w:rPr>
                <w:rFonts w:ascii="Montserrat" w:eastAsia="Times New Roman" w:hAnsi="Montserrat" w:cs="Arial"/>
                <w:b/>
                <w:noProof w:val="0"/>
                <w:sz w:val="18"/>
                <w:szCs w:val="18"/>
                <w:lang w:val="es-ES" w:eastAsia="ar-SA"/>
              </w:rPr>
            </w:pPr>
            <w:r w:rsidRPr="00DC1848">
              <w:rPr>
                <w:rFonts w:ascii="Montserrat" w:eastAsia="Times New Roman" w:hAnsi="Montserrat" w:cs="Arial"/>
                <w:b/>
                <w:noProof w:val="0"/>
                <w:sz w:val="18"/>
                <w:szCs w:val="18"/>
                <w:lang w:val="es-ES" w:eastAsia="ar-SA"/>
              </w:rPr>
              <w:t>i.</w:t>
            </w:r>
          </w:p>
        </w:tc>
        <w:tc>
          <w:tcPr>
            <w:tcW w:w="812" w:type="pct"/>
          </w:tcPr>
          <w:p w:rsidR="00200010" w:rsidRPr="00DC1848" w:rsidRDefault="00200010" w:rsidP="00C54188">
            <w:pPr>
              <w:suppressAutoHyphens/>
              <w:snapToGrid w:val="0"/>
              <w:ind w:right="49"/>
              <w:jc w:val="center"/>
              <w:rPr>
                <w:rFonts w:ascii="Montserrat" w:eastAsia="Times New Roman" w:hAnsi="Montserrat" w:cs="Arial"/>
                <w:noProof w:val="0"/>
                <w:sz w:val="18"/>
                <w:szCs w:val="18"/>
                <w:lang w:val="es-ES" w:eastAsia="ar-SA"/>
              </w:rPr>
            </w:pPr>
          </w:p>
        </w:tc>
        <w:tc>
          <w:tcPr>
            <w:tcW w:w="955" w:type="pct"/>
          </w:tcPr>
          <w:p w:rsidR="00200010" w:rsidRPr="00DC1848" w:rsidRDefault="00200010" w:rsidP="00C54188">
            <w:pPr>
              <w:suppressAutoHyphens/>
              <w:snapToGrid w:val="0"/>
              <w:ind w:right="49"/>
              <w:jc w:val="center"/>
              <w:rPr>
                <w:rFonts w:ascii="Montserrat" w:eastAsia="Times New Roman" w:hAnsi="Montserrat" w:cs="Arial"/>
                <w:noProof w:val="0"/>
                <w:sz w:val="18"/>
                <w:szCs w:val="18"/>
                <w:lang w:val="es-ES" w:eastAsia="ar-SA"/>
              </w:rPr>
            </w:pPr>
          </w:p>
        </w:tc>
      </w:tr>
      <w:tr w:rsidR="00DC1848" w:rsidRPr="00DC1848" w:rsidTr="00200010">
        <w:trPr>
          <w:jc w:val="center"/>
        </w:trPr>
        <w:tc>
          <w:tcPr>
            <w:tcW w:w="2634" w:type="pct"/>
            <w:vAlign w:val="center"/>
          </w:tcPr>
          <w:p w:rsidR="00DC1848" w:rsidRPr="00DC1848" w:rsidRDefault="00DC1848" w:rsidP="00DC1848">
            <w:pPr>
              <w:ind w:left="17"/>
              <w:jc w:val="both"/>
              <w:rPr>
                <w:rFonts w:ascii="Montserrat" w:hAnsi="Montserrat" w:cs="Arial"/>
                <w:sz w:val="18"/>
                <w:szCs w:val="18"/>
                <w:lang w:val="es-ES_tradnl"/>
              </w:rPr>
            </w:pPr>
            <w:r w:rsidRPr="00DC1848">
              <w:rPr>
                <w:rFonts w:ascii="Montserrat" w:hAnsi="Montserrat" w:cs="Arial"/>
                <w:sz w:val="18"/>
                <w:szCs w:val="18"/>
                <w:lang w:val="es-ES_tradnl"/>
              </w:rPr>
              <w:t xml:space="preserve">Escrito en el que el licitante autoriza que funcionarios de la División de Contratos pueda consultar su opinión de cumplimiento (32-D) ante el IMSS en forma directa, en linea y en tiempo real. </w:t>
            </w:r>
            <w:r w:rsidRPr="00DC1848">
              <w:rPr>
                <w:rFonts w:ascii="Montserrat" w:hAnsi="Montserrat" w:cs="Arial"/>
                <w:b/>
                <w:sz w:val="18"/>
                <w:szCs w:val="18"/>
                <w:lang w:val="es-ES_tradnl"/>
              </w:rPr>
              <w:t>Anexo XVII</w:t>
            </w:r>
          </w:p>
          <w:p w:rsidR="00DC1848" w:rsidRPr="00DC1848" w:rsidRDefault="00DC1848" w:rsidP="00371FEC">
            <w:pPr>
              <w:ind w:right="49"/>
              <w:jc w:val="both"/>
              <w:rPr>
                <w:rFonts w:ascii="Montserrat" w:eastAsia="Times New Roman" w:hAnsi="Montserrat" w:cs="Arial"/>
                <w:bCs/>
                <w:sz w:val="18"/>
                <w:szCs w:val="18"/>
                <w:lang w:val="es-ES" w:eastAsia="ar-SA"/>
              </w:rPr>
            </w:pPr>
          </w:p>
        </w:tc>
        <w:tc>
          <w:tcPr>
            <w:tcW w:w="599" w:type="pct"/>
            <w:vAlign w:val="center"/>
          </w:tcPr>
          <w:p w:rsidR="00DC1848" w:rsidRPr="00DC1848" w:rsidRDefault="00DC1848" w:rsidP="00DC1848">
            <w:pPr>
              <w:suppressAutoHyphens/>
              <w:snapToGrid w:val="0"/>
              <w:ind w:right="49"/>
              <w:jc w:val="center"/>
              <w:rPr>
                <w:rFonts w:ascii="Montserrat" w:eastAsia="Times New Roman" w:hAnsi="Montserrat" w:cs="Arial"/>
                <w:b/>
                <w:noProof w:val="0"/>
                <w:sz w:val="18"/>
                <w:szCs w:val="18"/>
                <w:lang w:val="es-ES" w:eastAsia="ar-SA"/>
              </w:rPr>
            </w:pPr>
            <w:r w:rsidRPr="00DC1848">
              <w:rPr>
                <w:rFonts w:ascii="Montserrat" w:eastAsia="Times New Roman" w:hAnsi="Montserrat" w:cs="Arial"/>
                <w:b/>
                <w:noProof w:val="0"/>
                <w:sz w:val="18"/>
                <w:szCs w:val="18"/>
                <w:lang w:val="es-ES" w:eastAsia="ar-SA"/>
              </w:rPr>
              <w:t>4.1.2</w:t>
            </w:r>
          </w:p>
          <w:p w:rsidR="00DC1848" w:rsidRPr="00DC1848" w:rsidRDefault="00DC1848" w:rsidP="00DC1848">
            <w:pPr>
              <w:suppressAutoHyphens/>
              <w:snapToGrid w:val="0"/>
              <w:ind w:right="49"/>
              <w:jc w:val="center"/>
              <w:rPr>
                <w:rFonts w:ascii="Montserrat" w:eastAsia="Times New Roman" w:hAnsi="Montserrat" w:cs="Arial"/>
                <w:b/>
                <w:noProof w:val="0"/>
                <w:sz w:val="18"/>
                <w:szCs w:val="18"/>
                <w:lang w:val="es-ES" w:eastAsia="ar-SA"/>
              </w:rPr>
            </w:pPr>
            <w:r w:rsidRPr="00DC1848">
              <w:rPr>
                <w:rFonts w:ascii="Montserrat" w:eastAsia="Times New Roman" w:hAnsi="Montserrat" w:cs="Arial"/>
                <w:b/>
                <w:noProof w:val="0"/>
                <w:sz w:val="18"/>
                <w:szCs w:val="18"/>
                <w:lang w:val="es-ES" w:eastAsia="ar-SA"/>
              </w:rPr>
              <w:t>j.</w:t>
            </w:r>
          </w:p>
        </w:tc>
        <w:tc>
          <w:tcPr>
            <w:tcW w:w="812" w:type="pct"/>
          </w:tcPr>
          <w:p w:rsidR="00DC1848" w:rsidRPr="00DC1848" w:rsidRDefault="00DC1848" w:rsidP="00C54188">
            <w:pPr>
              <w:suppressAutoHyphens/>
              <w:snapToGrid w:val="0"/>
              <w:ind w:right="49"/>
              <w:jc w:val="center"/>
              <w:rPr>
                <w:rFonts w:ascii="Montserrat" w:eastAsia="Times New Roman" w:hAnsi="Montserrat" w:cs="Arial"/>
                <w:noProof w:val="0"/>
                <w:sz w:val="18"/>
                <w:szCs w:val="18"/>
                <w:lang w:val="es-ES" w:eastAsia="ar-SA"/>
              </w:rPr>
            </w:pPr>
          </w:p>
        </w:tc>
        <w:tc>
          <w:tcPr>
            <w:tcW w:w="955" w:type="pct"/>
          </w:tcPr>
          <w:p w:rsidR="00DC1848" w:rsidRPr="00DC1848" w:rsidRDefault="00DC1848" w:rsidP="00C54188">
            <w:pPr>
              <w:suppressAutoHyphens/>
              <w:snapToGrid w:val="0"/>
              <w:ind w:right="49"/>
              <w:jc w:val="center"/>
              <w:rPr>
                <w:rFonts w:ascii="Montserrat" w:eastAsia="Times New Roman" w:hAnsi="Montserrat" w:cs="Arial"/>
                <w:noProof w:val="0"/>
                <w:sz w:val="18"/>
                <w:szCs w:val="18"/>
                <w:lang w:val="es-ES" w:eastAsia="ar-SA"/>
              </w:rPr>
            </w:pPr>
          </w:p>
        </w:tc>
      </w:tr>
      <w:tr w:rsidR="00DC1848" w:rsidRPr="00DC1848" w:rsidTr="00200010">
        <w:trPr>
          <w:jc w:val="center"/>
        </w:trPr>
        <w:tc>
          <w:tcPr>
            <w:tcW w:w="2634" w:type="pct"/>
            <w:vAlign w:val="center"/>
          </w:tcPr>
          <w:p w:rsidR="00DC1848" w:rsidRPr="00DC1848" w:rsidRDefault="00DC1848" w:rsidP="00DC1848">
            <w:pPr>
              <w:ind w:left="17"/>
              <w:jc w:val="both"/>
              <w:rPr>
                <w:rFonts w:ascii="Montserrat" w:hAnsi="Montserrat" w:cs="Arial"/>
                <w:sz w:val="18"/>
                <w:szCs w:val="18"/>
                <w:lang w:val="es-ES_tradnl"/>
              </w:rPr>
            </w:pPr>
            <w:r w:rsidRPr="00DC1848">
              <w:rPr>
                <w:rFonts w:ascii="Montserrat" w:hAnsi="Montserrat" w:cs="Arial"/>
                <w:sz w:val="18"/>
                <w:szCs w:val="18"/>
                <w:lang w:val="es-ES_tradnl"/>
              </w:rPr>
              <w:lastRenderedPageBreak/>
              <w:t xml:space="preserve">Escrito donde el licitante manifieste si utliza el esquema de subcontratación de servicios u obras especializadas. </w:t>
            </w:r>
            <w:r w:rsidRPr="00DC1848">
              <w:rPr>
                <w:rFonts w:ascii="Montserrat" w:hAnsi="Montserrat" w:cs="Arial"/>
                <w:b/>
                <w:sz w:val="18"/>
                <w:szCs w:val="18"/>
                <w:lang w:val="es-ES_tradnl"/>
              </w:rPr>
              <w:t>Anexo XVIII</w:t>
            </w:r>
          </w:p>
          <w:p w:rsidR="00DC1848" w:rsidRPr="00DC1848" w:rsidRDefault="00DC1848" w:rsidP="00371FEC">
            <w:pPr>
              <w:ind w:right="49"/>
              <w:jc w:val="both"/>
              <w:rPr>
                <w:rFonts w:ascii="Montserrat" w:eastAsia="Times New Roman" w:hAnsi="Montserrat" w:cs="Arial"/>
                <w:bCs/>
                <w:sz w:val="18"/>
                <w:szCs w:val="18"/>
                <w:lang w:val="es-ES" w:eastAsia="ar-SA"/>
              </w:rPr>
            </w:pPr>
          </w:p>
        </w:tc>
        <w:tc>
          <w:tcPr>
            <w:tcW w:w="599" w:type="pct"/>
            <w:vAlign w:val="center"/>
          </w:tcPr>
          <w:p w:rsidR="00DC1848" w:rsidRPr="00DC1848" w:rsidRDefault="00DC1848" w:rsidP="00DC1848">
            <w:pPr>
              <w:suppressAutoHyphens/>
              <w:snapToGrid w:val="0"/>
              <w:ind w:right="49"/>
              <w:jc w:val="center"/>
              <w:rPr>
                <w:rFonts w:ascii="Montserrat" w:eastAsia="Times New Roman" w:hAnsi="Montserrat" w:cs="Arial"/>
                <w:b/>
                <w:noProof w:val="0"/>
                <w:sz w:val="18"/>
                <w:szCs w:val="18"/>
                <w:lang w:val="es-ES" w:eastAsia="ar-SA"/>
              </w:rPr>
            </w:pPr>
            <w:r w:rsidRPr="00DC1848">
              <w:rPr>
                <w:rFonts w:ascii="Montserrat" w:eastAsia="Times New Roman" w:hAnsi="Montserrat" w:cs="Arial"/>
                <w:b/>
                <w:noProof w:val="0"/>
                <w:sz w:val="18"/>
                <w:szCs w:val="18"/>
                <w:lang w:val="es-ES" w:eastAsia="ar-SA"/>
              </w:rPr>
              <w:t>4.1.2</w:t>
            </w:r>
          </w:p>
          <w:p w:rsidR="00DC1848" w:rsidRPr="00DC1848" w:rsidRDefault="00DC1848" w:rsidP="00DC1848">
            <w:pPr>
              <w:suppressAutoHyphens/>
              <w:snapToGrid w:val="0"/>
              <w:ind w:right="49"/>
              <w:jc w:val="center"/>
              <w:rPr>
                <w:rFonts w:ascii="Montserrat" w:eastAsia="Times New Roman" w:hAnsi="Montserrat" w:cs="Arial"/>
                <w:b/>
                <w:noProof w:val="0"/>
                <w:sz w:val="18"/>
                <w:szCs w:val="18"/>
                <w:lang w:val="es-ES" w:eastAsia="ar-SA"/>
              </w:rPr>
            </w:pPr>
            <w:r w:rsidRPr="00DC1848">
              <w:rPr>
                <w:rFonts w:ascii="Montserrat" w:eastAsia="Times New Roman" w:hAnsi="Montserrat" w:cs="Arial"/>
                <w:b/>
                <w:noProof w:val="0"/>
                <w:sz w:val="18"/>
                <w:szCs w:val="18"/>
                <w:lang w:val="es-ES" w:eastAsia="ar-SA"/>
              </w:rPr>
              <w:t>k.</w:t>
            </w:r>
          </w:p>
        </w:tc>
        <w:tc>
          <w:tcPr>
            <w:tcW w:w="812" w:type="pct"/>
          </w:tcPr>
          <w:p w:rsidR="00DC1848" w:rsidRPr="00DC1848" w:rsidRDefault="00DC1848" w:rsidP="00C54188">
            <w:pPr>
              <w:suppressAutoHyphens/>
              <w:snapToGrid w:val="0"/>
              <w:ind w:right="49"/>
              <w:jc w:val="center"/>
              <w:rPr>
                <w:rFonts w:ascii="Montserrat" w:eastAsia="Times New Roman" w:hAnsi="Montserrat" w:cs="Arial"/>
                <w:noProof w:val="0"/>
                <w:sz w:val="18"/>
                <w:szCs w:val="18"/>
                <w:lang w:val="es-ES" w:eastAsia="ar-SA"/>
              </w:rPr>
            </w:pPr>
          </w:p>
        </w:tc>
        <w:tc>
          <w:tcPr>
            <w:tcW w:w="955" w:type="pct"/>
          </w:tcPr>
          <w:p w:rsidR="00DC1848" w:rsidRPr="00DC1848" w:rsidRDefault="00DC1848" w:rsidP="00C54188">
            <w:pPr>
              <w:suppressAutoHyphens/>
              <w:snapToGrid w:val="0"/>
              <w:ind w:right="49"/>
              <w:jc w:val="center"/>
              <w:rPr>
                <w:rFonts w:ascii="Montserrat" w:eastAsia="Times New Roman" w:hAnsi="Montserrat" w:cs="Arial"/>
                <w:noProof w:val="0"/>
                <w:sz w:val="18"/>
                <w:szCs w:val="18"/>
                <w:lang w:val="es-ES" w:eastAsia="ar-SA"/>
              </w:rPr>
            </w:pPr>
          </w:p>
        </w:tc>
      </w:tr>
    </w:tbl>
    <w:p w:rsidR="007D15C2" w:rsidRPr="00BA386D" w:rsidRDefault="007D15C2" w:rsidP="007D15C2">
      <w:pPr>
        <w:suppressAutoHyphens/>
        <w:ind w:right="49"/>
        <w:rPr>
          <w:rFonts w:ascii="Montserrat" w:eastAsia="Times New Roman" w:hAnsi="Montserrat" w:cs="Arial"/>
          <w:b/>
          <w:noProof w:val="0"/>
          <w:sz w:val="18"/>
          <w:szCs w:val="18"/>
          <w:lang w:val="es-ES" w:eastAsia="ar-SA"/>
        </w:rPr>
      </w:pPr>
    </w:p>
    <w:tbl>
      <w:tblPr>
        <w:tblW w:w="53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997"/>
        <w:gridCol w:w="1166"/>
        <w:gridCol w:w="1576"/>
        <w:gridCol w:w="1837"/>
      </w:tblGrid>
      <w:tr w:rsidR="007D15C2" w:rsidRPr="00BA386D" w:rsidTr="00371FEC">
        <w:trPr>
          <w:cantSplit/>
          <w:tblHeader/>
          <w:jc w:val="center"/>
        </w:trPr>
        <w:tc>
          <w:tcPr>
            <w:tcW w:w="2609" w:type="pct"/>
            <w:shd w:val="clear" w:color="auto" w:fill="BFBFBF" w:themeFill="background1" w:themeFillShade="BF"/>
            <w:vAlign w:val="center"/>
          </w:tcPr>
          <w:p w:rsidR="007D15C2" w:rsidRPr="00BA386D" w:rsidRDefault="007D15C2" w:rsidP="00AB7451">
            <w:pPr>
              <w:ind w:right="49"/>
              <w:jc w:val="center"/>
              <w:rPr>
                <w:rFonts w:ascii="Montserrat" w:hAnsi="Montserrat" w:cs="Arial"/>
                <w:b/>
                <w:sz w:val="18"/>
                <w:szCs w:val="18"/>
              </w:rPr>
            </w:pPr>
            <w:r w:rsidRPr="00BA386D">
              <w:rPr>
                <w:rFonts w:ascii="Montserrat" w:hAnsi="Montserrat" w:cs="Arial"/>
                <w:b/>
                <w:sz w:val="18"/>
                <w:szCs w:val="18"/>
              </w:rPr>
              <w:t>PROPUESTA TÉCNICA</w:t>
            </w:r>
          </w:p>
        </w:tc>
        <w:tc>
          <w:tcPr>
            <w:tcW w:w="609" w:type="pct"/>
            <w:shd w:val="clear" w:color="auto" w:fill="BFBFBF" w:themeFill="background1" w:themeFillShade="BF"/>
            <w:vAlign w:val="center"/>
          </w:tcPr>
          <w:p w:rsidR="007D15C2" w:rsidRPr="00BA386D" w:rsidRDefault="007D15C2" w:rsidP="00AB7451">
            <w:pPr>
              <w:ind w:right="49"/>
              <w:jc w:val="center"/>
              <w:rPr>
                <w:rFonts w:ascii="Montserrat" w:hAnsi="Montserrat" w:cs="Arial"/>
                <w:b/>
                <w:sz w:val="18"/>
                <w:szCs w:val="18"/>
              </w:rPr>
            </w:pPr>
            <w:r w:rsidRPr="00BA386D">
              <w:rPr>
                <w:rFonts w:ascii="Montserrat" w:hAnsi="Montserrat" w:cs="Arial"/>
                <w:b/>
                <w:sz w:val="18"/>
                <w:szCs w:val="18"/>
              </w:rPr>
              <w:t>NUMERAL EN EL QUE SE SOLICITA</w:t>
            </w:r>
          </w:p>
        </w:tc>
        <w:tc>
          <w:tcPr>
            <w:tcW w:w="823" w:type="pct"/>
            <w:tcBorders>
              <w:bottom w:val="single" w:sz="4" w:space="0" w:color="auto"/>
              <w:right w:val="single" w:sz="4" w:space="0" w:color="auto"/>
            </w:tcBorders>
            <w:shd w:val="clear" w:color="auto" w:fill="BFBFBF" w:themeFill="background1" w:themeFillShade="BF"/>
            <w:vAlign w:val="center"/>
          </w:tcPr>
          <w:p w:rsidR="00371FEC" w:rsidRPr="00BA386D" w:rsidRDefault="00371FEC" w:rsidP="00371FEC">
            <w:pPr>
              <w:suppressAutoHyphens/>
              <w:ind w:right="49"/>
              <w:jc w:val="center"/>
              <w:rPr>
                <w:rFonts w:ascii="Montserrat" w:eastAsia="Times New Roman" w:hAnsi="Montserrat" w:cs="Arial"/>
                <w:b/>
                <w:bCs/>
                <w:noProof w:val="0"/>
                <w:sz w:val="18"/>
                <w:szCs w:val="18"/>
                <w:lang w:val="es-ES" w:eastAsia="ar-SA"/>
              </w:rPr>
            </w:pPr>
            <w:r w:rsidRPr="00BA386D">
              <w:rPr>
                <w:rFonts w:ascii="Montserrat" w:eastAsia="Times New Roman" w:hAnsi="Montserrat" w:cs="Arial"/>
                <w:b/>
                <w:bCs/>
                <w:noProof w:val="0"/>
                <w:sz w:val="18"/>
                <w:szCs w:val="18"/>
                <w:lang w:val="es-ES" w:eastAsia="ar-SA"/>
              </w:rPr>
              <w:t>PRESENTADO</w:t>
            </w:r>
          </w:p>
          <w:p w:rsidR="007D15C2" w:rsidRPr="00BA386D" w:rsidRDefault="00371FEC" w:rsidP="00371FEC">
            <w:pPr>
              <w:ind w:right="49"/>
              <w:jc w:val="center"/>
              <w:rPr>
                <w:rFonts w:ascii="Montserrat" w:hAnsi="Montserrat" w:cs="Arial"/>
                <w:b/>
                <w:sz w:val="18"/>
                <w:szCs w:val="18"/>
              </w:rPr>
            </w:pPr>
            <w:r w:rsidRPr="00BA386D">
              <w:rPr>
                <w:rFonts w:ascii="Montserrat" w:eastAsia="Times New Roman" w:hAnsi="Montserrat" w:cs="Arial"/>
                <w:b/>
                <w:bCs/>
                <w:noProof w:val="0"/>
                <w:sz w:val="18"/>
                <w:szCs w:val="18"/>
                <w:lang w:val="es-ES" w:eastAsia="ar-SA"/>
              </w:rPr>
              <w:t>SI/NO</w:t>
            </w:r>
          </w:p>
        </w:tc>
        <w:tc>
          <w:tcPr>
            <w:tcW w:w="959" w:type="pct"/>
            <w:shd w:val="clear" w:color="auto" w:fill="BFBFBF" w:themeFill="background1" w:themeFillShade="BF"/>
            <w:vAlign w:val="center"/>
          </w:tcPr>
          <w:p w:rsidR="007D15C2" w:rsidRPr="00BA386D" w:rsidRDefault="007D15C2" w:rsidP="00AB7451">
            <w:pPr>
              <w:ind w:right="49"/>
              <w:jc w:val="center"/>
              <w:rPr>
                <w:rFonts w:ascii="Montserrat" w:hAnsi="Montserrat" w:cs="Arial"/>
                <w:b/>
                <w:sz w:val="18"/>
                <w:szCs w:val="18"/>
              </w:rPr>
            </w:pPr>
            <w:r w:rsidRPr="00BA386D">
              <w:rPr>
                <w:rFonts w:ascii="Montserrat" w:hAnsi="Montserrat" w:cs="Arial"/>
                <w:b/>
                <w:sz w:val="18"/>
                <w:szCs w:val="18"/>
              </w:rPr>
              <w:t>NÚMERO DE FOLIO EN LA PROPUESTA DONDE ESTA EL DOCUMENTO</w:t>
            </w:r>
          </w:p>
        </w:tc>
      </w:tr>
      <w:tr w:rsidR="007D15C2" w:rsidRPr="00BA386D" w:rsidTr="00371FEC">
        <w:trPr>
          <w:cantSplit/>
          <w:trHeight w:val="204"/>
          <w:jc w:val="center"/>
        </w:trPr>
        <w:tc>
          <w:tcPr>
            <w:tcW w:w="2609" w:type="pct"/>
            <w:vAlign w:val="center"/>
          </w:tcPr>
          <w:p w:rsidR="007D15C2" w:rsidRPr="00BA386D" w:rsidRDefault="007D15C2" w:rsidP="00D37C65">
            <w:pPr>
              <w:snapToGrid w:val="0"/>
              <w:ind w:right="49"/>
              <w:jc w:val="both"/>
              <w:rPr>
                <w:rFonts w:ascii="Montserrat" w:eastAsia="Times New Roman" w:hAnsi="Montserrat" w:cs="Arial"/>
                <w:bCs/>
                <w:noProof w:val="0"/>
                <w:sz w:val="18"/>
                <w:szCs w:val="18"/>
                <w:lang w:val="es-ES_tradnl" w:eastAsia="ar-SA"/>
              </w:rPr>
            </w:pPr>
            <w:r w:rsidRPr="00BA386D">
              <w:rPr>
                <w:rFonts w:ascii="Montserrat" w:hAnsi="Montserrat" w:cs="Arial"/>
                <w:sz w:val="18"/>
                <w:szCs w:val="18"/>
                <w:lang w:val="es-ES_tradnl"/>
              </w:rPr>
              <w:t>Propuesta Técnica,</w:t>
            </w:r>
            <w:r w:rsidR="008958E6" w:rsidRPr="00BA386D">
              <w:rPr>
                <w:rFonts w:ascii="Montserrat" w:hAnsi="Montserrat" w:cs="Arial"/>
                <w:sz w:val="18"/>
                <w:szCs w:val="18"/>
                <w:lang w:val="es-ES_tradnl"/>
              </w:rPr>
              <w:t xml:space="preserve"> para lo cual deberá</w:t>
            </w:r>
            <w:r w:rsidRPr="00BA386D">
              <w:rPr>
                <w:rFonts w:ascii="Montserrat" w:hAnsi="Montserrat" w:cs="Arial"/>
                <w:sz w:val="18"/>
                <w:szCs w:val="18"/>
                <w:lang w:val="es-ES_tradnl"/>
              </w:rPr>
              <w:t xml:space="preserve"> </w:t>
            </w:r>
            <w:r w:rsidR="008958E6" w:rsidRPr="00BA386D">
              <w:rPr>
                <w:rFonts w:ascii="Montserrat" w:hAnsi="Montserrat" w:cs="Arial"/>
                <w:sz w:val="18"/>
                <w:szCs w:val="18"/>
                <w:lang w:val="es-ES_tradnl"/>
              </w:rPr>
              <w:t>considerar el</w:t>
            </w:r>
            <w:r w:rsidRPr="00BA386D">
              <w:rPr>
                <w:rFonts w:ascii="Montserrat" w:hAnsi="Montserrat" w:cs="Arial"/>
                <w:sz w:val="18"/>
                <w:szCs w:val="18"/>
                <w:lang w:val="es-ES_tradnl"/>
              </w:rPr>
              <w:t xml:space="preserve"> </w:t>
            </w:r>
            <w:r w:rsidRPr="00AD3D41">
              <w:rPr>
                <w:rFonts w:ascii="Montserrat" w:hAnsi="Montserrat" w:cs="Arial"/>
                <w:b/>
                <w:sz w:val="18"/>
                <w:szCs w:val="18"/>
                <w:lang w:val="es-ES_tradnl"/>
              </w:rPr>
              <w:t xml:space="preserve">Anexo </w:t>
            </w:r>
            <w:r w:rsidR="00476484">
              <w:rPr>
                <w:rFonts w:ascii="Montserrat" w:hAnsi="Montserrat" w:cs="Arial"/>
                <w:b/>
                <w:sz w:val="18"/>
                <w:szCs w:val="18"/>
                <w:lang w:val="es-ES_tradnl"/>
              </w:rPr>
              <w:t>I (Anexo 1)</w:t>
            </w:r>
            <w:r w:rsidR="004619CC" w:rsidRPr="00AD3D41">
              <w:rPr>
                <w:rFonts w:ascii="Montserrat" w:hAnsi="Montserrat" w:cs="Arial"/>
                <w:b/>
                <w:sz w:val="18"/>
                <w:szCs w:val="18"/>
                <w:lang w:val="es-ES_tradnl"/>
              </w:rPr>
              <w:t xml:space="preserve"> </w:t>
            </w:r>
            <w:r w:rsidRPr="00AD3D41">
              <w:rPr>
                <w:rFonts w:ascii="Montserrat" w:hAnsi="Montserrat" w:cs="Arial"/>
                <w:b/>
                <w:sz w:val="18"/>
                <w:szCs w:val="18"/>
                <w:lang w:val="es-ES_tradnl"/>
              </w:rPr>
              <w:t>Requerimiento.</w:t>
            </w:r>
            <w:r w:rsidR="00D37C65" w:rsidRPr="00BA386D">
              <w:rPr>
                <w:rFonts w:ascii="Montserrat" w:hAnsi="Montserrat" w:cs="Arial"/>
                <w:sz w:val="18"/>
                <w:szCs w:val="18"/>
                <w:lang w:val="es-ES_tradnl"/>
              </w:rPr>
              <w:t xml:space="preserve"> </w:t>
            </w:r>
            <w:r w:rsidR="00D37C65" w:rsidRPr="00BA386D">
              <w:rPr>
                <w:rFonts w:ascii="Montserrat" w:hAnsi="Montserrat" w:cs="Arial"/>
                <w:b/>
                <w:sz w:val="18"/>
                <w:szCs w:val="18"/>
                <w:lang w:val="es-ES_tradnl"/>
              </w:rPr>
              <w:t>Formato de Propuesta Técnica</w:t>
            </w:r>
          </w:p>
        </w:tc>
        <w:tc>
          <w:tcPr>
            <w:tcW w:w="609" w:type="pct"/>
            <w:vAlign w:val="center"/>
          </w:tcPr>
          <w:p w:rsidR="007D15C2" w:rsidRPr="00BA386D"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 xml:space="preserve">4.2 </w:t>
            </w:r>
          </w:p>
          <w:p w:rsidR="007D15C2" w:rsidRPr="00BA386D"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a.</w:t>
            </w:r>
          </w:p>
        </w:tc>
        <w:tc>
          <w:tcPr>
            <w:tcW w:w="823" w:type="pct"/>
            <w:tcBorders>
              <w:top w:val="single" w:sz="4" w:space="0" w:color="auto"/>
              <w:bottom w:val="single" w:sz="4" w:space="0" w:color="auto"/>
            </w:tcBorders>
          </w:tcPr>
          <w:p w:rsidR="007D15C2" w:rsidRPr="00BA386D"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7D15C2" w:rsidRPr="00BA386D"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BA386D" w:rsidTr="00371FEC">
        <w:trPr>
          <w:cantSplit/>
          <w:trHeight w:val="204"/>
          <w:jc w:val="center"/>
        </w:trPr>
        <w:tc>
          <w:tcPr>
            <w:tcW w:w="2609" w:type="pct"/>
            <w:vAlign w:val="center"/>
          </w:tcPr>
          <w:p w:rsidR="007D15C2" w:rsidRPr="00BA386D" w:rsidRDefault="007D15C2" w:rsidP="00AB7451">
            <w:pPr>
              <w:tabs>
                <w:tab w:val="left" w:pos="1276"/>
                <w:tab w:val="left" w:pos="15889"/>
              </w:tabs>
              <w:suppressAutoHyphens/>
              <w:overflowPunct w:val="0"/>
              <w:autoSpaceDE w:val="0"/>
              <w:ind w:right="49"/>
              <w:jc w:val="both"/>
              <w:textAlignment w:val="baseline"/>
              <w:rPr>
                <w:rFonts w:ascii="Montserrat" w:eastAsia="Times New Roman" w:hAnsi="Montserrat" w:cs="Arial"/>
                <w:sz w:val="18"/>
                <w:szCs w:val="18"/>
                <w:lang w:eastAsia="ar-SA"/>
              </w:rPr>
            </w:pPr>
            <w:r w:rsidRPr="00BA386D">
              <w:rPr>
                <w:rFonts w:ascii="Montserrat" w:eastAsia="Times New Roman" w:hAnsi="Montserrat" w:cs="Arial"/>
                <w:sz w:val="18"/>
                <w:szCs w:val="18"/>
                <w:lang w:eastAsia="es-ES"/>
              </w:rPr>
              <w:t>Escrito del licitante en el que se manifieste que los bienes terapéuticos ofertados cumplen con las normas.</w:t>
            </w:r>
          </w:p>
        </w:tc>
        <w:tc>
          <w:tcPr>
            <w:tcW w:w="609" w:type="pct"/>
            <w:vAlign w:val="center"/>
          </w:tcPr>
          <w:p w:rsidR="007D15C2" w:rsidRPr="00BA386D"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 xml:space="preserve">4.2 </w:t>
            </w:r>
          </w:p>
          <w:p w:rsidR="007D15C2" w:rsidRPr="00BA386D"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b.</w:t>
            </w:r>
          </w:p>
        </w:tc>
        <w:tc>
          <w:tcPr>
            <w:tcW w:w="823" w:type="pct"/>
            <w:tcBorders>
              <w:top w:val="single" w:sz="4" w:space="0" w:color="auto"/>
              <w:bottom w:val="single" w:sz="4" w:space="0" w:color="auto"/>
            </w:tcBorders>
          </w:tcPr>
          <w:p w:rsidR="007D15C2" w:rsidRPr="00BA386D"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7D15C2" w:rsidRPr="00BA386D"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BA386D" w:rsidTr="00371FEC">
        <w:trPr>
          <w:cantSplit/>
          <w:trHeight w:val="528"/>
          <w:jc w:val="center"/>
        </w:trPr>
        <w:tc>
          <w:tcPr>
            <w:tcW w:w="2609" w:type="pct"/>
            <w:vAlign w:val="center"/>
          </w:tcPr>
          <w:p w:rsidR="007D15C2" w:rsidRPr="00BA386D" w:rsidRDefault="007D15C2" w:rsidP="00AB7451">
            <w:pPr>
              <w:snapToGrid w:val="0"/>
              <w:ind w:right="49"/>
              <w:jc w:val="both"/>
              <w:rPr>
                <w:rFonts w:ascii="Montserrat" w:hAnsi="Montserrat" w:cs="Arial"/>
                <w:sz w:val="18"/>
                <w:szCs w:val="18"/>
                <w:lang w:val="es-ES_tradnl"/>
              </w:rPr>
            </w:pPr>
            <w:r w:rsidRPr="00BA386D">
              <w:rPr>
                <w:rFonts w:ascii="Montserrat" w:hAnsi="Montserrat" w:cs="Arial"/>
                <w:sz w:val="18"/>
                <w:szCs w:val="18"/>
                <w:lang w:val="es-ES_tradnl"/>
              </w:rPr>
              <w:t>Registros Sanitarios</w:t>
            </w:r>
          </w:p>
        </w:tc>
        <w:tc>
          <w:tcPr>
            <w:tcW w:w="609" w:type="pct"/>
            <w:vAlign w:val="center"/>
          </w:tcPr>
          <w:p w:rsidR="007D15C2" w:rsidRPr="00BA386D"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 xml:space="preserve">4.2 </w:t>
            </w:r>
          </w:p>
          <w:p w:rsidR="007D15C2" w:rsidRPr="00BA386D"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c.</w:t>
            </w:r>
          </w:p>
        </w:tc>
        <w:tc>
          <w:tcPr>
            <w:tcW w:w="823" w:type="pct"/>
            <w:tcBorders>
              <w:top w:val="single" w:sz="4" w:space="0" w:color="auto"/>
              <w:bottom w:val="single" w:sz="4" w:space="0" w:color="auto"/>
            </w:tcBorders>
          </w:tcPr>
          <w:p w:rsidR="007D15C2" w:rsidRPr="00BA386D"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7D15C2" w:rsidRPr="00BA386D"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BA386D" w:rsidTr="00371FEC">
        <w:trPr>
          <w:cantSplit/>
          <w:trHeight w:val="181"/>
          <w:jc w:val="center"/>
        </w:trPr>
        <w:tc>
          <w:tcPr>
            <w:tcW w:w="2609" w:type="pct"/>
            <w:vAlign w:val="center"/>
          </w:tcPr>
          <w:p w:rsidR="007D15C2" w:rsidRPr="00BA386D" w:rsidRDefault="007D15C2" w:rsidP="00AB7451">
            <w:pPr>
              <w:ind w:right="49"/>
              <w:jc w:val="both"/>
              <w:rPr>
                <w:rFonts w:ascii="Montserrat" w:hAnsi="Montserrat" w:cs="Arial"/>
                <w:sz w:val="18"/>
                <w:szCs w:val="18"/>
              </w:rPr>
            </w:pPr>
            <w:r w:rsidRPr="00BA386D">
              <w:rPr>
                <w:rFonts w:ascii="Montserrat" w:hAnsi="Montserrat" w:cs="Arial"/>
                <w:bCs/>
                <w:sz w:val="18"/>
                <w:szCs w:val="18"/>
                <w:lang w:eastAsia="ar-SA"/>
              </w:rPr>
              <w:t>Licencias y Avisos</w:t>
            </w:r>
          </w:p>
        </w:tc>
        <w:tc>
          <w:tcPr>
            <w:tcW w:w="609" w:type="pct"/>
            <w:vAlign w:val="center"/>
          </w:tcPr>
          <w:p w:rsidR="007D15C2" w:rsidRPr="00BA386D"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 xml:space="preserve">4.2 </w:t>
            </w:r>
          </w:p>
          <w:p w:rsidR="007D15C2" w:rsidRPr="00BA386D"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BA386D">
              <w:rPr>
                <w:rFonts w:ascii="Montserrat" w:eastAsia="Times New Roman" w:hAnsi="Montserrat" w:cs="Arial"/>
                <w:b/>
                <w:noProof w:val="0"/>
                <w:sz w:val="18"/>
                <w:szCs w:val="18"/>
                <w:lang w:val="es-ES" w:eastAsia="ar-SA"/>
              </w:rPr>
              <w:t>d.</w:t>
            </w:r>
          </w:p>
        </w:tc>
        <w:tc>
          <w:tcPr>
            <w:tcW w:w="823" w:type="pct"/>
            <w:tcBorders>
              <w:top w:val="single" w:sz="4" w:space="0" w:color="auto"/>
              <w:bottom w:val="single" w:sz="4" w:space="0" w:color="auto"/>
            </w:tcBorders>
          </w:tcPr>
          <w:p w:rsidR="007D15C2" w:rsidRPr="00BA386D"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7D15C2" w:rsidRPr="00BA386D"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B876C5" w:rsidTr="00371FEC">
        <w:trPr>
          <w:cantSplit/>
          <w:trHeight w:val="204"/>
          <w:jc w:val="center"/>
        </w:trPr>
        <w:tc>
          <w:tcPr>
            <w:tcW w:w="2609" w:type="pct"/>
            <w:vAlign w:val="center"/>
          </w:tcPr>
          <w:p w:rsidR="007D15C2" w:rsidRPr="00B876C5" w:rsidRDefault="007D15C2" w:rsidP="00AB7451">
            <w:pPr>
              <w:ind w:right="49"/>
              <w:jc w:val="both"/>
              <w:rPr>
                <w:rFonts w:ascii="Montserrat" w:hAnsi="Montserrat" w:cs="Arial"/>
                <w:b/>
                <w:bCs/>
                <w:sz w:val="18"/>
                <w:szCs w:val="18"/>
                <w:lang w:eastAsia="ar-SA"/>
              </w:rPr>
            </w:pPr>
            <w:r w:rsidRPr="00B876C5">
              <w:rPr>
                <w:rFonts w:ascii="Montserrat" w:hAnsi="Montserrat" w:cs="Arial"/>
                <w:bCs/>
                <w:sz w:val="18"/>
                <w:szCs w:val="18"/>
                <w:lang w:eastAsia="ar-SA"/>
              </w:rPr>
              <w:t>Folletos, catálogos, fotografías, manuales, entre otros</w:t>
            </w:r>
          </w:p>
        </w:tc>
        <w:tc>
          <w:tcPr>
            <w:tcW w:w="609" w:type="pct"/>
            <w:vAlign w:val="center"/>
          </w:tcPr>
          <w:p w:rsidR="007D15C2" w:rsidRPr="00B876C5"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B876C5">
              <w:rPr>
                <w:rFonts w:ascii="Montserrat" w:eastAsia="Times New Roman" w:hAnsi="Montserrat" w:cs="Arial"/>
                <w:b/>
                <w:noProof w:val="0"/>
                <w:sz w:val="18"/>
                <w:szCs w:val="18"/>
                <w:lang w:val="es-ES" w:eastAsia="ar-SA"/>
              </w:rPr>
              <w:t xml:space="preserve">4.2 </w:t>
            </w:r>
          </w:p>
          <w:p w:rsidR="007D15C2" w:rsidRPr="00B876C5"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B876C5">
              <w:rPr>
                <w:rFonts w:ascii="Montserrat" w:eastAsia="Times New Roman" w:hAnsi="Montserrat" w:cs="Arial"/>
                <w:b/>
                <w:noProof w:val="0"/>
                <w:sz w:val="18"/>
                <w:szCs w:val="18"/>
                <w:lang w:val="es-ES" w:eastAsia="ar-SA"/>
              </w:rPr>
              <w:t>e.</w:t>
            </w:r>
          </w:p>
        </w:tc>
        <w:tc>
          <w:tcPr>
            <w:tcW w:w="823" w:type="pct"/>
            <w:tcBorders>
              <w:top w:val="single" w:sz="4" w:space="0" w:color="auto"/>
              <w:bottom w:val="single" w:sz="4" w:space="0" w:color="auto"/>
            </w:tcBorders>
          </w:tcPr>
          <w:p w:rsidR="007D15C2" w:rsidRPr="00B876C5"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7D15C2" w:rsidRPr="00B876C5"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B876C5" w:rsidTr="00371FEC">
        <w:trPr>
          <w:cantSplit/>
          <w:trHeight w:val="204"/>
          <w:jc w:val="center"/>
        </w:trPr>
        <w:tc>
          <w:tcPr>
            <w:tcW w:w="2609" w:type="pct"/>
            <w:vAlign w:val="center"/>
          </w:tcPr>
          <w:p w:rsidR="007D15C2" w:rsidRPr="00B876C5" w:rsidRDefault="007D15C2" w:rsidP="00AB7451">
            <w:pPr>
              <w:ind w:right="49"/>
              <w:jc w:val="both"/>
              <w:rPr>
                <w:rFonts w:ascii="Montserrat" w:hAnsi="Montserrat" w:cs="Arial"/>
                <w:bCs/>
                <w:sz w:val="18"/>
                <w:szCs w:val="18"/>
                <w:lang w:eastAsia="ar-SA"/>
              </w:rPr>
            </w:pPr>
            <w:r w:rsidRPr="00B876C5">
              <w:rPr>
                <w:rFonts w:ascii="Montserrat" w:hAnsi="Montserrat" w:cs="Arial"/>
                <w:bCs/>
                <w:sz w:val="18"/>
                <w:szCs w:val="18"/>
                <w:lang w:eastAsia="ar-SA"/>
              </w:rPr>
              <w:t>Carta de Respaldo</w:t>
            </w:r>
          </w:p>
        </w:tc>
        <w:tc>
          <w:tcPr>
            <w:tcW w:w="609" w:type="pct"/>
            <w:vAlign w:val="center"/>
          </w:tcPr>
          <w:p w:rsidR="007D15C2" w:rsidRPr="00B876C5"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B876C5">
              <w:rPr>
                <w:rFonts w:ascii="Montserrat" w:eastAsia="Times New Roman" w:hAnsi="Montserrat" w:cs="Arial"/>
                <w:b/>
                <w:noProof w:val="0"/>
                <w:sz w:val="18"/>
                <w:szCs w:val="18"/>
                <w:lang w:val="es-ES" w:eastAsia="ar-SA"/>
              </w:rPr>
              <w:t xml:space="preserve">4.2 </w:t>
            </w:r>
          </w:p>
          <w:p w:rsidR="007D15C2" w:rsidRPr="00B876C5"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B876C5">
              <w:rPr>
                <w:rFonts w:ascii="Montserrat" w:eastAsia="Times New Roman" w:hAnsi="Montserrat" w:cs="Arial"/>
                <w:b/>
                <w:noProof w:val="0"/>
                <w:sz w:val="18"/>
                <w:szCs w:val="18"/>
                <w:lang w:val="es-ES" w:eastAsia="ar-SA"/>
              </w:rPr>
              <w:t>f.</w:t>
            </w:r>
          </w:p>
        </w:tc>
        <w:tc>
          <w:tcPr>
            <w:tcW w:w="823" w:type="pct"/>
            <w:tcBorders>
              <w:top w:val="single" w:sz="4" w:space="0" w:color="auto"/>
              <w:bottom w:val="single" w:sz="4" w:space="0" w:color="auto"/>
            </w:tcBorders>
          </w:tcPr>
          <w:p w:rsidR="007D15C2" w:rsidRPr="00B876C5"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7D15C2" w:rsidRPr="00B876C5"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BB1309" w:rsidRPr="00B876C5" w:rsidTr="00371FEC">
        <w:trPr>
          <w:cantSplit/>
          <w:trHeight w:val="204"/>
          <w:jc w:val="center"/>
        </w:trPr>
        <w:tc>
          <w:tcPr>
            <w:tcW w:w="2609" w:type="pct"/>
            <w:vAlign w:val="center"/>
          </w:tcPr>
          <w:p w:rsidR="00BB1309" w:rsidRPr="00B876C5" w:rsidRDefault="00B876C5" w:rsidP="00BB1309">
            <w:pPr>
              <w:contextualSpacing/>
              <w:jc w:val="both"/>
              <w:rPr>
                <w:rFonts w:ascii="Montserrat" w:eastAsia="Calibri" w:hAnsi="Montserrat" w:cs="Arial"/>
                <w:sz w:val="18"/>
                <w:szCs w:val="18"/>
                <w:lang w:eastAsia="es-ES"/>
              </w:rPr>
            </w:pPr>
            <w:r w:rsidRPr="00B876C5">
              <w:rPr>
                <w:rFonts w:ascii="Montserrat" w:eastAsia="Calibri" w:hAnsi="Montserrat" w:cs="Arial"/>
                <w:sz w:val="18"/>
                <w:szCs w:val="18"/>
                <w:lang w:eastAsia="es-ES"/>
              </w:rPr>
              <w:t>O</w:t>
            </w:r>
            <w:r w:rsidR="00BB1309" w:rsidRPr="00B876C5">
              <w:rPr>
                <w:rFonts w:ascii="Montserrat" w:eastAsia="Calibri" w:hAnsi="Montserrat" w:cs="Arial"/>
                <w:sz w:val="18"/>
                <w:szCs w:val="18"/>
                <w:lang w:eastAsia="es-ES"/>
              </w:rPr>
              <w:t xml:space="preserve">ficio emitido por el InDRE, respecto a la evaluación del producto en el cual especifique que presenta una sensibilidad observada mayor al 90%.  </w:t>
            </w:r>
          </w:p>
          <w:p w:rsidR="00BB1309" w:rsidRPr="00B876C5" w:rsidRDefault="00BB1309" w:rsidP="00AB7451">
            <w:pPr>
              <w:ind w:right="49"/>
              <w:jc w:val="both"/>
              <w:rPr>
                <w:rFonts w:ascii="Montserrat" w:hAnsi="Montserrat" w:cs="Arial"/>
                <w:bCs/>
                <w:sz w:val="18"/>
                <w:szCs w:val="18"/>
                <w:lang w:eastAsia="ar-SA"/>
              </w:rPr>
            </w:pPr>
          </w:p>
        </w:tc>
        <w:tc>
          <w:tcPr>
            <w:tcW w:w="609" w:type="pct"/>
            <w:vAlign w:val="center"/>
          </w:tcPr>
          <w:p w:rsidR="00B876C5" w:rsidRPr="00B876C5" w:rsidRDefault="00B876C5" w:rsidP="00B876C5">
            <w:pPr>
              <w:suppressAutoHyphens/>
              <w:snapToGrid w:val="0"/>
              <w:ind w:right="49"/>
              <w:jc w:val="center"/>
              <w:rPr>
                <w:rFonts w:ascii="Montserrat" w:eastAsia="Times New Roman" w:hAnsi="Montserrat" w:cs="Arial"/>
                <w:b/>
                <w:noProof w:val="0"/>
                <w:sz w:val="18"/>
                <w:szCs w:val="18"/>
                <w:lang w:val="es-ES" w:eastAsia="ar-SA"/>
              </w:rPr>
            </w:pPr>
            <w:r w:rsidRPr="00B876C5">
              <w:rPr>
                <w:rFonts w:ascii="Montserrat" w:eastAsia="Times New Roman" w:hAnsi="Montserrat" w:cs="Arial"/>
                <w:b/>
                <w:noProof w:val="0"/>
                <w:sz w:val="18"/>
                <w:szCs w:val="18"/>
                <w:lang w:val="es-ES" w:eastAsia="ar-SA"/>
              </w:rPr>
              <w:t xml:space="preserve">4.2 </w:t>
            </w:r>
          </w:p>
          <w:p w:rsidR="00BB1309" w:rsidRPr="00B876C5" w:rsidRDefault="00B876C5" w:rsidP="00B876C5">
            <w:pPr>
              <w:suppressAutoHyphens/>
              <w:snapToGrid w:val="0"/>
              <w:ind w:right="49"/>
              <w:jc w:val="center"/>
              <w:rPr>
                <w:rFonts w:ascii="Montserrat" w:eastAsia="Times New Roman" w:hAnsi="Montserrat" w:cs="Arial"/>
                <w:b/>
                <w:noProof w:val="0"/>
                <w:sz w:val="18"/>
                <w:szCs w:val="18"/>
                <w:lang w:val="es-ES" w:eastAsia="ar-SA"/>
              </w:rPr>
            </w:pPr>
            <w:r w:rsidRPr="00B876C5">
              <w:rPr>
                <w:rFonts w:ascii="Montserrat" w:eastAsia="Times New Roman" w:hAnsi="Montserrat" w:cs="Arial"/>
                <w:b/>
                <w:noProof w:val="0"/>
                <w:sz w:val="18"/>
                <w:szCs w:val="18"/>
                <w:lang w:val="es-ES" w:eastAsia="ar-SA"/>
              </w:rPr>
              <w:t>g.</w:t>
            </w:r>
          </w:p>
        </w:tc>
        <w:tc>
          <w:tcPr>
            <w:tcW w:w="823" w:type="pct"/>
            <w:tcBorders>
              <w:top w:val="single" w:sz="4" w:space="0" w:color="auto"/>
              <w:bottom w:val="single" w:sz="4" w:space="0" w:color="auto"/>
            </w:tcBorders>
          </w:tcPr>
          <w:p w:rsidR="00BB1309" w:rsidRPr="00B876C5" w:rsidRDefault="00BB1309"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BB1309" w:rsidRPr="00B876C5" w:rsidRDefault="00BB1309" w:rsidP="00AB7451">
            <w:pPr>
              <w:suppressAutoHyphens/>
              <w:snapToGrid w:val="0"/>
              <w:ind w:right="49"/>
              <w:jc w:val="center"/>
              <w:rPr>
                <w:rFonts w:ascii="Montserrat" w:eastAsia="Times New Roman" w:hAnsi="Montserrat" w:cs="Arial"/>
                <w:noProof w:val="0"/>
                <w:sz w:val="18"/>
                <w:szCs w:val="18"/>
                <w:lang w:val="es-ES" w:eastAsia="ar-SA"/>
              </w:rPr>
            </w:pPr>
          </w:p>
        </w:tc>
      </w:tr>
    </w:tbl>
    <w:p w:rsidR="007D15C2" w:rsidRPr="00B876C5" w:rsidRDefault="007D15C2" w:rsidP="007D15C2">
      <w:pPr>
        <w:suppressAutoHyphens/>
        <w:ind w:right="49"/>
        <w:rPr>
          <w:rFonts w:ascii="Montserrat" w:eastAsia="Times New Roman" w:hAnsi="Montserrat" w:cs="Arial"/>
          <w:noProof w:val="0"/>
          <w:sz w:val="18"/>
          <w:szCs w:val="18"/>
          <w:lang w:val="es-ES" w:eastAsia="ar-SA"/>
        </w:rPr>
      </w:pPr>
    </w:p>
    <w:tbl>
      <w:tblPr>
        <w:tblW w:w="533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997"/>
        <w:gridCol w:w="1148"/>
        <w:gridCol w:w="1598"/>
        <w:gridCol w:w="1838"/>
      </w:tblGrid>
      <w:tr w:rsidR="007D15C2" w:rsidRPr="00B876C5" w:rsidTr="00371FEC">
        <w:trPr>
          <w:tblHeader/>
          <w:jc w:val="center"/>
        </w:trPr>
        <w:tc>
          <w:tcPr>
            <w:tcW w:w="2607" w:type="pct"/>
            <w:shd w:val="clear" w:color="auto" w:fill="BFBFBF" w:themeFill="background1" w:themeFillShade="BF"/>
            <w:vAlign w:val="center"/>
          </w:tcPr>
          <w:p w:rsidR="007D15C2" w:rsidRPr="00B876C5" w:rsidRDefault="007D15C2" w:rsidP="00AB7451">
            <w:pPr>
              <w:ind w:right="49"/>
              <w:jc w:val="center"/>
              <w:rPr>
                <w:rFonts w:ascii="Montserrat" w:hAnsi="Montserrat" w:cs="Arial"/>
                <w:b/>
                <w:sz w:val="18"/>
                <w:szCs w:val="18"/>
              </w:rPr>
            </w:pPr>
            <w:r w:rsidRPr="00B876C5">
              <w:rPr>
                <w:rFonts w:ascii="Montserrat" w:hAnsi="Montserrat" w:cs="Arial"/>
                <w:b/>
                <w:sz w:val="18"/>
                <w:szCs w:val="18"/>
              </w:rPr>
              <w:t>PROPUESTA ECONÓMICA</w:t>
            </w:r>
          </w:p>
        </w:tc>
        <w:tc>
          <w:tcPr>
            <w:tcW w:w="599" w:type="pct"/>
            <w:shd w:val="clear" w:color="auto" w:fill="BFBFBF" w:themeFill="background1" w:themeFillShade="BF"/>
            <w:vAlign w:val="center"/>
          </w:tcPr>
          <w:p w:rsidR="007D15C2" w:rsidRPr="00B876C5" w:rsidRDefault="007D15C2" w:rsidP="00AB7451">
            <w:pPr>
              <w:ind w:right="49"/>
              <w:jc w:val="center"/>
              <w:rPr>
                <w:rFonts w:ascii="Montserrat" w:hAnsi="Montserrat" w:cs="Arial"/>
                <w:b/>
                <w:sz w:val="18"/>
                <w:szCs w:val="18"/>
              </w:rPr>
            </w:pPr>
            <w:r w:rsidRPr="00B876C5">
              <w:rPr>
                <w:rFonts w:ascii="Montserrat" w:hAnsi="Montserrat" w:cs="Arial"/>
                <w:b/>
                <w:sz w:val="18"/>
                <w:szCs w:val="18"/>
              </w:rPr>
              <w:t>NUMERAL EN EL QUE SE SOLICITA</w:t>
            </w:r>
          </w:p>
        </w:tc>
        <w:tc>
          <w:tcPr>
            <w:tcW w:w="834" w:type="pct"/>
            <w:tcBorders>
              <w:bottom w:val="single" w:sz="4" w:space="0" w:color="auto"/>
              <w:right w:val="single" w:sz="4" w:space="0" w:color="auto"/>
            </w:tcBorders>
            <w:shd w:val="clear" w:color="auto" w:fill="BFBFBF" w:themeFill="background1" w:themeFillShade="BF"/>
            <w:vAlign w:val="center"/>
          </w:tcPr>
          <w:p w:rsidR="00371FEC" w:rsidRPr="00B876C5" w:rsidRDefault="00371FEC" w:rsidP="00371FEC">
            <w:pPr>
              <w:suppressAutoHyphens/>
              <w:ind w:right="49"/>
              <w:jc w:val="center"/>
              <w:rPr>
                <w:rFonts w:ascii="Montserrat" w:eastAsia="Times New Roman" w:hAnsi="Montserrat" w:cs="Arial"/>
                <w:b/>
                <w:bCs/>
                <w:noProof w:val="0"/>
                <w:sz w:val="18"/>
                <w:szCs w:val="18"/>
                <w:lang w:val="es-ES" w:eastAsia="ar-SA"/>
              </w:rPr>
            </w:pPr>
            <w:r w:rsidRPr="00B876C5">
              <w:rPr>
                <w:rFonts w:ascii="Montserrat" w:eastAsia="Times New Roman" w:hAnsi="Montserrat" w:cs="Arial"/>
                <w:b/>
                <w:bCs/>
                <w:noProof w:val="0"/>
                <w:sz w:val="18"/>
                <w:szCs w:val="18"/>
                <w:lang w:val="es-ES" w:eastAsia="ar-SA"/>
              </w:rPr>
              <w:t>PRESENTADO</w:t>
            </w:r>
          </w:p>
          <w:p w:rsidR="007D15C2" w:rsidRPr="00B876C5" w:rsidRDefault="00371FEC" w:rsidP="00371FEC">
            <w:pPr>
              <w:ind w:right="49"/>
              <w:jc w:val="center"/>
              <w:rPr>
                <w:rFonts w:ascii="Montserrat" w:hAnsi="Montserrat" w:cs="Arial"/>
                <w:b/>
                <w:sz w:val="18"/>
                <w:szCs w:val="18"/>
              </w:rPr>
            </w:pPr>
            <w:r w:rsidRPr="00B876C5">
              <w:rPr>
                <w:rFonts w:ascii="Montserrat" w:eastAsia="Times New Roman" w:hAnsi="Montserrat" w:cs="Arial"/>
                <w:b/>
                <w:bCs/>
                <w:noProof w:val="0"/>
                <w:sz w:val="18"/>
                <w:szCs w:val="18"/>
                <w:lang w:val="es-ES" w:eastAsia="ar-SA"/>
              </w:rPr>
              <w:t>SI/NO</w:t>
            </w:r>
          </w:p>
        </w:tc>
        <w:tc>
          <w:tcPr>
            <w:tcW w:w="959" w:type="pct"/>
            <w:shd w:val="clear" w:color="auto" w:fill="BFBFBF" w:themeFill="background1" w:themeFillShade="BF"/>
          </w:tcPr>
          <w:p w:rsidR="007D15C2" w:rsidRPr="00B876C5" w:rsidRDefault="007D15C2" w:rsidP="00AB7451">
            <w:pPr>
              <w:ind w:right="49"/>
              <w:jc w:val="center"/>
              <w:rPr>
                <w:rFonts w:ascii="Montserrat" w:hAnsi="Montserrat" w:cs="Arial"/>
                <w:b/>
                <w:sz w:val="18"/>
                <w:szCs w:val="18"/>
              </w:rPr>
            </w:pPr>
            <w:r w:rsidRPr="00B876C5">
              <w:rPr>
                <w:rFonts w:ascii="Montserrat" w:hAnsi="Montserrat" w:cs="Arial"/>
                <w:b/>
                <w:sz w:val="18"/>
                <w:szCs w:val="18"/>
              </w:rPr>
              <w:t>NÚMERO DE FOLIO EN LA PROPUESTA DONDE ESTA EL DOCUMENTO</w:t>
            </w:r>
          </w:p>
        </w:tc>
      </w:tr>
      <w:tr w:rsidR="007D15C2" w:rsidRPr="00B876C5" w:rsidTr="00371FEC">
        <w:trPr>
          <w:trHeight w:val="204"/>
          <w:jc w:val="center"/>
        </w:trPr>
        <w:tc>
          <w:tcPr>
            <w:tcW w:w="2607" w:type="pct"/>
          </w:tcPr>
          <w:p w:rsidR="007D15C2" w:rsidRPr="00B876C5" w:rsidRDefault="007D15C2" w:rsidP="00B876C5">
            <w:pPr>
              <w:snapToGrid w:val="0"/>
              <w:ind w:right="49"/>
              <w:jc w:val="both"/>
              <w:rPr>
                <w:rFonts w:ascii="Montserrat" w:eastAsia="Times New Roman" w:hAnsi="Montserrat" w:cs="Arial"/>
                <w:bCs/>
                <w:noProof w:val="0"/>
                <w:sz w:val="18"/>
                <w:szCs w:val="18"/>
                <w:lang w:val="es-ES_tradnl" w:eastAsia="ar-SA"/>
              </w:rPr>
            </w:pPr>
            <w:r w:rsidRPr="00B876C5">
              <w:rPr>
                <w:rFonts w:ascii="Montserrat" w:hAnsi="Montserrat" w:cs="Arial"/>
                <w:sz w:val="18"/>
                <w:szCs w:val="18"/>
                <w:lang w:val="es-ES_tradnl"/>
              </w:rPr>
              <w:t xml:space="preserve">Propuesta Económica, para lo cual deberá considerar el </w:t>
            </w:r>
            <w:r w:rsidRPr="00B876C5">
              <w:rPr>
                <w:rFonts w:ascii="Montserrat" w:hAnsi="Montserrat" w:cs="Arial"/>
                <w:b/>
                <w:sz w:val="18"/>
                <w:szCs w:val="18"/>
                <w:lang w:val="es-ES_tradnl"/>
              </w:rPr>
              <w:t xml:space="preserve">Anexo </w:t>
            </w:r>
            <w:r w:rsidR="00476484">
              <w:rPr>
                <w:rFonts w:ascii="Montserrat" w:hAnsi="Montserrat" w:cs="Arial"/>
                <w:b/>
                <w:sz w:val="18"/>
                <w:szCs w:val="18"/>
                <w:lang w:val="es-ES_tradnl"/>
              </w:rPr>
              <w:t>I (Anexo 1)</w:t>
            </w:r>
            <w:r w:rsidR="00B876C5" w:rsidRPr="00B876C5">
              <w:rPr>
                <w:rFonts w:ascii="Montserrat" w:hAnsi="Montserrat" w:cs="Arial"/>
                <w:b/>
                <w:sz w:val="18"/>
                <w:szCs w:val="18"/>
                <w:lang w:val="es-ES_tradnl"/>
              </w:rPr>
              <w:t xml:space="preserve"> Requerimiento.</w:t>
            </w:r>
          </w:p>
        </w:tc>
        <w:tc>
          <w:tcPr>
            <w:tcW w:w="599" w:type="pct"/>
            <w:vAlign w:val="center"/>
          </w:tcPr>
          <w:p w:rsidR="007D15C2" w:rsidRPr="00B876C5" w:rsidRDefault="00396A81" w:rsidP="00AB7451">
            <w:pPr>
              <w:suppressAutoHyphens/>
              <w:snapToGrid w:val="0"/>
              <w:ind w:right="49"/>
              <w:jc w:val="center"/>
              <w:rPr>
                <w:rFonts w:ascii="Montserrat" w:eastAsia="Times New Roman" w:hAnsi="Montserrat" w:cs="Arial"/>
                <w:b/>
                <w:noProof w:val="0"/>
                <w:sz w:val="18"/>
                <w:szCs w:val="18"/>
                <w:lang w:val="es-ES" w:eastAsia="ar-SA"/>
              </w:rPr>
            </w:pPr>
            <w:r w:rsidRPr="00B876C5">
              <w:rPr>
                <w:rFonts w:ascii="Montserrat" w:eastAsia="Times New Roman" w:hAnsi="Montserrat" w:cs="Arial"/>
                <w:b/>
                <w:noProof w:val="0"/>
                <w:sz w:val="18"/>
                <w:szCs w:val="18"/>
                <w:lang w:val="es-ES" w:eastAsia="ar-SA"/>
              </w:rPr>
              <w:t xml:space="preserve">4.3. </w:t>
            </w:r>
          </w:p>
        </w:tc>
        <w:tc>
          <w:tcPr>
            <w:tcW w:w="834" w:type="pct"/>
            <w:tcBorders>
              <w:top w:val="single" w:sz="4" w:space="0" w:color="auto"/>
              <w:bottom w:val="single" w:sz="4" w:space="0" w:color="auto"/>
              <w:right w:val="single" w:sz="4" w:space="0" w:color="auto"/>
            </w:tcBorders>
          </w:tcPr>
          <w:p w:rsidR="007D15C2" w:rsidRPr="00B876C5"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7D15C2" w:rsidRPr="00B876C5"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bl>
    <w:p w:rsidR="007D15C2" w:rsidRPr="00B876C5" w:rsidRDefault="007D15C2" w:rsidP="007D15C2">
      <w:pPr>
        <w:suppressAutoHyphens/>
        <w:ind w:right="49"/>
        <w:rPr>
          <w:rFonts w:ascii="Montserrat" w:eastAsia="Times New Roman" w:hAnsi="Montserrat" w:cs="Arial"/>
          <w:b/>
          <w:noProof w:val="0"/>
          <w:sz w:val="18"/>
          <w:szCs w:val="18"/>
          <w:u w:val="single"/>
          <w:lang w:val="es-ES" w:eastAsia="ar-SA"/>
        </w:rPr>
      </w:pPr>
    </w:p>
    <w:p w:rsidR="001F3990" w:rsidRPr="00B876C5" w:rsidRDefault="001F3990" w:rsidP="007D15C2">
      <w:pPr>
        <w:suppressAutoHyphens/>
        <w:ind w:right="49"/>
        <w:rPr>
          <w:rFonts w:ascii="Montserrat" w:eastAsia="Times New Roman" w:hAnsi="Montserrat" w:cs="Arial"/>
          <w:b/>
          <w:noProof w:val="0"/>
          <w:sz w:val="18"/>
          <w:szCs w:val="18"/>
          <w:u w:val="single"/>
          <w:lang w:val="es-ES" w:eastAsia="ar-SA"/>
        </w:rPr>
      </w:pPr>
    </w:p>
    <w:p w:rsidR="001F3990" w:rsidRPr="00BA386D" w:rsidRDefault="001F3990" w:rsidP="007D15C2">
      <w:pPr>
        <w:suppressAutoHyphens/>
        <w:ind w:right="49"/>
        <w:rPr>
          <w:rFonts w:ascii="Montserrat" w:eastAsia="Times New Roman" w:hAnsi="Montserrat" w:cs="Arial"/>
          <w:b/>
          <w:noProof w:val="0"/>
          <w:sz w:val="18"/>
          <w:szCs w:val="18"/>
          <w:u w:val="single"/>
          <w:lang w:val="es-ES" w:eastAsia="ar-SA"/>
        </w:rPr>
      </w:pPr>
    </w:p>
    <w:p w:rsidR="001F3990" w:rsidRPr="00BA386D" w:rsidRDefault="001F3990" w:rsidP="007D15C2">
      <w:pPr>
        <w:suppressAutoHyphens/>
        <w:ind w:right="49"/>
        <w:rPr>
          <w:rFonts w:ascii="Montserrat" w:eastAsia="Times New Roman" w:hAnsi="Montserrat" w:cs="Arial"/>
          <w:b/>
          <w:noProof w:val="0"/>
          <w:sz w:val="18"/>
          <w:szCs w:val="18"/>
          <w:u w:val="single"/>
          <w:lang w:val="es-ES" w:eastAsia="ar-SA"/>
        </w:rPr>
      </w:pPr>
    </w:p>
    <w:p w:rsidR="001F3990" w:rsidRPr="00BA386D" w:rsidRDefault="001F3990">
      <w:pPr>
        <w:rPr>
          <w:rFonts w:ascii="Montserrat" w:eastAsia="Times New Roman" w:hAnsi="Montserrat" w:cs="Arial"/>
          <w:b/>
          <w:noProof w:val="0"/>
          <w:sz w:val="18"/>
          <w:szCs w:val="18"/>
          <w:u w:val="single"/>
          <w:lang w:val="es-ES" w:eastAsia="ar-SA"/>
        </w:rPr>
      </w:pPr>
      <w:r w:rsidRPr="00BA386D">
        <w:rPr>
          <w:rFonts w:ascii="Montserrat" w:eastAsia="Times New Roman" w:hAnsi="Montserrat" w:cs="Arial"/>
          <w:b/>
          <w:noProof w:val="0"/>
          <w:sz w:val="18"/>
          <w:szCs w:val="18"/>
          <w:u w:val="single"/>
          <w:lang w:val="es-ES" w:eastAsia="ar-SA"/>
        </w:rPr>
        <w:br w:type="page"/>
      </w:r>
    </w:p>
    <w:p w:rsidR="001F3990" w:rsidRPr="00BA386D" w:rsidRDefault="001F3990" w:rsidP="001F3990">
      <w:pPr>
        <w:pStyle w:val="Ttulo1"/>
        <w:spacing w:before="0" w:after="0"/>
        <w:ind w:left="360" w:right="49"/>
        <w:jc w:val="center"/>
        <w:rPr>
          <w:rFonts w:ascii="Montserrat" w:hAnsi="Montserrat" w:cs="Arial"/>
          <w:noProof w:val="0"/>
          <w:sz w:val="20"/>
          <w:szCs w:val="20"/>
        </w:rPr>
      </w:pPr>
      <w:bookmarkStart w:id="209" w:name="_Toc87546483"/>
      <w:bookmarkStart w:id="210" w:name="_Toc92919215"/>
      <w:r w:rsidRPr="00BA386D">
        <w:rPr>
          <w:rFonts w:ascii="Montserrat" w:hAnsi="Montserrat" w:cs="Arial"/>
          <w:sz w:val="20"/>
          <w:szCs w:val="20"/>
        </w:rPr>
        <w:lastRenderedPageBreak/>
        <w:t xml:space="preserve">ANEXO XVII </w:t>
      </w:r>
      <w:r w:rsidRPr="00BA386D">
        <w:rPr>
          <w:rFonts w:ascii="Montserrat" w:hAnsi="Montserrat" w:cs="Arial"/>
          <w:sz w:val="20"/>
          <w:szCs w:val="20"/>
        </w:rPr>
        <w:br/>
      </w:r>
      <w:r w:rsidRPr="00BA386D">
        <w:rPr>
          <w:rFonts w:ascii="Montserrat" w:hAnsi="Montserrat" w:cs="Arial"/>
          <w:noProof w:val="0"/>
          <w:sz w:val="20"/>
          <w:szCs w:val="20"/>
        </w:rPr>
        <w:t>ESCRITO PARA CONSULTAR OPINIÓN DE CUMPLIMIENTO 32-D</w:t>
      </w:r>
      <w:bookmarkEnd w:id="209"/>
      <w:bookmarkEnd w:id="210"/>
    </w:p>
    <w:p w:rsidR="001F3990" w:rsidRPr="00BA386D" w:rsidRDefault="001F3990" w:rsidP="001F3990">
      <w:pPr>
        <w:ind w:right="193"/>
        <w:jc w:val="both"/>
        <w:rPr>
          <w:rFonts w:ascii="Montserrat Light" w:hAnsi="Montserrat Light" w:cs="Arial"/>
          <w:sz w:val="18"/>
          <w:szCs w:val="18"/>
        </w:rPr>
      </w:pPr>
    </w:p>
    <w:p w:rsidR="001F3990" w:rsidRPr="00BA386D" w:rsidRDefault="001F3990" w:rsidP="001F3990">
      <w:pPr>
        <w:ind w:right="193"/>
        <w:jc w:val="right"/>
        <w:rPr>
          <w:rFonts w:ascii="Montserrat Light" w:hAnsi="Montserrat Light" w:cs="Arial"/>
          <w:sz w:val="18"/>
          <w:szCs w:val="18"/>
        </w:rPr>
      </w:pPr>
    </w:p>
    <w:p w:rsidR="001F3990" w:rsidRPr="00BA386D" w:rsidRDefault="001F3990" w:rsidP="001F3990">
      <w:pPr>
        <w:ind w:right="193"/>
        <w:jc w:val="right"/>
        <w:rPr>
          <w:rFonts w:ascii="Montserrat Light" w:hAnsi="Montserrat Light" w:cs="Arial"/>
          <w:sz w:val="18"/>
          <w:szCs w:val="18"/>
        </w:rPr>
      </w:pPr>
      <w:r w:rsidRPr="00BA386D">
        <w:rPr>
          <w:rFonts w:ascii="Montserrat Light" w:hAnsi="Montserrat Light" w:cs="Arial"/>
          <w:sz w:val="18"/>
          <w:szCs w:val="18"/>
        </w:rPr>
        <w:t>__________, a ___ de ________________ de _____.</w:t>
      </w:r>
    </w:p>
    <w:p w:rsidR="001F3990" w:rsidRPr="00BA386D" w:rsidRDefault="001F3990" w:rsidP="001F3990">
      <w:pPr>
        <w:ind w:right="193"/>
        <w:jc w:val="both"/>
        <w:rPr>
          <w:rFonts w:ascii="Montserrat Light" w:hAnsi="Montserrat Light" w:cs="Arial"/>
          <w:sz w:val="18"/>
          <w:szCs w:val="18"/>
        </w:rPr>
      </w:pPr>
    </w:p>
    <w:p w:rsidR="001F3990" w:rsidRPr="00BA386D" w:rsidRDefault="001F3990" w:rsidP="001F3990">
      <w:pPr>
        <w:ind w:right="193"/>
        <w:jc w:val="both"/>
        <w:rPr>
          <w:rFonts w:ascii="Montserrat Light" w:hAnsi="Montserrat Light" w:cs="Arial"/>
          <w:sz w:val="18"/>
          <w:szCs w:val="18"/>
        </w:rPr>
      </w:pPr>
      <w:r w:rsidRPr="00BA386D">
        <w:rPr>
          <w:rFonts w:ascii="Montserrat Light" w:hAnsi="Montserrat Light" w:cs="Arial"/>
          <w:sz w:val="18"/>
          <w:szCs w:val="18"/>
        </w:rPr>
        <w:t>Instituto Mexicano del Seguro Social</w:t>
      </w:r>
    </w:p>
    <w:p w:rsidR="001F3990" w:rsidRPr="00BA386D" w:rsidRDefault="001F3990" w:rsidP="001F3990">
      <w:pPr>
        <w:ind w:right="193"/>
        <w:jc w:val="both"/>
        <w:rPr>
          <w:rFonts w:ascii="Montserrat Light" w:hAnsi="Montserrat Light" w:cs="Arial"/>
          <w:sz w:val="18"/>
          <w:szCs w:val="18"/>
        </w:rPr>
      </w:pPr>
      <w:r w:rsidRPr="00BA386D">
        <w:rPr>
          <w:rFonts w:ascii="Montserrat Light" w:hAnsi="Montserrat Light" w:cs="Arial"/>
          <w:sz w:val="18"/>
          <w:szCs w:val="18"/>
        </w:rPr>
        <w:t>Coordinación de Adquisición de Bienes y Contratación de Servicios</w:t>
      </w:r>
    </w:p>
    <w:p w:rsidR="001F3990" w:rsidRPr="00BA386D" w:rsidRDefault="001F3990" w:rsidP="001F3990">
      <w:pPr>
        <w:ind w:right="193"/>
        <w:jc w:val="both"/>
        <w:rPr>
          <w:rFonts w:ascii="Montserrat Light" w:hAnsi="Montserrat Light" w:cs="Arial"/>
          <w:sz w:val="18"/>
          <w:szCs w:val="18"/>
        </w:rPr>
      </w:pPr>
      <w:r w:rsidRPr="00BA386D">
        <w:rPr>
          <w:rFonts w:ascii="Montserrat Light" w:hAnsi="Montserrat Light" w:cs="Arial"/>
          <w:sz w:val="18"/>
          <w:szCs w:val="18"/>
        </w:rPr>
        <w:t>Coordinación Técnica de Bienes y Servicios</w:t>
      </w:r>
    </w:p>
    <w:p w:rsidR="001F3990" w:rsidRPr="00BA386D" w:rsidRDefault="001F3990" w:rsidP="001F3990">
      <w:pPr>
        <w:ind w:right="193"/>
        <w:jc w:val="both"/>
        <w:rPr>
          <w:rFonts w:ascii="Montserrat Light" w:hAnsi="Montserrat Light" w:cs="Arial"/>
          <w:sz w:val="18"/>
          <w:szCs w:val="18"/>
        </w:rPr>
      </w:pPr>
      <w:r w:rsidRPr="00BA386D">
        <w:rPr>
          <w:rFonts w:ascii="Montserrat Light" w:hAnsi="Montserrat Light" w:cs="Arial"/>
          <w:sz w:val="18"/>
          <w:szCs w:val="18"/>
        </w:rPr>
        <w:t>División de Bienes Terapéuticos</w:t>
      </w:r>
    </w:p>
    <w:p w:rsidR="001F3990" w:rsidRPr="00BA386D" w:rsidRDefault="001F3990" w:rsidP="001F3990">
      <w:pPr>
        <w:ind w:right="193"/>
        <w:jc w:val="both"/>
        <w:rPr>
          <w:rFonts w:ascii="Montserrat Light" w:hAnsi="Montserrat Light" w:cs="Arial"/>
          <w:sz w:val="18"/>
          <w:szCs w:val="18"/>
        </w:rPr>
      </w:pPr>
      <w:r w:rsidRPr="00BA386D">
        <w:rPr>
          <w:rFonts w:ascii="Montserrat Light" w:hAnsi="Montserrat Light" w:cs="Arial"/>
          <w:sz w:val="18"/>
          <w:szCs w:val="18"/>
        </w:rPr>
        <w:t>Presente.</w:t>
      </w:r>
    </w:p>
    <w:p w:rsidR="001F3990" w:rsidRPr="00BA386D" w:rsidRDefault="001F3990" w:rsidP="001F3990">
      <w:pPr>
        <w:rPr>
          <w:rFonts w:ascii="Montserrat Light" w:hAnsi="Montserrat Light" w:cs="Arial"/>
          <w:sz w:val="18"/>
          <w:szCs w:val="18"/>
        </w:rPr>
      </w:pPr>
    </w:p>
    <w:p w:rsidR="001F3990" w:rsidRPr="00BA386D" w:rsidRDefault="001F3990" w:rsidP="001F3990">
      <w:pPr>
        <w:rPr>
          <w:rFonts w:ascii="Montserrat Light" w:hAnsi="Montserrat Light" w:cs="Arial"/>
          <w:sz w:val="18"/>
          <w:szCs w:val="18"/>
        </w:rPr>
      </w:pPr>
      <w:r w:rsidRPr="00BA386D">
        <w:rPr>
          <w:rFonts w:ascii="Montserrat Light" w:hAnsi="Montserrat Light" w:cs="Arial"/>
          <w:sz w:val="18"/>
          <w:szCs w:val="18"/>
        </w:rPr>
        <w:t>Quien al calce suscribe en mi carácter de (marque solo uno):</w:t>
      </w:r>
    </w:p>
    <w:p w:rsidR="001F3990" w:rsidRPr="00BA386D" w:rsidRDefault="001F3990" w:rsidP="001F3990">
      <w:pPr>
        <w:rPr>
          <w:rFonts w:ascii="Montserrat Light" w:hAnsi="Montserrat Light"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8050"/>
      </w:tblGrid>
      <w:tr w:rsidR="001F3990" w:rsidRPr="00BA386D" w:rsidTr="003611C1">
        <w:tc>
          <w:tcPr>
            <w:tcW w:w="567" w:type="dxa"/>
          </w:tcPr>
          <w:p w:rsidR="001F3990" w:rsidRPr="00BA386D" w:rsidRDefault="001F3990" w:rsidP="003611C1">
            <w:pPr>
              <w:jc w:val="center"/>
              <w:rPr>
                <w:rFonts w:ascii="Montserrat Light" w:hAnsi="Montserrat Light" w:cs="Arial"/>
                <w:sz w:val="18"/>
                <w:szCs w:val="18"/>
              </w:rPr>
            </w:pPr>
            <w:r w:rsidRPr="00BA386D">
              <w:rPr>
                <w:rFonts w:ascii="Montserrat Light" w:hAnsi="Montserrat Light" w:cs="Arial"/>
                <w:sz w:val="18"/>
                <w:szCs w:val="18"/>
              </w:rPr>
              <mc:AlternateContent>
                <mc:Choice Requires="wps">
                  <w:drawing>
                    <wp:inline distT="0" distB="0" distL="0" distR="0" wp14:anchorId="41CB544F" wp14:editId="306E3BB2">
                      <wp:extent cx="144000" cy="144000"/>
                      <wp:effectExtent l="0" t="0" r="27940" b="27940"/>
                      <wp:docPr id="11" name="Rectángulo 11"/>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1"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" filled="f" strokecolor="black [3213]" strokeweight=".5pt">
                      <w10:anchorlock/>
                    </v:rect>
                  </w:pict>
                </mc:Fallback>
              </mc:AlternateContent>
            </w:r>
          </w:p>
        </w:tc>
        <w:tc>
          <w:tcPr>
            <w:tcW w:w="8050" w:type="dxa"/>
          </w:tcPr>
          <w:p w:rsidR="001F3990" w:rsidRPr="00BA386D" w:rsidRDefault="001F3990" w:rsidP="003611C1">
            <w:pPr>
              <w:rPr>
                <w:rFonts w:ascii="Montserrat Light" w:hAnsi="Montserrat Light" w:cs="Arial"/>
                <w:sz w:val="18"/>
                <w:szCs w:val="18"/>
              </w:rPr>
            </w:pPr>
            <w:r w:rsidRPr="00BA386D">
              <w:rPr>
                <w:rFonts w:ascii="Montserrat Light" w:hAnsi="Montserrat Light" w:cs="Arial"/>
                <w:sz w:val="18"/>
                <w:szCs w:val="18"/>
              </w:rPr>
              <w:t>Persona Física</w:t>
            </w:r>
          </w:p>
        </w:tc>
      </w:tr>
      <w:tr w:rsidR="001F3990" w:rsidRPr="00BA386D" w:rsidTr="003611C1">
        <w:tc>
          <w:tcPr>
            <w:tcW w:w="567" w:type="dxa"/>
          </w:tcPr>
          <w:p w:rsidR="001F3990" w:rsidRPr="00BA386D" w:rsidRDefault="001F3990" w:rsidP="003611C1">
            <w:pPr>
              <w:jc w:val="center"/>
              <w:rPr>
                <w:rFonts w:ascii="Montserrat Light" w:hAnsi="Montserrat Light" w:cs="Arial"/>
                <w:sz w:val="18"/>
                <w:szCs w:val="18"/>
              </w:rPr>
            </w:pPr>
            <w:r w:rsidRPr="00BA386D">
              <w:rPr>
                <w:rFonts w:ascii="Montserrat Light" w:hAnsi="Montserrat Light" w:cs="Arial"/>
                <w:sz w:val="18"/>
                <w:szCs w:val="18"/>
              </w:rPr>
              <mc:AlternateContent>
                <mc:Choice Requires="wps">
                  <w:drawing>
                    <wp:inline distT="0" distB="0" distL="0" distR="0" wp14:anchorId="0FF4E77F" wp14:editId="41619FB8">
                      <wp:extent cx="144000" cy="144000"/>
                      <wp:effectExtent l="0" t="0" r="27940" b="27940"/>
                      <wp:docPr id="14" name="Rectángulo 14"/>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" filled="f" strokecolor="black [3213]" strokeweight=".5pt">
                      <w10:anchorlock/>
                    </v:rect>
                  </w:pict>
                </mc:Fallback>
              </mc:AlternateContent>
            </w:r>
          </w:p>
        </w:tc>
        <w:tc>
          <w:tcPr>
            <w:tcW w:w="8050" w:type="dxa"/>
          </w:tcPr>
          <w:p w:rsidR="001F3990" w:rsidRPr="00BA386D" w:rsidRDefault="001F3990" w:rsidP="003611C1">
            <w:pPr>
              <w:rPr>
                <w:rFonts w:ascii="Montserrat Light" w:hAnsi="Montserrat Light" w:cs="Arial"/>
                <w:sz w:val="18"/>
                <w:szCs w:val="18"/>
              </w:rPr>
            </w:pPr>
            <w:r w:rsidRPr="00BA386D">
              <w:rPr>
                <w:rFonts w:ascii="Montserrat Light" w:hAnsi="Montserrat Light" w:cs="Arial"/>
                <w:sz w:val="18"/>
                <w:szCs w:val="18"/>
              </w:rPr>
              <w:t>Representante Legal de Persona Moral</w:t>
            </w:r>
          </w:p>
        </w:tc>
      </w:tr>
      <w:tr w:rsidR="001F3990" w:rsidRPr="00BA386D" w:rsidTr="003611C1">
        <w:tc>
          <w:tcPr>
            <w:tcW w:w="567" w:type="dxa"/>
          </w:tcPr>
          <w:p w:rsidR="001F3990" w:rsidRPr="00BA386D" w:rsidRDefault="001F3990" w:rsidP="003611C1">
            <w:pPr>
              <w:jc w:val="center"/>
              <w:rPr>
                <w:rFonts w:ascii="Montserrat Light" w:hAnsi="Montserrat Light" w:cs="Arial"/>
                <w:sz w:val="18"/>
                <w:szCs w:val="18"/>
              </w:rPr>
            </w:pPr>
            <w:r w:rsidRPr="00BA386D">
              <w:rPr>
                <w:rFonts w:ascii="Montserrat Light" w:hAnsi="Montserrat Light" w:cs="Arial"/>
                <w:sz w:val="18"/>
                <w:szCs w:val="18"/>
              </w:rPr>
              <mc:AlternateContent>
                <mc:Choice Requires="wps">
                  <w:drawing>
                    <wp:inline distT="0" distB="0" distL="0" distR="0" wp14:anchorId="5939329B" wp14:editId="02573935">
                      <wp:extent cx="144000" cy="144000"/>
                      <wp:effectExtent l="0" t="0" r="27940" b="27940"/>
                      <wp:docPr id="20" name="Rectángulo 20"/>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2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" filled="f" strokecolor="black [3213]" strokeweight=".5pt">
                      <w10:anchorlock/>
                    </v:rect>
                  </w:pict>
                </mc:Fallback>
              </mc:AlternateContent>
            </w:r>
          </w:p>
        </w:tc>
        <w:tc>
          <w:tcPr>
            <w:tcW w:w="8050" w:type="dxa"/>
          </w:tcPr>
          <w:p w:rsidR="001F3990" w:rsidRPr="00BA386D" w:rsidRDefault="001F3990" w:rsidP="003611C1">
            <w:pPr>
              <w:rPr>
                <w:rFonts w:ascii="Montserrat Light" w:hAnsi="Montserrat Light" w:cs="Arial"/>
                <w:sz w:val="18"/>
                <w:szCs w:val="18"/>
              </w:rPr>
            </w:pPr>
            <w:r w:rsidRPr="00BA386D">
              <w:rPr>
                <w:rFonts w:ascii="Montserrat Light" w:hAnsi="Montserrat Light" w:cs="Arial"/>
                <w:sz w:val="18"/>
                <w:szCs w:val="18"/>
              </w:rPr>
              <w:t>Persona física, que presenta su propuesta en forma conjunta con las personas físicas y/o morales siguientes: ______________________________________________________________________</w:t>
            </w:r>
            <w:r w:rsidRPr="00BA386D">
              <w:rPr>
                <w:rFonts w:ascii="Montserrat Light" w:hAnsi="Montserrat Light" w:cs="Arial"/>
                <w:sz w:val="18"/>
                <w:szCs w:val="18"/>
              </w:rPr>
              <w:br/>
              <w:t>_______________________________________________________________________________</w:t>
            </w:r>
            <w:r w:rsidRPr="00BA386D">
              <w:rPr>
                <w:rFonts w:ascii="Montserrat Light" w:hAnsi="Montserrat Light" w:cs="Arial"/>
                <w:sz w:val="18"/>
                <w:szCs w:val="18"/>
              </w:rPr>
              <w:br/>
              <w:t>_______________________________________________________________________________</w:t>
            </w:r>
          </w:p>
        </w:tc>
      </w:tr>
      <w:tr w:rsidR="001F3990" w:rsidRPr="00BA386D" w:rsidTr="003611C1">
        <w:tc>
          <w:tcPr>
            <w:tcW w:w="567" w:type="dxa"/>
          </w:tcPr>
          <w:p w:rsidR="001F3990" w:rsidRPr="00BA386D" w:rsidRDefault="001F3990" w:rsidP="003611C1">
            <w:pPr>
              <w:jc w:val="center"/>
              <w:rPr>
                <w:rFonts w:ascii="Montserrat Light" w:hAnsi="Montserrat Light" w:cs="Arial"/>
                <w:sz w:val="18"/>
                <w:szCs w:val="18"/>
              </w:rPr>
            </w:pPr>
            <w:r w:rsidRPr="00BA386D">
              <w:rPr>
                <w:rFonts w:ascii="Montserrat Light" w:hAnsi="Montserrat Light" w:cs="Arial"/>
                <w:sz w:val="18"/>
                <w:szCs w:val="18"/>
              </w:rPr>
              <mc:AlternateContent>
                <mc:Choice Requires="wps">
                  <w:drawing>
                    <wp:inline distT="0" distB="0" distL="0" distR="0" wp14:anchorId="673A5203" wp14:editId="436919EE">
                      <wp:extent cx="144000" cy="144000"/>
                      <wp:effectExtent l="0" t="0" r="27940" b="27940"/>
                      <wp:docPr id="15" name="Rectángulo 15"/>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5"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" filled="f" strokecolor="black [3213]" strokeweight=".5pt">
                      <w10:anchorlock/>
                    </v:rect>
                  </w:pict>
                </mc:Fallback>
              </mc:AlternateContent>
            </w:r>
          </w:p>
        </w:tc>
        <w:tc>
          <w:tcPr>
            <w:tcW w:w="8050" w:type="dxa"/>
          </w:tcPr>
          <w:p w:rsidR="001F3990" w:rsidRPr="00BA386D" w:rsidRDefault="001F3990" w:rsidP="003611C1">
            <w:pPr>
              <w:rPr>
                <w:rFonts w:ascii="Montserrat Light" w:hAnsi="Montserrat Light" w:cs="Arial"/>
                <w:sz w:val="18"/>
                <w:szCs w:val="18"/>
              </w:rPr>
            </w:pPr>
            <w:r w:rsidRPr="00BA386D">
              <w:rPr>
                <w:rFonts w:ascii="Montserrat Light" w:hAnsi="Montserrat Light" w:cs="Arial"/>
                <w:sz w:val="18"/>
                <w:szCs w:val="18"/>
              </w:rPr>
              <w:t>Representante Legal de Persona Moral, que presenta su propuesta en forma conjunta con las personas físicas y/o morales siguientes: _______________________________________________</w:t>
            </w:r>
            <w:r w:rsidRPr="00BA386D">
              <w:rPr>
                <w:rFonts w:ascii="Montserrat Light" w:hAnsi="Montserrat Light" w:cs="Arial"/>
                <w:sz w:val="18"/>
                <w:szCs w:val="18"/>
              </w:rPr>
              <w:br/>
              <w:t>_______________________________________________________________________________</w:t>
            </w:r>
            <w:r w:rsidRPr="00BA386D">
              <w:rPr>
                <w:rFonts w:ascii="Montserrat Light" w:hAnsi="Montserrat Light" w:cs="Arial"/>
                <w:sz w:val="18"/>
                <w:szCs w:val="18"/>
              </w:rPr>
              <w:br/>
              <w:t>_______________________________________________________________________________</w:t>
            </w:r>
          </w:p>
        </w:tc>
      </w:tr>
    </w:tbl>
    <w:p w:rsidR="001F3990" w:rsidRPr="00BA386D" w:rsidRDefault="001F3990" w:rsidP="001F3990">
      <w:pPr>
        <w:jc w:val="both"/>
        <w:rPr>
          <w:rFonts w:ascii="Montserrat Light" w:hAnsi="Montserrat Light" w:cs="Arial"/>
          <w:sz w:val="18"/>
          <w:szCs w:val="18"/>
        </w:rPr>
      </w:pPr>
    </w:p>
    <w:p w:rsidR="001F3990" w:rsidRPr="00BA386D" w:rsidRDefault="001F3990" w:rsidP="001F3990">
      <w:pPr>
        <w:jc w:val="both"/>
        <w:rPr>
          <w:rFonts w:ascii="Montserrat Light" w:hAnsi="Montserrat Light" w:cs="Arial"/>
          <w:sz w:val="18"/>
          <w:szCs w:val="18"/>
        </w:rPr>
      </w:pPr>
      <w:r w:rsidRPr="00BA386D">
        <w:rPr>
          <w:rFonts w:ascii="Montserrat Light" w:hAnsi="Montserrat Light" w:cs="Arial"/>
          <w:sz w:val="18"/>
          <w:szCs w:val="18"/>
        </w:rPr>
        <w:t>Y con relación al procedimiento de contratación número _____________________________, AUTORIZO que los funcionarios adscritos a la División de Contratos puedan acceder mediante los sistemas electrónicos que para tales efectos disponga la Dirección de Incorporación y Recaudación del Instituto Mexicano del Seguro Social, a la consulta en tiempo real y en línea de opinión de cumplimiento en materia de contribuciones se seguridad social del Instituto Mexicano del Seguro Social. Lo anterior, respecto del de la voz, de mi representada y/o mis representadas según corresponda.</w:t>
      </w:r>
    </w:p>
    <w:p w:rsidR="001F3990" w:rsidRPr="00BA386D" w:rsidRDefault="001F3990" w:rsidP="001F3990">
      <w:pPr>
        <w:jc w:val="both"/>
        <w:rPr>
          <w:rFonts w:ascii="Montserrat Light" w:hAnsi="Montserrat Light" w:cs="Arial"/>
          <w:sz w:val="18"/>
          <w:szCs w:val="18"/>
        </w:rPr>
      </w:pPr>
    </w:p>
    <w:p w:rsidR="001F3990" w:rsidRPr="00BA386D" w:rsidRDefault="001F3990" w:rsidP="001F3990">
      <w:pPr>
        <w:jc w:val="both"/>
        <w:rPr>
          <w:rFonts w:ascii="Montserrat Light" w:hAnsi="Montserrat Light" w:cs="Arial"/>
          <w:sz w:val="18"/>
          <w:szCs w:val="18"/>
        </w:rPr>
      </w:pPr>
      <w:r w:rsidRPr="00BA386D">
        <w:rPr>
          <w:rFonts w:ascii="Montserrat Light" w:hAnsi="Montserrat Light" w:cs="Arial"/>
          <w:sz w:val="18"/>
          <w:szCs w:val="18"/>
        </w:rPr>
        <w:t xml:space="preserve">En el entendido de que, de existir discrepancia entre la información consultada por los servidores públicos de la División de Contratos y la(s) opinión(es) de cumplimiento presentada(s) por el de la voz al momento de formalizar el instrumento jurídico respectivo, y aplicando el principio </w:t>
      </w:r>
      <w:r w:rsidRPr="00BA386D">
        <w:rPr>
          <w:rFonts w:ascii="Montserrat Light" w:hAnsi="Montserrat Light" w:cs="Arial"/>
          <w:i/>
          <w:iCs/>
          <w:sz w:val="18"/>
          <w:szCs w:val="18"/>
        </w:rPr>
        <w:t>pro homine</w:t>
      </w:r>
      <w:r w:rsidRPr="00BA386D">
        <w:rPr>
          <w:rFonts w:ascii="Montserrat Light" w:hAnsi="Montserrat Light" w:cs="Arial"/>
          <w:sz w:val="18"/>
          <w:szCs w:val="18"/>
        </w:rPr>
        <w:t>, prevalecerá(n) la(s) que favorezca(n) al de la voz, a mi representada y/o mis representadas según corresponda.</w:t>
      </w:r>
    </w:p>
    <w:p w:rsidR="001F3990" w:rsidRPr="00BA386D" w:rsidRDefault="001F3990" w:rsidP="001F3990">
      <w:pPr>
        <w:jc w:val="both"/>
        <w:rPr>
          <w:rFonts w:ascii="Montserrat Light" w:hAnsi="Montserrat Light" w:cs="Arial"/>
          <w:sz w:val="18"/>
          <w:szCs w:val="18"/>
        </w:rPr>
      </w:pPr>
    </w:p>
    <w:p w:rsidR="001F3990" w:rsidRPr="00BA386D" w:rsidRDefault="001F3990" w:rsidP="001F3990">
      <w:pPr>
        <w:jc w:val="center"/>
        <w:rPr>
          <w:rFonts w:ascii="Montserrat Light" w:hAnsi="Montserrat Light" w:cs="Arial"/>
          <w:sz w:val="18"/>
          <w:szCs w:val="18"/>
        </w:rPr>
      </w:pPr>
      <w:r w:rsidRPr="00BA386D">
        <w:rPr>
          <w:rFonts w:ascii="Montserrat Light" w:hAnsi="Montserrat Light" w:cs="Arial"/>
          <w:sz w:val="18"/>
          <w:szCs w:val="18"/>
        </w:rPr>
        <w:t>Atentamente</w:t>
      </w:r>
    </w:p>
    <w:p w:rsidR="001F3990" w:rsidRPr="00BA386D" w:rsidRDefault="001F3990" w:rsidP="001F3990">
      <w:pPr>
        <w:jc w:val="center"/>
        <w:rPr>
          <w:rFonts w:ascii="Montserrat Light" w:hAnsi="Montserrat Light" w:cs="Arial"/>
          <w:sz w:val="18"/>
          <w:szCs w:val="18"/>
        </w:rPr>
      </w:pPr>
    </w:p>
    <w:p w:rsidR="001F3990" w:rsidRPr="00BA386D" w:rsidRDefault="001F3990" w:rsidP="001F3990">
      <w:pPr>
        <w:jc w:val="center"/>
        <w:rPr>
          <w:rFonts w:ascii="Montserrat Light" w:hAnsi="Montserrat Light" w:cs="Arial"/>
          <w:sz w:val="18"/>
          <w:szCs w:val="18"/>
        </w:rPr>
      </w:pPr>
    </w:p>
    <w:p w:rsidR="001F3990" w:rsidRPr="00BA386D" w:rsidRDefault="001F3990" w:rsidP="001F3990">
      <w:pPr>
        <w:widowControl w:val="0"/>
        <w:ind w:left="-284"/>
        <w:jc w:val="center"/>
        <w:rPr>
          <w:rFonts w:ascii="Montserrat" w:hAnsi="Montserrat" w:cs="Arial"/>
          <w:sz w:val="20"/>
          <w:szCs w:val="20"/>
          <w:lang w:val="es-ES_tradnl" w:eastAsia="es-ES"/>
        </w:rPr>
      </w:pPr>
      <w:r w:rsidRPr="00BA386D">
        <w:rPr>
          <w:rFonts w:ascii="Montserrat" w:hAnsi="Montserrat" w:cs="Arial"/>
          <w:sz w:val="20"/>
          <w:szCs w:val="20"/>
          <w:lang w:val="es-ES_tradnl" w:eastAsia="es-ES"/>
        </w:rPr>
        <w:t>___________________________________________</w:t>
      </w:r>
    </w:p>
    <w:p w:rsidR="001F3990" w:rsidRPr="00BA386D" w:rsidRDefault="001F3990" w:rsidP="001F3990">
      <w:pPr>
        <w:ind w:left="-284"/>
        <w:jc w:val="center"/>
        <w:rPr>
          <w:rFonts w:ascii="Montserrat" w:hAnsi="Montserrat" w:cs="Arial"/>
          <w:bCs/>
          <w:sz w:val="20"/>
          <w:szCs w:val="20"/>
          <w:lang w:val="es-ES_tradnl"/>
        </w:rPr>
      </w:pPr>
      <w:r w:rsidRPr="00BA386D">
        <w:rPr>
          <w:rFonts w:ascii="Montserrat" w:hAnsi="Montserrat" w:cs="Arial"/>
          <w:bCs/>
          <w:sz w:val="20"/>
          <w:szCs w:val="20"/>
          <w:lang w:val="es-ES_tradnl"/>
        </w:rPr>
        <w:t>(Nombre y firma del Representante Legal)</w:t>
      </w:r>
    </w:p>
    <w:p w:rsidR="001F3990" w:rsidRPr="00BA386D" w:rsidRDefault="001F3990" w:rsidP="001F3990">
      <w:pPr>
        <w:rPr>
          <w:rFonts w:ascii="Montserrat Light" w:eastAsia="Times New Roman" w:hAnsi="Montserrat Light" w:cs="Arial"/>
          <w:b/>
          <w:noProof w:val="0"/>
          <w:sz w:val="18"/>
          <w:szCs w:val="18"/>
          <w:lang w:eastAsia="ar-SA"/>
        </w:rPr>
      </w:pPr>
      <w:r w:rsidRPr="00BA386D">
        <w:rPr>
          <w:rFonts w:ascii="Montserrat Light" w:eastAsia="Times New Roman" w:hAnsi="Montserrat Light" w:cs="Arial"/>
          <w:b/>
          <w:noProof w:val="0"/>
          <w:sz w:val="18"/>
          <w:szCs w:val="18"/>
          <w:lang w:eastAsia="ar-SA"/>
        </w:rPr>
        <w:br w:type="page"/>
      </w:r>
    </w:p>
    <w:p w:rsidR="001F3990" w:rsidRPr="00BA386D" w:rsidRDefault="001F3990" w:rsidP="001F3990">
      <w:pPr>
        <w:pStyle w:val="Ttulo1"/>
        <w:spacing w:before="0" w:after="0"/>
        <w:ind w:left="360" w:right="49"/>
        <w:jc w:val="center"/>
        <w:rPr>
          <w:rFonts w:ascii="Montserrat" w:hAnsi="Montserrat" w:cs="Arial"/>
          <w:noProof w:val="0"/>
          <w:sz w:val="20"/>
          <w:szCs w:val="20"/>
        </w:rPr>
      </w:pPr>
      <w:bookmarkStart w:id="211" w:name="_Toc87546484"/>
      <w:bookmarkStart w:id="212" w:name="_Toc92919216"/>
      <w:r w:rsidRPr="00BA386D">
        <w:rPr>
          <w:rFonts w:ascii="Montserrat" w:hAnsi="Montserrat" w:cs="Arial"/>
          <w:sz w:val="20"/>
          <w:szCs w:val="20"/>
        </w:rPr>
        <w:lastRenderedPageBreak/>
        <w:t xml:space="preserve">ANEXO XVIII </w:t>
      </w:r>
      <w:r w:rsidRPr="00BA386D">
        <w:rPr>
          <w:rFonts w:ascii="Montserrat" w:hAnsi="Montserrat" w:cs="Arial"/>
          <w:sz w:val="20"/>
          <w:szCs w:val="20"/>
        </w:rPr>
        <w:br/>
      </w:r>
      <w:r w:rsidRPr="00BA386D">
        <w:rPr>
          <w:rFonts w:ascii="Montserrat" w:hAnsi="Montserrat" w:cs="Arial"/>
          <w:noProof w:val="0"/>
          <w:sz w:val="20"/>
          <w:szCs w:val="20"/>
        </w:rPr>
        <w:t>ESCRITO DONDE EL LICITANTE MANIFIESTE SI UTLIZA EL ESQUEMA DE SUBCONTRATACIÓN</w:t>
      </w:r>
      <w:bookmarkEnd w:id="211"/>
      <w:bookmarkEnd w:id="212"/>
    </w:p>
    <w:p w:rsidR="001F3990" w:rsidRPr="00BA386D" w:rsidRDefault="001F3990" w:rsidP="001F3990">
      <w:pPr>
        <w:rPr>
          <w:lang w:eastAsia="ar-SA"/>
        </w:rPr>
      </w:pPr>
    </w:p>
    <w:p w:rsidR="001F3990" w:rsidRPr="00BA386D" w:rsidRDefault="001F3990" w:rsidP="001F3990">
      <w:pPr>
        <w:jc w:val="right"/>
        <w:rPr>
          <w:rFonts w:ascii="Montserrat Light" w:hAnsi="Montserrat Light"/>
          <w:sz w:val="18"/>
          <w:szCs w:val="18"/>
        </w:rPr>
      </w:pPr>
      <w:r w:rsidRPr="00BA386D">
        <w:rPr>
          <w:rFonts w:ascii="Montserrat Light" w:hAnsi="Montserrat Light"/>
          <w:sz w:val="18"/>
          <w:szCs w:val="18"/>
        </w:rPr>
        <w:t>_________________, a ___ de ________________ de _____.</w:t>
      </w:r>
    </w:p>
    <w:p w:rsidR="001F3990" w:rsidRPr="00BA386D" w:rsidRDefault="001F3990" w:rsidP="001F3990">
      <w:pPr>
        <w:rPr>
          <w:rFonts w:ascii="Montserrat Light" w:hAnsi="Montserrat Light"/>
          <w:sz w:val="18"/>
          <w:szCs w:val="18"/>
        </w:rPr>
      </w:pPr>
    </w:p>
    <w:p w:rsidR="001F3990" w:rsidRPr="00BA386D" w:rsidRDefault="001F3990" w:rsidP="001F3990">
      <w:pPr>
        <w:ind w:right="193"/>
        <w:jc w:val="both"/>
        <w:rPr>
          <w:rFonts w:ascii="Montserrat Light" w:hAnsi="Montserrat Light" w:cs="Arial"/>
          <w:sz w:val="18"/>
          <w:szCs w:val="18"/>
        </w:rPr>
      </w:pPr>
      <w:r w:rsidRPr="00BA386D">
        <w:rPr>
          <w:rFonts w:ascii="Montserrat Light" w:hAnsi="Montserrat Light" w:cs="Arial"/>
          <w:sz w:val="18"/>
          <w:szCs w:val="18"/>
        </w:rPr>
        <w:t>Instituto Mexicano del Seguro Social</w:t>
      </w:r>
    </w:p>
    <w:p w:rsidR="001F3990" w:rsidRPr="00BA386D" w:rsidRDefault="001F3990" w:rsidP="001F3990">
      <w:pPr>
        <w:ind w:right="193"/>
        <w:jc w:val="both"/>
        <w:rPr>
          <w:rFonts w:ascii="Montserrat Light" w:hAnsi="Montserrat Light" w:cs="Arial"/>
          <w:sz w:val="18"/>
          <w:szCs w:val="18"/>
        </w:rPr>
      </w:pPr>
      <w:r w:rsidRPr="00BA386D">
        <w:rPr>
          <w:rFonts w:ascii="Montserrat Light" w:hAnsi="Montserrat Light" w:cs="Arial"/>
          <w:sz w:val="18"/>
          <w:szCs w:val="18"/>
        </w:rPr>
        <w:t>Coordinación de Adquisición de Bienes y Contratación de Servicios</w:t>
      </w:r>
    </w:p>
    <w:p w:rsidR="001F3990" w:rsidRPr="00BA386D" w:rsidRDefault="001F3990" w:rsidP="001F3990">
      <w:pPr>
        <w:ind w:right="193"/>
        <w:jc w:val="both"/>
        <w:rPr>
          <w:rFonts w:ascii="Montserrat Light" w:hAnsi="Montserrat Light" w:cs="Arial"/>
          <w:sz w:val="18"/>
          <w:szCs w:val="18"/>
        </w:rPr>
      </w:pPr>
      <w:r w:rsidRPr="00BA386D">
        <w:rPr>
          <w:rFonts w:ascii="Montserrat Light" w:hAnsi="Montserrat Light" w:cs="Arial"/>
          <w:sz w:val="18"/>
          <w:szCs w:val="18"/>
        </w:rPr>
        <w:t>Coordinación Técnica de Bienes y Servicios</w:t>
      </w:r>
    </w:p>
    <w:p w:rsidR="001F3990" w:rsidRPr="00BA386D" w:rsidRDefault="001F3990" w:rsidP="001F3990">
      <w:pPr>
        <w:ind w:right="193"/>
        <w:jc w:val="both"/>
        <w:rPr>
          <w:rFonts w:ascii="Montserrat Light" w:hAnsi="Montserrat Light" w:cs="Arial"/>
          <w:sz w:val="18"/>
          <w:szCs w:val="18"/>
        </w:rPr>
      </w:pPr>
      <w:r w:rsidRPr="00BA386D">
        <w:rPr>
          <w:rFonts w:ascii="Montserrat Light" w:hAnsi="Montserrat Light" w:cs="Arial"/>
          <w:sz w:val="18"/>
          <w:szCs w:val="18"/>
        </w:rPr>
        <w:t>División de Bienes Terapéuticos</w:t>
      </w:r>
    </w:p>
    <w:p w:rsidR="001F3990" w:rsidRPr="00BA386D" w:rsidRDefault="001F3990" w:rsidP="001F3990">
      <w:pPr>
        <w:ind w:right="193"/>
        <w:jc w:val="both"/>
        <w:rPr>
          <w:rFonts w:ascii="Montserrat Light" w:hAnsi="Montserrat Light" w:cs="Arial"/>
          <w:sz w:val="18"/>
          <w:szCs w:val="18"/>
        </w:rPr>
      </w:pPr>
      <w:r w:rsidRPr="00BA386D">
        <w:rPr>
          <w:rFonts w:ascii="Montserrat Light" w:hAnsi="Montserrat Light" w:cs="Arial"/>
          <w:sz w:val="18"/>
          <w:szCs w:val="18"/>
        </w:rPr>
        <w:t>Presente.</w:t>
      </w:r>
    </w:p>
    <w:p w:rsidR="001F3990" w:rsidRPr="00BA386D" w:rsidRDefault="001F3990" w:rsidP="001F3990">
      <w:pPr>
        <w:rPr>
          <w:rFonts w:ascii="Montserrat Light" w:hAnsi="Montserrat Light"/>
          <w:sz w:val="18"/>
          <w:szCs w:val="18"/>
        </w:rPr>
      </w:pPr>
    </w:p>
    <w:p w:rsidR="001F3990" w:rsidRPr="00BA386D" w:rsidRDefault="001F3990" w:rsidP="001F3990">
      <w:pPr>
        <w:rPr>
          <w:rFonts w:ascii="Montserrat Light" w:hAnsi="Montserrat Light"/>
          <w:sz w:val="18"/>
          <w:szCs w:val="18"/>
        </w:rPr>
      </w:pPr>
      <w:r w:rsidRPr="00BA386D">
        <w:rPr>
          <w:rFonts w:ascii="Montserrat Light" w:hAnsi="Montserrat Light"/>
          <w:sz w:val="18"/>
          <w:szCs w:val="18"/>
        </w:rPr>
        <w:t>Quien al calce suscribe en mi carácter de (marque solo uno):</w:t>
      </w:r>
    </w:p>
    <w:p w:rsidR="001F3990" w:rsidRPr="00BA386D" w:rsidRDefault="001F3990" w:rsidP="001F3990">
      <w:pPr>
        <w:rPr>
          <w:rFonts w:ascii="Montserrat Light" w:hAnsi="Montserrat Light"/>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8050"/>
      </w:tblGrid>
      <w:tr w:rsidR="001F3990" w:rsidRPr="00BA386D" w:rsidTr="003611C1">
        <w:tc>
          <w:tcPr>
            <w:tcW w:w="567" w:type="dxa"/>
          </w:tcPr>
          <w:p w:rsidR="001F3990" w:rsidRPr="00BA386D" w:rsidRDefault="001F3990" w:rsidP="003611C1">
            <w:pPr>
              <w:jc w:val="center"/>
              <w:rPr>
                <w:rFonts w:ascii="Montserrat Light" w:hAnsi="Montserrat Light" w:cs="Arial"/>
                <w:sz w:val="18"/>
                <w:szCs w:val="18"/>
              </w:rPr>
            </w:pPr>
            <w:r w:rsidRPr="00BA386D">
              <w:rPr>
                <w:rFonts w:ascii="Montserrat Light" w:hAnsi="Montserrat Light" w:cs="Arial"/>
                <w:sz w:val="18"/>
                <w:szCs w:val="18"/>
              </w:rPr>
              <mc:AlternateContent>
                <mc:Choice Requires="wps">
                  <w:drawing>
                    <wp:inline distT="0" distB="0" distL="0" distR="0" wp14:anchorId="32148BF7" wp14:editId="594A47AA">
                      <wp:extent cx="144000" cy="144000"/>
                      <wp:effectExtent l="0" t="0" r="27940" b="27940"/>
                      <wp:docPr id="3" name="Rectángulo 11"/>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1"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" filled="f" strokecolor="black [3213]" strokeweight=".5pt">
                      <w10:anchorlock/>
                    </v:rect>
                  </w:pict>
                </mc:Fallback>
              </mc:AlternateContent>
            </w:r>
          </w:p>
        </w:tc>
        <w:tc>
          <w:tcPr>
            <w:tcW w:w="8050" w:type="dxa"/>
          </w:tcPr>
          <w:p w:rsidR="001F3990" w:rsidRPr="00BA386D" w:rsidRDefault="001F3990" w:rsidP="003611C1">
            <w:pPr>
              <w:rPr>
                <w:rFonts w:ascii="Montserrat Light" w:hAnsi="Montserrat Light" w:cs="Arial"/>
                <w:sz w:val="18"/>
                <w:szCs w:val="18"/>
              </w:rPr>
            </w:pPr>
            <w:r w:rsidRPr="00BA386D">
              <w:rPr>
                <w:rFonts w:ascii="Montserrat Light" w:hAnsi="Montserrat Light" w:cs="Arial"/>
                <w:sz w:val="18"/>
                <w:szCs w:val="18"/>
              </w:rPr>
              <w:t>Persona Física</w:t>
            </w:r>
          </w:p>
        </w:tc>
      </w:tr>
      <w:tr w:rsidR="001F3990" w:rsidRPr="00BA386D" w:rsidTr="003611C1">
        <w:tc>
          <w:tcPr>
            <w:tcW w:w="567" w:type="dxa"/>
          </w:tcPr>
          <w:p w:rsidR="001F3990" w:rsidRPr="00BA386D" w:rsidRDefault="001F3990" w:rsidP="003611C1">
            <w:pPr>
              <w:jc w:val="center"/>
              <w:rPr>
                <w:rFonts w:ascii="Montserrat Light" w:hAnsi="Montserrat Light" w:cs="Arial"/>
                <w:sz w:val="18"/>
                <w:szCs w:val="18"/>
              </w:rPr>
            </w:pPr>
            <w:r w:rsidRPr="00BA386D">
              <w:rPr>
                <w:rFonts w:ascii="Montserrat Light" w:hAnsi="Montserrat Light" w:cs="Arial"/>
                <w:sz w:val="18"/>
                <w:szCs w:val="18"/>
              </w:rPr>
              <mc:AlternateContent>
                <mc:Choice Requires="wps">
                  <w:drawing>
                    <wp:inline distT="0" distB="0" distL="0" distR="0" wp14:anchorId="11AC22CC" wp14:editId="13BF9E04">
                      <wp:extent cx="144000" cy="144000"/>
                      <wp:effectExtent l="0" t="0" r="27940" b="27940"/>
                      <wp:docPr id="4" name="Rectángulo 14"/>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" filled="f" strokecolor="black [3213]" strokeweight=".5pt">
                      <w10:anchorlock/>
                    </v:rect>
                  </w:pict>
                </mc:Fallback>
              </mc:AlternateContent>
            </w:r>
          </w:p>
        </w:tc>
        <w:tc>
          <w:tcPr>
            <w:tcW w:w="8050" w:type="dxa"/>
          </w:tcPr>
          <w:p w:rsidR="001F3990" w:rsidRPr="00BA386D" w:rsidRDefault="001F3990" w:rsidP="003611C1">
            <w:pPr>
              <w:rPr>
                <w:rFonts w:ascii="Montserrat Light" w:hAnsi="Montserrat Light" w:cs="Arial"/>
                <w:sz w:val="18"/>
                <w:szCs w:val="18"/>
              </w:rPr>
            </w:pPr>
            <w:r w:rsidRPr="00BA386D">
              <w:rPr>
                <w:rFonts w:ascii="Montserrat Light" w:hAnsi="Montserrat Light" w:cs="Arial"/>
                <w:sz w:val="18"/>
                <w:szCs w:val="18"/>
              </w:rPr>
              <w:t>Representante Legal de Persona Moral</w:t>
            </w:r>
          </w:p>
        </w:tc>
      </w:tr>
      <w:tr w:rsidR="001F3990" w:rsidRPr="00BA386D" w:rsidTr="003611C1">
        <w:tc>
          <w:tcPr>
            <w:tcW w:w="567" w:type="dxa"/>
          </w:tcPr>
          <w:p w:rsidR="001F3990" w:rsidRPr="00BA386D" w:rsidRDefault="001F3990" w:rsidP="003611C1">
            <w:pPr>
              <w:jc w:val="center"/>
              <w:rPr>
                <w:rFonts w:ascii="Montserrat Light" w:hAnsi="Montserrat Light" w:cs="Arial"/>
                <w:sz w:val="18"/>
                <w:szCs w:val="18"/>
              </w:rPr>
            </w:pPr>
            <w:r w:rsidRPr="00BA386D">
              <w:rPr>
                <w:rFonts w:ascii="Montserrat Light" w:hAnsi="Montserrat Light" w:cs="Arial"/>
                <w:sz w:val="18"/>
                <w:szCs w:val="18"/>
              </w:rPr>
              <mc:AlternateContent>
                <mc:Choice Requires="wps">
                  <w:drawing>
                    <wp:inline distT="0" distB="0" distL="0" distR="0" wp14:anchorId="391DB1E1" wp14:editId="433DE7F2">
                      <wp:extent cx="144000" cy="144000"/>
                      <wp:effectExtent l="0" t="0" r="27940" b="27940"/>
                      <wp:docPr id="6" name="Rectángulo 20"/>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2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" filled="f" strokecolor="black [3213]" strokeweight=".5pt">
                      <w10:anchorlock/>
                    </v:rect>
                  </w:pict>
                </mc:Fallback>
              </mc:AlternateContent>
            </w:r>
          </w:p>
        </w:tc>
        <w:tc>
          <w:tcPr>
            <w:tcW w:w="8050" w:type="dxa"/>
          </w:tcPr>
          <w:p w:rsidR="001F3990" w:rsidRPr="00BA386D" w:rsidRDefault="001F3990" w:rsidP="003611C1">
            <w:pPr>
              <w:rPr>
                <w:rFonts w:ascii="Montserrat Light" w:hAnsi="Montserrat Light" w:cs="Arial"/>
                <w:sz w:val="18"/>
                <w:szCs w:val="18"/>
              </w:rPr>
            </w:pPr>
            <w:r w:rsidRPr="00BA386D">
              <w:rPr>
                <w:rFonts w:ascii="Montserrat Light" w:hAnsi="Montserrat Light" w:cs="Arial"/>
                <w:sz w:val="18"/>
                <w:szCs w:val="18"/>
              </w:rPr>
              <w:t>Persona física, que presenta su propuesta en forma conjunta con las personas físicas y/o morales siguientes: ______________________________________________________________________</w:t>
            </w:r>
            <w:r w:rsidRPr="00BA386D">
              <w:rPr>
                <w:rFonts w:ascii="Montserrat Light" w:hAnsi="Montserrat Light" w:cs="Arial"/>
                <w:sz w:val="18"/>
                <w:szCs w:val="18"/>
              </w:rPr>
              <w:br/>
              <w:t>______________________________________________________________________</w:t>
            </w:r>
            <w:r w:rsidRPr="00BA386D">
              <w:rPr>
                <w:rFonts w:ascii="Montserrat Light" w:hAnsi="Montserrat Light" w:cs="Arial"/>
                <w:sz w:val="18"/>
                <w:szCs w:val="18"/>
              </w:rPr>
              <w:br/>
            </w:r>
          </w:p>
        </w:tc>
      </w:tr>
      <w:tr w:rsidR="001F3990" w:rsidRPr="00BA386D" w:rsidTr="003611C1">
        <w:tc>
          <w:tcPr>
            <w:tcW w:w="567" w:type="dxa"/>
          </w:tcPr>
          <w:p w:rsidR="001F3990" w:rsidRPr="00BA386D" w:rsidRDefault="001F3990" w:rsidP="003611C1">
            <w:pPr>
              <w:jc w:val="center"/>
              <w:rPr>
                <w:rFonts w:ascii="Montserrat Light" w:hAnsi="Montserrat Light" w:cs="Arial"/>
                <w:sz w:val="18"/>
                <w:szCs w:val="18"/>
              </w:rPr>
            </w:pPr>
            <w:r w:rsidRPr="00BA386D">
              <w:rPr>
                <w:rFonts w:ascii="Montserrat Light" w:hAnsi="Montserrat Light" w:cs="Arial"/>
                <w:sz w:val="18"/>
                <w:szCs w:val="18"/>
              </w:rPr>
              <mc:AlternateContent>
                <mc:Choice Requires="wps">
                  <w:drawing>
                    <wp:inline distT="0" distB="0" distL="0" distR="0" wp14:anchorId="38F7F546" wp14:editId="1B89476A">
                      <wp:extent cx="144000" cy="144000"/>
                      <wp:effectExtent l="0" t="0" r="27940" b="27940"/>
                      <wp:docPr id="1" name="Rectángulo 15"/>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5"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" filled="f" strokecolor="black [3213]" strokeweight=".5pt">
                      <w10:anchorlock/>
                    </v:rect>
                  </w:pict>
                </mc:Fallback>
              </mc:AlternateContent>
            </w:r>
          </w:p>
        </w:tc>
        <w:tc>
          <w:tcPr>
            <w:tcW w:w="8050" w:type="dxa"/>
          </w:tcPr>
          <w:p w:rsidR="001F3990" w:rsidRPr="00BA386D" w:rsidRDefault="001F3990" w:rsidP="003611C1">
            <w:pPr>
              <w:rPr>
                <w:rFonts w:ascii="Montserrat Light" w:hAnsi="Montserrat Light" w:cs="Arial"/>
                <w:sz w:val="18"/>
                <w:szCs w:val="18"/>
              </w:rPr>
            </w:pPr>
            <w:r w:rsidRPr="00BA386D">
              <w:rPr>
                <w:rFonts w:ascii="Montserrat Light" w:hAnsi="Montserrat Light" w:cs="Arial"/>
                <w:sz w:val="18"/>
                <w:szCs w:val="18"/>
              </w:rPr>
              <w:t>Representante Legal de Persona Moral, que presenta su propuesta en forma conjunta con las personas físicas y/o morales siguientes: ______________________________________________________________________</w:t>
            </w:r>
            <w:r w:rsidRPr="00BA386D">
              <w:rPr>
                <w:rFonts w:ascii="Montserrat Light" w:hAnsi="Montserrat Light" w:cs="Arial"/>
                <w:sz w:val="18"/>
                <w:szCs w:val="18"/>
              </w:rPr>
              <w:br/>
              <w:t>______________________________________________________________________</w:t>
            </w:r>
            <w:r w:rsidRPr="00BA386D">
              <w:rPr>
                <w:rFonts w:ascii="Montserrat Light" w:hAnsi="Montserrat Light" w:cs="Arial"/>
                <w:sz w:val="18"/>
                <w:szCs w:val="18"/>
              </w:rPr>
              <w:br/>
            </w:r>
          </w:p>
        </w:tc>
      </w:tr>
    </w:tbl>
    <w:p w:rsidR="001F3990" w:rsidRPr="00BA386D" w:rsidRDefault="001F3990" w:rsidP="001F3990">
      <w:pPr>
        <w:jc w:val="both"/>
        <w:rPr>
          <w:rFonts w:ascii="Montserrat Light" w:hAnsi="Montserrat Light" w:cs="Arial"/>
          <w:sz w:val="18"/>
          <w:szCs w:val="18"/>
        </w:rPr>
      </w:pPr>
    </w:p>
    <w:p w:rsidR="001F3990" w:rsidRPr="00BA386D" w:rsidRDefault="001F3990" w:rsidP="001F3990">
      <w:pPr>
        <w:jc w:val="both"/>
        <w:rPr>
          <w:rFonts w:ascii="Montserrat Light" w:hAnsi="Montserrat Light" w:cs="Arial"/>
          <w:sz w:val="18"/>
          <w:szCs w:val="18"/>
        </w:rPr>
      </w:pPr>
      <w:r w:rsidRPr="00BA386D">
        <w:rPr>
          <w:rFonts w:ascii="Montserrat Light" w:hAnsi="Montserrat Light" w:cs="Arial"/>
          <w:sz w:val="18"/>
          <w:szCs w:val="18"/>
        </w:rPr>
        <w:t>Manifiesto, con relación al procedimiento de contratación número __________________________, lo siguiente (marque uno):</w:t>
      </w:r>
    </w:p>
    <w:p w:rsidR="001F3990" w:rsidRPr="00BA386D" w:rsidRDefault="001F3990" w:rsidP="001F3990">
      <w:pPr>
        <w:jc w:val="both"/>
        <w:rPr>
          <w:rFonts w:ascii="Montserrat Light" w:hAnsi="Montserrat Light"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8050"/>
      </w:tblGrid>
      <w:tr w:rsidR="001F3990" w:rsidRPr="00BA386D" w:rsidTr="003611C1">
        <w:tc>
          <w:tcPr>
            <w:tcW w:w="567" w:type="dxa"/>
          </w:tcPr>
          <w:p w:rsidR="001F3990" w:rsidRPr="00BA386D" w:rsidRDefault="001F3990" w:rsidP="003611C1">
            <w:pPr>
              <w:jc w:val="center"/>
              <w:rPr>
                <w:rFonts w:ascii="Montserrat Light" w:hAnsi="Montserrat Light" w:cs="Arial"/>
                <w:sz w:val="18"/>
                <w:szCs w:val="18"/>
              </w:rPr>
            </w:pPr>
            <w:r w:rsidRPr="00BA386D">
              <w:rPr>
                <w:rFonts w:ascii="Montserrat Light" w:hAnsi="Montserrat Light" w:cs="Arial"/>
                <w:sz w:val="18"/>
                <w:szCs w:val="18"/>
              </w:rPr>
              <mc:AlternateContent>
                <mc:Choice Requires="wps">
                  <w:drawing>
                    <wp:inline distT="0" distB="0" distL="0" distR="0" wp14:anchorId="7C855DD5" wp14:editId="236DBAA7">
                      <wp:extent cx="144000" cy="144000"/>
                      <wp:effectExtent l="0" t="0" r="27940" b="27940"/>
                      <wp:docPr id="18" name="Rectángulo 18"/>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8"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" filled="f" strokecolor="black [3213]" strokeweight=".5pt">
                      <w10:anchorlock/>
                    </v:rect>
                  </w:pict>
                </mc:Fallback>
              </mc:AlternateContent>
            </w:r>
          </w:p>
        </w:tc>
        <w:tc>
          <w:tcPr>
            <w:tcW w:w="8050" w:type="dxa"/>
          </w:tcPr>
          <w:p w:rsidR="001F3990" w:rsidRPr="00BA386D" w:rsidRDefault="001F3990" w:rsidP="003611C1">
            <w:pPr>
              <w:jc w:val="both"/>
              <w:rPr>
                <w:rFonts w:ascii="Montserrat Light" w:hAnsi="Montserrat Light" w:cs="Arial"/>
                <w:sz w:val="18"/>
                <w:szCs w:val="18"/>
              </w:rPr>
            </w:pPr>
            <w:r w:rsidRPr="00BA386D">
              <w:rPr>
                <w:rFonts w:ascii="Montserrat Light" w:hAnsi="Montserrat Light" w:cs="Arial"/>
                <w:sz w:val="18"/>
                <w:szCs w:val="18"/>
              </w:rPr>
              <w:t xml:space="preserve">A la fecha, </w:t>
            </w:r>
            <w:r w:rsidRPr="00BA386D">
              <w:rPr>
                <w:rFonts w:ascii="Montserrat Light" w:hAnsi="Montserrat Light" w:cs="Arial"/>
                <w:b/>
                <w:bCs/>
                <w:sz w:val="18"/>
                <w:szCs w:val="18"/>
              </w:rPr>
              <w:t>NO</w:t>
            </w:r>
            <w:r w:rsidRPr="00BA386D">
              <w:rPr>
                <w:rFonts w:ascii="Montserrat Light" w:hAnsi="Montserrat Light" w:cs="Arial"/>
                <w:sz w:val="18"/>
                <w:szCs w:val="18"/>
              </w:rPr>
              <w:t xml:space="preserve"> me(nos) encuentro(encontramos) subcontratando algún servicio u obra especializada para llevar a cabo mis(nuestras) operaciones cotidianas, en el cumplimiento de mi(nuestro) objeto social, o para la prestación de servicios y/o enajenación de bienes que pretendo(pretendemos) realizar a favor de ese Instituto Mexicano del Seguro Social.</w:t>
            </w:r>
          </w:p>
        </w:tc>
      </w:tr>
      <w:tr w:rsidR="001F3990" w:rsidRPr="00BA386D" w:rsidTr="003611C1">
        <w:tc>
          <w:tcPr>
            <w:tcW w:w="567" w:type="dxa"/>
          </w:tcPr>
          <w:p w:rsidR="001F3990" w:rsidRPr="00BA386D" w:rsidRDefault="001F3990" w:rsidP="003611C1">
            <w:pPr>
              <w:jc w:val="center"/>
              <w:rPr>
                <w:rFonts w:ascii="Montserrat Light" w:hAnsi="Montserrat Light" w:cs="Arial"/>
                <w:sz w:val="18"/>
                <w:szCs w:val="18"/>
              </w:rPr>
            </w:pPr>
            <w:r w:rsidRPr="00BA386D">
              <w:rPr>
                <w:rFonts w:ascii="Montserrat Light" w:hAnsi="Montserrat Light" w:cs="Arial"/>
                <w:sz w:val="18"/>
                <w:szCs w:val="18"/>
              </w:rPr>
              <mc:AlternateContent>
                <mc:Choice Requires="wps">
                  <w:drawing>
                    <wp:inline distT="0" distB="0" distL="0" distR="0" wp14:anchorId="439E5F53" wp14:editId="2DBBD802">
                      <wp:extent cx="144000" cy="144000"/>
                      <wp:effectExtent l="0" t="0" r="27940" b="27940"/>
                      <wp:docPr id="19" name="Rectángulo 19"/>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9"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" filled="f" strokecolor="black [3213]" strokeweight=".5pt">
                      <w10:anchorlock/>
                    </v:rect>
                  </w:pict>
                </mc:Fallback>
              </mc:AlternateContent>
            </w:r>
          </w:p>
        </w:tc>
        <w:tc>
          <w:tcPr>
            <w:tcW w:w="8050" w:type="dxa"/>
          </w:tcPr>
          <w:p w:rsidR="001F3990" w:rsidRPr="00BA386D" w:rsidRDefault="001F3990" w:rsidP="003611C1">
            <w:pPr>
              <w:jc w:val="both"/>
              <w:rPr>
                <w:rFonts w:ascii="Montserrat Light" w:hAnsi="Montserrat Light" w:cs="Arial"/>
                <w:sz w:val="18"/>
                <w:szCs w:val="18"/>
              </w:rPr>
            </w:pPr>
            <w:r w:rsidRPr="00BA386D">
              <w:rPr>
                <w:rFonts w:ascii="Montserrat Light" w:hAnsi="Montserrat Light" w:cs="Arial"/>
                <w:sz w:val="18"/>
                <w:szCs w:val="18"/>
              </w:rPr>
              <w:t xml:space="preserve">A la fecha, </w:t>
            </w:r>
            <w:r w:rsidRPr="00BA386D">
              <w:rPr>
                <w:rFonts w:ascii="Montserrat Light" w:hAnsi="Montserrat Light" w:cs="Arial"/>
                <w:b/>
                <w:bCs/>
                <w:sz w:val="18"/>
                <w:szCs w:val="18"/>
              </w:rPr>
              <w:t>SI</w:t>
            </w:r>
            <w:r w:rsidRPr="00BA386D">
              <w:rPr>
                <w:rFonts w:ascii="Montserrat Light" w:hAnsi="Montserrat Light" w:cs="Arial"/>
                <w:sz w:val="18"/>
                <w:szCs w:val="18"/>
              </w:rPr>
              <w:t xml:space="preserve"> me(nos) encuentro(encontramos) subcontratando algún servicio u obra especializada para llevar a cabo mis(nuestras) operaciones cotidianas, en el cumplimiento de mi(nuestro) objeto social, o para la prestación de servicios y/o enajenación de bienes que pretendo(pretendemos) realizar a favor de ese Instituto Mexicano del Seguro Social, con las siguientes personas físicas y/o morales:</w:t>
            </w:r>
          </w:p>
        </w:tc>
      </w:tr>
    </w:tbl>
    <w:p w:rsidR="001F3990" w:rsidRPr="00BA386D" w:rsidRDefault="001F3990" w:rsidP="001F3990">
      <w:pPr>
        <w:rPr>
          <w:rFonts w:ascii="Montserrat Light" w:hAnsi="Montserrat Light" w:cs="Arial"/>
          <w:sz w:val="18"/>
          <w:szCs w:val="18"/>
        </w:rPr>
      </w:pPr>
    </w:p>
    <w:tbl>
      <w:tblPr>
        <w:tblStyle w:val="Tablaconcuadrcula"/>
        <w:tblW w:w="7938" w:type="dxa"/>
        <w:tblInd w:w="567" w:type="dxa"/>
        <w:tblLayout w:type="fixed"/>
        <w:tblLook w:val="04A0" w:firstRow="1" w:lastRow="0" w:firstColumn="1" w:lastColumn="0" w:noHBand="0" w:noVBand="1"/>
      </w:tblPr>
      <w:tblGrid>
        <w:gridCol w:w="2943"/>
        <w:gridCol w:w="1134"/>
        <w:gridCol w:w="3861"/>
      </w:tblGrid>
      <w:tr w:rsidR="001F3990" w:rsidRPr="00BA386D" w:rsidTr="003611C1">
        <w:tc>
          <w:tcPr>
            <w:tcW w:w="2943" w:type="dxa"/>
          </w:tcPr>
          <w:p w:rsidR="001F3990" w:rsidRPr="00BA386D" w:rsidRDefault="001F3990" w:rsidP="003611C1">
            <w:pPr>
              <w:jc w:val="center"/>
              <w:rPr>
                <w:rFonts w:ascii="Montserrat Light" w:hAnsi="Montserrat Light" w:cs="Arial"/>
                <w:sz w:val="18"/>
                <w:szCs w:val="18"/>
              </w:rPr>
            </w:pPr>
            <w:r w:rsidRPr="00BA386D">
              <w:rPr>
                <w:rFonts w:ascii="Montserrat Light" w:hAnsi="Montserrat Light" w:cs="Arial"/>
                <w:sz w:val="18"/>
                <w:szCs w:val="18"/>
              </w:rPr>
              <w:t>Nombre o Razón Social</w:t>
            </w:r>
          </w:p>
        </w:tc>
        <w:tc>
          <w:tcPr>
            <w:tcW w:w="1134" w:type="dxa"/>
          </w:tcPr>
          <w:p w:rsidR="001F3990" w:rsidRPr="00BA386D" w:rsidRDefault="001F3990" w:rsidP="003611C1">
            <w:pPr>
              <w:jc w:val="center"/>
              <w:rPr>
                <w:rFonts w:ascii="Montserrat Light" w:hAnsi="Montserrat Light" w:cs="Arial"/>
                <w:sz w:val="18"/>
                <w:szCs w:val="18"/>
              </w:rPr>
            </w:pPr>
            <w:r w:rsidRPr="00BA386D">
              <w:rPr>
                <w:rFonts w:ascii="Montserrat Light" w:hAnsi="Montserrat Light" w:cs="Arial"/>
                <w:sz w:val="18"/>
                <w:szCs w:val="18"/>
              </w:rPr>
              <w:t>RFC</w:t>
            </w:r>
          </w:p>
        </w:tc>
        <w:tc>
          <w:tcPr>
            <w:tcW w:w="3861" w:type="dxa"/>
          </w:tcPr>
          <w:p w:rsidR="001F3990" w:rsidRPr="00BA386D" w:rsidRDefault="001F3990" w:rsidP="003611C1">
            <w:pPr>
              <w:jc w:val="center"/>
              <w:rPr>
                <w:rFonts w:ascii="Montserrat Light" w:hAnsi="Montserrat Light" w:cs="Arial"/>
                <w:sz w:val="18"/>
                <w:szCs w:val="18"/>
              </w:rPr>
            </w:pPr>
            <w:r w:rsidRPr="00BA386D">
              <w:rPr>
                <w:rFonts w:ascii="Montserrat Light" w:hAnsi="Montserrat Light" w:cs="Arial"/>
                <w:sz w:val="18"/>
                <w:szCs w:val="18"/>
              </w:rPr>
              <w:t>Número de Folio del Aviso presentado ante el Registro de Prestadoras de Servicios Especializados u Obras Especializadas</w:t>
            </w:r>
          </w:p>
        </w:tc>
      </w:tr>
      <w:tr w:rsidR="001F3990" w:rsidRPr="00BA386D" w:rsidTr="003611C1">
        <w:tc>
          <w:tcPr>
            <w:tcW w:w="2943" w:type="dxa"/>
          </w:tcPr>
          <w:p w:rsidR="001F3990" w:rsidRPr="00BA386D" w:rsidRDefault="001F3990" w:rsidP="003611C1">
            <w:pPr>
              <w:rPr>
                <w:rFonts w:ascii="Montserrat Light" w:hAnsi="Montserrat Light" w:cs="Arial"/>
                <w:sz w:val="18"/>
                <w:szCs w:val="18"/>
              </w:rPr>
            </w:pPr>
          </w:p>
        </w:tc>
        <w:tc>
          <w:tcPr>
            <w:tcW w:w="1134" w:type="dxa"/>
          </w:tcPr>
          <w:p w:rsidR="001F3990" w:rsidRPr="00BA386D" w:rsidRDefault="001F3990" w:rsidP="003611C1">
            <w:pPr>
              <w:rPr>
                <w:rFonts w:ascii="Montserrat Light" w:hAnsi="Montserrat Light" w:cs="Arial"/>
                <w:sz w:val="18"/>
                <w:szCs w:val="18"/>
              </w:rPr>
            </w:pPr>
          </w:p>
        </w:tc>
        <w:tc>
          <w:tcPr>
            <w:tcW w:w="3861" w:type="dxa"/>
          </w:tcPr>
          <w:p w:rsidR="001F3990" w:rsidRPr="00BA386D" w:rsidRDefault="001F3990" w:rsidP="003611C1">
            <w:pPr>
              <w:rPr>
                <w:rFonts w:ascii="Montserrat Light" w:hAnsi="Montserrat Light" w:cs="Arial"/>
                <w:sz w:val="18"/>
                <w:szCs w:val="18"/>
              </w:rPr>
            </w:pPr>
          </w:p>
        </w:tc>
      </w:tr>
      <w:tr w:rsidR="001F3990" w:rsidRPr="00BA386D" w:rsidTr="003611C1">
        <w:tc>
          <w:tcPr>
            <w:tcW w:w="2943" w:type="dxa"/>
          </w:tcPr>
          <w:p w:rsidR="001F3990" w:rsidRPr="00BA386D" w:rsidRDefault="001F3990" w:rsidP="003611C1">
            <w:pPr>
              <w:rPr>
                <w:rFonts w:ascii="Montserrat Light" w:hAnsi="Montserrat Light" w:cs="Arial"/>
                <w:sz w:val="18"/>
                <w:szCs w:val="18"/>
              </w:rPr>
            </w:pPr>
          </w:p>
        </w:tc>
        <w:tc>
          <w:tcPr>
            <w:tcW w:w="1134" w:type="dxa"/>
          </w:tcPr>
          <w:p w:rsidR="001F3990" w:rsidRPr="00BA386D" w:rsidRDefault="001F3990" w:rsidP="003611C1">
            <w:pPr>
              <w:rPr>
                <w:rFonts w:ascii="Montserrat Light" w:hAnsi="Montserrat Light" w:cs="Arial"/>
                <w:sz w:val="18"/>
                <w:szCs w:val="18"/>
              </w:rPr>
            </w:pPr>
          </w:p>
        </w:tc>
        <w:tc>
          <w:tcPr>
            <w:tcW w:w="3861" w:type="dxa"/>
          </w:tcPr>
          <w:p w:rsidR="001F3990" w:rsidRPr="00BA386D" w:rsidRDefault="001F3990" w:rsidP="003611C1">
            <w:pPr>
              <w:rPr>
                <w:rFonts w:ascii="Montserrat Light" w:hAnsi="Montserrat Light" w:cs="Arial"/>
                <w:sz w:val="18"/>
                <w:szCs w:val="18"/>
              </w:rPr>
            </w:pPr>
          </w:p>
        </w:tc>
      </w:tr>
    </w:tbl>
    <w:p w:rsidR="001F3990" w:rsidRPr="00BA386D" w:rsidRDefault="001F3990" w:rsidP="001F3990">
      <w:pPr>
        <w:jc w:val="center"/>
        <w:rPr>
          <w:rFonts w:ascii="Montserrat Light" w:hAnsi="Montserrat Light" w:cs="Arial"/>
          <w:sz w:val="18"/>
          <w:szCs w:val="18"/>
        </w:rPr>
      </w:pPr>
    </w:p>
    <w:p w:rsidR="001F3990" w:rsidRPr="00BA386D" w:rsidRDefault="001F3990" w:rsidP="001F3990">
      <w:pPr>
        <w:jc w:val="center"/>
        <w:rPr>
          <w:rFonts w:ascii="Montserrat Light" w:hAnsi="Montserrat Light" w:cs="Arial"/>
          <w:sz w:val="18"/>
          <w:szCs w:val="18"/>
        </w:rPr>
      </w:pPr>
      <w:r w:rsidRPr="00BA386D">
        <w:rPr>
          <w:rFonts w:ascii="Montserrat Light" w:hAnsi="Montserrat Light" w:cs="Arial"/>
          <w:sz w:val="18"/>
          <w:szCs w:val="18"/>
        </w:rPr>
        <w:t>Atentamente</w:t>
      </w:r>
    </w:p>
    <w:p w:rsidR="001F3990" w:rsidRPr="00BA386D" w:rsidRDefault="001F3990" w:rsidP="001F3990">
      <w:pPr>
        <w:widowControl w:val="0"/>
        <w:ind w:left="-284"/>
        <w:jc w:val="center"/>
        <w:rPr>
          <w:rFonts w:ascii="Montserrat" w:hAnsi="Montserrat" w:cs="Arial"/>
          <w:sz w:val="20"/>
          <w:szCs w:val="20"/>
          <w:lang w:val="es-ES_tradnl" w:eastAsia="es-ES"/>
        </w:rPr>
      </w:pPr>
      <w:r w:rsidRPr="00BA386D">
        <w:rPr>
          <w:rFonts w:ascii="Montserrat" w:hAnsi="Montserrat" w:cs="Arial"/>
          <w:sz w:val="20"/>
          <w:szCs w:val="20"/>
          <w:lang w:val="es-ES_tradnl" w:eastAsia="es-ES"/>
        </w:rPr>
        <w:t>___________________________________________</w:t>
      </w:r>
    </w:p>
    <w:p w:rsidR="001F3990" w:rsidRPr="00E85D0B" w:rsidRDefault="001F3990" w:rsidP="001F3990">
      <w:pPr>
        <w:ind w:left="-284"/>
        <w:jc w:val="center"/>
        <w:rPr>
          <w:rFonts w:ascii="Montserrat" w:hAnsi="Montserrat" w:cs="Arial"/>
          <w:bCs/>
          <w:sz w:val="20"/>
          <w:szCs w:val="20"/>
          <w:lang w:val="es-ES_tradnl"/>
        </w:rPr>
      </w:pPr>
      <w:r w:rsidRPr="00BA386D">
        <w:rPr>
          <w:rFonts w:ascii="Montserrat" w:hAnsi="Montserrat" w:cs="Arial"/>
          <w:bCs/>
          <w:sz w:val="20"/>
          <w:szCs w:val="20"/>
          <w:lang w:val="es-ES_tradnl"/>
        </w:rPr>
        <w:t>(Nombre y firma del Representante Legal)</w:t>
      </w:r>
    </w:p>
    <w:p w:rsidR="001F3990" w:rsidRPr="00A953C9" w:rsidRDefault="001F3990" w:rsidP="001F3990">
      <w:pPr>
        <w:jc w:val="center"/>
        <w:rPr>
          <w:rFonts w:ascii="Montserrat Light" w:hAnsi="Montserrat Light" w:cs="Arial"/>
          <w:sz w:val="18"/>
          <w:szCs w:val="18"/>
          <w:lang w:val="es-ES_tradnl"/>
        </w:rPr>
      </w:pPr>
    </w:p>
    <w:p w:rsidR="001F3990" w:rsidRPr="00B86DE2" w:rsidRDefault="001F3990" w:rsidP="007D15C2">
      <w:pPr>
        <w:suppressAutoHyphens/>
        <w:ind w:right="49"/>
        <w:rPr>
          <w:rFonts w:ascii="Montserrat" w:eastAsia="Times New Roman" w:hAnsi="Montserrat" w:cs="Arial"/>
          <w:b/>
          <w:noProof w:val="0"/>
          <w:sz w:val="18"/>
          <w:szCs w:val="18"/>
          <w:u w:val="single"/>
          <w:lang w:val="es-ES" w:eastAsia="ar-SA"/>
        </w:rPr>
      </w:pPr>
    </w:p>
    <w:sectPr w:rsidR="001F3990" w:rsidRPr="00B86DE2" w:rsidSect="00640A78">
      <w:headerReference w:type="even" r:id="rId25"/>
      <w:headerReference w:type="default" r:id="rId26"/>
      <w:footerReference w:type="even" r:id="rId27"/>
      <w:headerReference w:type="first" r:id="rId28"/>
      <w:footerReference w:type="first" r:id="rId29"/>
      <w:type w:val="nextColumn"/>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D39" w:rsidRDefault="002E0D39" w:rsidP="00532601">
      <w:r>
        <w:separator/>
      </w:r>
    </w:p>
  </w:endnote>
  <w:endnote w:type="continuationSeparator" w:id="0">
    <w:p w:rsidR="002E0D39" w:rsidRDefault="002E0D39" w:rsidP="0053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G Palacio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287" w:usb1="00000000" w:usb2="00000000" w:usb3="00000000" w:csb0="0000009F" w:csb1="00000000"/>
  </w:font>
  <w:font w:name="LinePrinter">
    <w:altName w:val="Arial"/>
    <w:charset w:val="00"/>
    <w:family w:val="swiss"/>
    <w:pitch w:val="default"/>
  </w:font>
  <w:font w:name="Batang">
    <w:altName w:val="바탕"/>
    <w:panose1 w:val="02030600000101010101"/>
    <w:charset w:val="81"/>
    <w:family w:val="auto"/>
    <w:notTrueType/>
    <w:pitch w:val="fixed"/>
    <w:sig w:usb0="00000001" w:usb1="09060000" w:usb2="00000010" w:usb3="00000000" w:csb0="00080000"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Optima">
    <w:charset w:val="00"/>
    <w:family w:val="swiss"/>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Lucida Sans">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Georgia">
    <w:panose1 w:val="02040502050405020303"/>
    <w:charset w:val="00"/>
    <w:family w:val="roman"/>
    <w:pitch w:val="variable"/>
    <w:sig w:usb0="00000287" w:usb1="00000000" w:usb2="00000000" w:usb3="00000000" w:csb0="0000009F" w:csb1="00000000"/>
  </w:font>
  <w:font w:name="Montserrat Light">
    <w:panose1 w:val="000004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Apple SD 산돌고딕 Neo 일반체">
    <w:altName w:val="Arial Unicode MS"/>
    <w:charset w:val="81"/>
    <w:family w:val="auto"/>
    <w:pitch w:val="variable"/>
    <w:sig w:usb0="00000000" w:usb1="29D72C10" w:usb2="00000010" w:usb3="00000000" w:csb0="00280005" w:csb1="00000000"/>
  </w:font>
  <w:font w:name="Baoli SC Regular">
    <w:altName w:val="Impact"/>
    <w:charset w:val="00"/>
    <w:family w:val="auto"/>
    <w:pitch w:val="variable"/>
    <w:sig w:usb0="00000003" w:usb1="00000000" w:usb2="00000000" w:usb3="00000000" w:csb0="00000001" w:csb1="00000000"/>
  </w:font>
  <w:font w:name="Arial,Bold">
    <w:altName w:val="Times New Roman"/>
    <w:panose1 w:val="00000000000000000000"/>
    <w:charset w:val="00"/>
    <w:family w:val="auto"/>
    <w:notTrueType/>
    <w:pitch w:val="default"/>
  </w:font>
  <w:font w:name="Arial,Italic">
    <w:altName w:val="Times New Roman"/>
    <w:panose1 w:val="00000000000000000000"/>
    <w:charset w:val="00"/>
    <w:family w:val="auto"/>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0774874"/>
      <w:docPartObj>
        <w:docPartGallery w:val="Page Numbers (Bottom of Page)"/>
        <w:docPartUnique/>
      </w:docPartObj>
    </w:sdtPr>
    <w:sdtEndPr>
      <w:rPr>
        <w:rFonts w:ascii="Montserrat" w:hAnsi="Montserrat"/>
        <w:sz w:val="16"/>
        <w:szCs w:val="16"/>
      </w:rPr>
    </w:sdtEndPr>
    <w:sdtContent>
      <w:sdt>
        <w:sdtPr>
          <w:id w:val="479205629"/>
          <w:docPartObj>
            <w:docPartGallery w:val="Page Numbers (Top of Page)"/>
            <w:docPartUnique/>
          </w:docPartObj>
        </w:sdtPr>
        <w:sdtEndPr>
          <w:rPr>
            <w:rFonts w:ascii="Montserrat" w:hAnsi="Montserrat"/>
            <w:sz w:val="16"/>
            <w:szCs w:val="16"/>
          </w:rPr>
        </w:sdtEndPr>
        <w:sdtContent>
          <w:p w:rsidR="002C7EBA" w:rsidRPr="00CE1012" w:rsidRDefault="002C7EBA">
            <w:pPr>
              <w:pStyle w:val="Piedepgina"/>
              <w:jc w:val="right"/>
              <w:rPr>
                <w:rFonts w:ascii="Montserrat" w:hAnsi="Montserrat"/>
                <w:sz w:val="16"/>
                <w:szCs w:val="16"/>
              </w:rPr>
            </w:pPr>
            <w:r w:rsidRPr="00CE1012">
              <w:rPr>
                <w:rFonts w:ascii="Montserrat" w:hAnsi="Montserrat"/>
                <w:sz w:val="16"/>
                <w:szCs w:val="16"/>
              </w:rPr>
              <w:t xml:space="preserve">Página </w:t>
            </w:r>
            <w:r w:rsidRPr="00CE1012">
              <w:rPr>
                <w:rFonts w:ascii="Montserrat" w:hAnsi="Montserrat"/>
                <w:b/>
                <w:bCs/>
                <w:sz w:val="16"/>
                <w:szCs w:val="16"/>
              </w:rPr>
              <w:fldChar w:fldCharType="begin"/>
            </w:r>
            <w:r w:rsidRPr="00CE1012">
              <w:rPr>
                <w:rFonts w:ascii="Montserrat" w:hAnsi="Montserrat"/>
                <w:b/>
                <w:bCs/>
                <w:sz w:val="16"/>
                <w:szCs w:val="16"/>
              </w:rPr>
              <w:instrText>PAGE</w:instrText>
            </w:r>
            <w:r w:rsidRPr="00CE1012">
              <w:rPr>
                <w:rFonts w:ascii="Montserrat" w:hAnsi="Montserrat"/>
                <w:b/>
                <w:bCs/>
                <w:sz w:val="16"/>
                <w:szCs w:val="16"/>
              </w:rPr>
              <w:fldChar w:fldCharType="separate"/>
            </w:r>
            <w:r w:rsidR="002A01EC">
              <w:rPr>
                <w:rFonts w:ascii="Montserrat" w:hAnsi="Montserrat"/>
                <w:b/>
                <w:bCs/>
                <w:sz w:val="16"/>
                <w:szCs w:val="16"/>
              </w:rPr>
              <w:t>6</w:t>
            </w:r>
            <w:r w:rsidRPr="00CE1012">
              <w:rPr>
                <w:rFonts w:ascii="Montserrat" w:hAnsi="Montserrat"/>
                <w:b/>
                <w:bCs/>
                <w:sz w:val="16"/>
                <w:szCs w:val="16"/>
              </w:rPr>
              <w:fldChar w:fldCharType="end"/>
            </w:r>
            <w:r w:rsidRPr="00CE1012">
              <w:rPr>
                <w:rFonts w:ascii="Montserrat" w:hAnsi="Montserrat"/>
                <w:sz w:val="16"/>
                <w:szCs w:val="16"/>
              </w:rPr>
              <w:t xml:space="preserve"> de </w:t>
            </w:r>
            <w:r w:rsidRPr="00CE1012">
              <w:rPr>
                <w:rFonts w:ascii="Montserrat" w:hAnsi="Montserrat"/>
                <w:b/>
                <w:bCs/>
                <w:sz w:val="16"/>
                <w:szCs w:val="16"/>
              </w:rPr>
              <w:fldChar w:fldCharType="begin"/>
            </w:r>
            <w:r w:rsidRPr="00CE1012">
              <w:rPr>
                <w:rFonts w:ascii="Montserrat" w:hAnsi="Montserrat"/>
                <w:b/>
                <w:bCs/>
                <w:sz w:val="16"/>
                <w:szCs w:val="16"/>
              </w:rPr>
              <w:instrText>NUMPAGES</w:instrText>
            </w:r>
            <w:r w:rsidRPr="00CE1012">
              <w:rPr>
                <w:rFonts w:ascii="Montserrat" w:hAnsi="Montserrat"/>
                <w:b/>
                <w:bCs/>
                <w:sz w:val="16"/>
                <w:szCs w:val="16"/>
              </w:rPr>
              <w:fldChar w:fldCharType="separate"/>
            </w:r>
            <w:r w:rsidR="002A01EC">
              <w:rPr>
                <w:rFonts w:ascii="Montserrat" w:hAnsi="Montserrat"/>
                <w:b/>
                <w:bCs/>
                <w:sz w:val="16"/>
                <w:szCs w:val="16"/>
              </w:rPr>
              <w:t>65</w:t>
            </w:r>
            <w:r w:rsidRPr="00CE1012">
              <w:rPr>
                <w:rFonts w:ascii="Montserrat" w:hAnsi="Montserrat"/>
                <w:b/>
                <w:bCs/>
                <w:sz w:val="16"/>
                <w:szCs w:val="16"/>
              </w:rPr>
              <w:fldChar w:fldCharType="end"/>
            </w:r>
          </w:p>
        </w:sdtContent>
      </w:sdt>
    </w:sdtContent>
  </w:sdt>
  <w:p w:rsidR="002C7EBA" w:rsidRPr="008D1312" w:rsidRDefault="002C7EBA" w:rsidP="003119E4">
    <w:pPr>
      <w:pStyle w:val="Piedepgina"/>
      <w:jc w:val="right"/>
      <w:rPr>
        <w:rFonts w:ascii="Montserrat" w:hAnsi="Montserrat"/>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EBA" w:rsidRDefault="002C7EB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EBA" w:rsidRPr="009A1943" w:rsidRDefault="002C7EBA">
    <w:r>
      <w:t>agosto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D39" w:rsidRDefault="002E0D39" w:rsidP="00532601">
      <w:r>
        <w:separator/>
      </w:r>
    </w:p>
  </w:footnote>
  <w:footnote w:type="continuationSeparator" w:id="0">
    <w:p w:rsidR="002E0D39" w:rsidRDefault="002E0D39" w:rsidP="00532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637"/>
      <w:gridCol w:w="4685"/>
    </w:tblGrid>
    <w:tr w:rsidR="002C7EBA" w:rsidTr="00C25163">
      <w:trPr>
        <w:trHeight w:val="1265"/>
        <w:jc w:val="center"/>
      </w:trPr>
      <w:tc>
        <w:tcPr>
          <w:tcW w:w="2487" w:type="pct"/>
          <w:tcBorders>
            <w:top w:val="nil"/>
            <w:left w:val="nil"/>
            <w:bottom w:val="nil"/>
            <w:right w:val="single" w:sz="4" w:space="0" w:color="auto"/>
          </w:tcBorders>
          <w:vAlign w:val="center"/>
        </w:tcPr>
        <w:p w:rsidR="002C7EBA" w:rsidRPr="008D1312" w:rsidRDefault="002C7EBA" w:rsidP="008D1312">
          <w:pPr>
            <w:suppressAutoHyphens/>
            <w:rPr>
              <w:rFonts w:ascii="Arial" w:hAnsi="Arial" w:cs="Arial"/>
              <w:b/>
              <w:sz w:val="16"/>
              <w:szCs w:val="16"/>
              <w:lang w:val="es-ES" w:eastAsia="ar-SA"/>
            </w:rPr>
          </w:pPr>
          <w:r>
            <w:rPr>
              <w:rFonts w:ascii="Arial" w:hAnsi="Arial" w:cs="Arial"/>
              <w:b/>
              <w:sz w:val="18"/>
              <w:szCs w:val="18"/>
            </w:rPr>
            <w:drawing>
              <wp:inline distT="0" distB="0" distL="0" distR="0" wp14:anchorId="5BE9E82F" wp14:editId="377D2F50">
                <wp:extent cx="2260223" cy="657225"/>
                <wp:effectExtent l="0" t="0" r="6985"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png"/>
                        <pic:cNvPicPr/>
                      </pic:nvPicPr>
                      <pic:blipFill rotWithShape="1">
                        <a:blip r:embed="rId1">
                          <a:extLst>
                            <a:ext uri="{28A0092B-C50C-407E-A947-70E740481C1C}">
                              <a14:useLocalDpi xmlns:a14="http://schemas.microsoft.com/office/drawing/2010/main" val="0"/>
                            </a:ext>
                          </a:extLst>
                        </a:blip>
                        <a:srcRect l="1824"/>
                        <a:stretch/>
                      </pic:blipFill>
                      <pic:spPr bwMode="auto">
                        <a:xfrm>
                          <a:off x="0" y="0"/>
                          <a:ext cx="2281878" cy="663522"/>
                        </a:xfrm>
                        <a:prstGeom prst="rect">
                          <a:avLst/>
                        </a:prstGeom>
                        <a:ln>
                          <a:noFill/>
                        </a:ln>
                        <a:extLst>
                          <a:ext uri="{53640926-AAD7-44D8-BBD7-CCE9431645EC}">
                            <a14:shadowObscured xmlns:a14="http://schemas.microsoft.com/office/drawing/2010/main"/>
                          </a:ext>
                        </a:extLst>
                      </pic:spPr>
                    </pic:pic>
                  </a:graphicData>
                </a:graphic>
              </wp:inline>
            </w:drawing>
          </w:r>
        </w:p>
        <w:p w:rsidR="002C7EBA" w:rsidRPr="00E41C69" w:rsidRDefault="002C7EBA" w:rsidP="00D6598C">
          <w:pPr>
            <w:suppressAutoHyphens/>
            <w:jc w:val="center"/>
            <w:rPr>
              <w:rFonts w:ascii="Arial" w:hAnsi="Arial" w:cs="Arial"/>
              <w:b/>
              <w:sz w:val="16"/>
              <w:szCs w:val="18"/>
              <w:lang w:val="es-ES" w:eastAsia="ar-SA"/>
            </w:rPr>
          </w:pPr>
        </w:p>
      </w:tc>
      <w:tc>
        <w:tcPr>
          <w:tcW w:w="2513" w:type="pct"/>
          <w:tcBorders>
            <w:left w:val="single" w:sz="4" w:space="0" w:color="auto"/>
          </w:tcBorders>
        </w:tcPr>
        <w:p w:rsidR="002C7EBA" w:rsidRPr="00C25163" w:rsidRDefault="002C7EBA" w:rsidP="00D6598C">
          <w:pPr>
            <w:suppressAutoHyphens/>
            <w:jc w:val="center"/>
            <w:rPr>
              <w:rFonts w:ascii="Montserrat" w:hAnsi="Montserrat" w:cs="Arial"/>
              <w:bCs/>
              <w:sz w:val="10"/>
              <w:szCs w:val="10"/>
              <w:lang w:val="es-ES" w:eastAsia="ar-SA"/>
            </w:rPr>
          </w:pPr>
        </w:p>
        <w:p w:rsidR="002C7EBA" w:rsidRPr="008D1312" w:rsidRDefault="002C7EBA" w:rsidP="00D6598C">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Convocatoria</w:t>
          </w:r>
        </w:p>
        <w:p w:rsidR="002C7EBA" w:rsidRPr="008D1312" w:rsidRDefault="002C7EBA" w:rsidP="0020315A">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 xml:space="preserve">Licitación Pública Internacional </w:t>
          </w:r>
          <w:r>
            <w:rPr>
              <w:rFonts w:ascii="Montserrat" w:hAnsi="Montserrat" w:cs="Arial"/>
              <w:bCs/>
              <w:sz w:val="16"/>
              <w:szCs w:val="16"/>
              <w:lang w:val="es-ES" w:eastAsia="ar-SA"/>
            </w:rPr>
            <w:t>Abierta</w:t>
          </w:r>
        </w:p>
        <w:p w:rsidR="002C7EBA" w:rsidRPr="008D1312" w:rsidRDefault="002C7EBA" w:rsidP="00D6598C">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Electrónica</w:t>
          </w:r>
        </w:p>
        <w:p w:rsidR="002C7EBA" w:rsidRPr="00C25163" w:rsidRDefault="002C7EBA" w:rsidP="00E5636F">
          <w:pPr>
            <w:suppressAutoHyphens/>
            <w:jc w:val="center"/>
            <w:rPr>
              <w:rFonts w:ascii="Montserrat" w:hAnsi="Montserrat" w:cs="Arial"/>
              <w:sz w:val="16"/>
              <w:szCs w:val="16"/>
              <w:lang w:val="es-ES" w:eastAsia="ar-SA"/>
            </w:rPr>
          </w:pPr>
          <w:r w:rsidRPr="008D1312">
            <w:rPr>
              <w:rFonts w:ascii="Montserrat" w:hAnsi="Montserrat" w:cs="Arial"/>
              <w:sz w:val="16"/>
              <w:szCs w:val="16"/>
              <w:lang w:val="es-ES" w:eastAsia="ar-SA"/>
            </w:rPr>
            <w:t>LA-050GYR047-</w:t>
          </w:r>
          <w:r>
            <w:rPr>
              <w:rFonts w:ascii="Montserrat" w:hAnsi="Montserrat" w:cs="Arial"/>
              <w:sz w:val="16"/>
              <w:szCs w:val="16"/>
              <w:lang w:val="es-ES" w:eastAsia="ar-SA"/>
            </w:rPr>
            <w:t>E3-2022</w:t>
          </w:r>
        </w:p>
      </w:tc>
    </w:tr>
  </w:tbl>
  <w:p w:rsidR="002C7EBA" w:rsidRPr="0092540A" w:rsidRDefault="002C7EBA" w:rsidP="00C25163">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EBA" w:rsidRDefault="002C7EB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927"/>
      <w:gridCol w:w="4978"/>
    </w:tblGrid>
    <w:tr w:rsidR="002C7EBA" w:rsidTr="00B86DE2">
      <w:trPr>
        <w:trHeight w:val="1265"/>
        <w:jc w:val="center"/>
      </w:trPr>
      <w:tc>
        <w:tcPr>
          <w:tcW w:w="2487" w:type="pct"/>
          <w:tcBorders>
            <w:top w:val="nil"/>
            <w:left w:val="nil"/>
            <w:bottom w:val="nil"/>
            <w:right w:val="single" w:sz="4" w:space="0" w:color="auto"/>
          </w:tcBorders>
          <w:vAlign w:val="center"/>
        </w:tcPr>
        <w:p w:rsidR="002C7EBA" w:rsidRPr="008D1312" w:rsidRDefault="002C7EBA" w:rsidP="00B86DE2">
          <w:pPr>
            <w:suppressAutoHyphens/>
            <w:rPr>
              <w:rFonts w:ascii="Arial" w:hAnsi="Arial" w:cs="Arial"/>
              <w:b/>
              <w:sz w:val="16"/>
              <w:szCs w:val="16"/>
              <w:lang w:val="es-ES" w:eastAsia="ar-SA"/>
            </w:rPr>
          </w:pPr>
          <w:r>
            <w:rPr>
              <w:rFonts w:ascii="Arial" w:hAnsi="Arial" w:cs="Arial"/>
              <w:b/>
              <w:sz w:val="18"/>
              <w:szCs w:val="18"/>
            </w:rPr>
            <w:drawing>
              <wp:inline distT="0" distB="0" distL="0" distR="0" wp14:anchorId="588CDA8A" wp14:editId="2EA8CF1A">
                <wp:extent cx="2260223" cy="657225"/>
                <wp:effectExtent l="0" t="0" r="6985" b="0"/>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png"/>
                        <pic:cNvPicPr/>
                      </pic:nvPicPr>
                      <pic:blipFill rotWithShape="1">
                        <a:blip r:embed="rId1">
                          <a:extLst>
                            <a:ext uri="{28A0092B-C50C-407E-A947-70E740481C1C}">
                              <a14:useLocalDpi xmlns:a14="http://schemas.microsoft.com/office/drawing/2010/main" val="0"/>
                            </a:ext>
                          </a:extLst>
                        </a:blip>
                        <a:srcRect l="1824"/>
                        <a:stretch/>
                      </pic:blipFill>
                      <pic:spPr bwMode="auto">
                        <a:xfrm>
                          <a:off x="0" y="0"/>
                          <a:ext cx="2281878" cy="663522"/>
                        </a:xfrm>
                        <a:prstGeom prst="rect">
                          <a:avLst/>
                        </a:prstGeom>
                        <a:ln>
                          <a:noFill/>
                        </a:ln>
                        <a:extLst>
                          <a:ext uri="{53640926-AAD7-44D8-BBD7-CCE9431645EC}">
                            <a14:shadowObscured xmlns:a14="http://schemas.microsoft.com/office/drawing/2010/main"/>
                          </a:ext>
                        </a:extLst>
                      </pic:spPr>
                    </pic:pic>
                  </a:graphicData>
                </a:graphic>
              </wp:inline>
            </w:drawing>
          </w:r>
        </w:p>
        <w:p w:rsidR="002C7EBA" w:rsidRPr="00E41C69" w:rsidRDefault="002C7EBA" w:rsidP="00B86DE2">
          <w:pPr>
            <w:suppressAutoHyphens/>
            <w:jc w:val="center"/>
            <w:rPr>
              <w:rFonts w:ascii="Arial" w:hAnsi="Arial" w:cs="Arial"/>
              <w:b/>
              <w:sz w:val="16"/>
              <w:szCs w:val="18"/>
              <w:lang w:val="es-ES" w:eastAsia="ar-SA"/>
            </w:rPr>
          </w:pPr>
        </w:p>
      </w:tc>
      <w:tc>
        <w:tcPr>
          <w:tcW w:w="2513" w:type="pct"/>
          <w:tcBorders>
            <w:left w:val="single" w:sz="4" w:space="0" w:color="auto"/>
          </w:tcBorders>
        </w:tcPr>
        <w:p w:rsidR="002C7EBA" w:rsidRPr="00C25163" w:rsidRDefault="002C7EBA" w:rsidP="00B86DE2">
          <w:pPr>
            <w:suppressAutoHyphens/>
            <w:jc w:val="center"/>
            <w:rPr>
              <w:rFonts w:ascii="Montserrat" w:hAnsi="Montserrat" w:cs="Arial"/>
              <w:bCs/>
              <w:sz w:val="10"/>
              <w:szCs w:val="10"/>
              <w:lang w:val="es-ES" w:eastAsia="ar-SA"/>
            </w:rPr>
          </w:pPr>
        </w:p>
        <w:p w:rsidR="002C7EBA" w:rsidRPr="008D1312" w:rsidRDefault="002C7EBA" w:rsidP="00A85B03">
          <w:pPr>
            <w:tabs>
              <w:tab w:val="left" w:pos="2529"/>
              <w:tab w:val="center" w:pos="3166"/>
            </w:tabs>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Convocatoria</w:t>
          </w:r>
        </w:p>
        <w:p w:rsidR="002C7EBA" w:rsidRPr="008D1312" w:rsidRDefault="002C7EBA" w:rsidP="00A65597">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 xml:space="preserve">Licitación Pública Internacional </w:t>
          </w:r>
          <w:r>
            <w:rPr>
              <w:rFonts w:ascii="Montserrat" w:hAnsi="Montserrat" w:cs="Arial"/>
              <w:bCs/>
              <w:sz w:val="16"/>
              <w:szCs w:val="16"/>
              <w:lang w:val="es-ES" w:eastAsia="ar-SA"/>
            </w:rPr>
            <w:t>Abierta</w:t>
          </w:r>
        </w:p>
        <w:p w:rsidR="002C7EBA" w:rsidRPr="008D1312" w:rsidRDefault="002C7EBA"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Electrónica</w:t>
          </w:r>
        </w:p>
        <w:p w:rsidR="002C7EBA" w:rsidRPr="00C25163" w:rsidRDefault="002C7EBA" w:rsidP="005D3E18">
          <w:pPr>
            <w:suppressAutoHyphens/>
            <w:jc w:val="center"/>
            <w:rPr>
              <w:rFonts w:ascii="Montserrat" w:hAnsi="Montserrat" w:cs="Arial"/>
              <w:sz w:val="16"/>
              <w:szCs w:val="16"/>
              <w:lang w:val="es-ES" w:eastAsia="ar-SA"/>
            </w:rPr>
          </w:pPr>
          <w:r w:rsidRPr="008D1312">
            <w:rPr>
              <w:rFonts w:ascii="Montserrat" w:hAnsi="Montserrat" w:cs="Arial"/>
              <w:sz w:val="16"/>
              <w:szCs w:val="16"/>
              <w:lang w:val="es-ES" w:eastAsia="ar-SA"/>
            </w:rPr>
            <w:t>LA-050GYR047-</w:t>
          </w:r>
          <w:r>
            <w:rPr>
              <w:rFonts w:ascii="Montserrat" w:hAnsi="Montserrat" w:cs="Arial"/>
              <w:sz w:val="16"/>
              <w:szCs w:val="16"/>
              <w:lang w:val="es-ES" w:eastAsia="ar-SA"/>
            </w:rPr>
            <w:t>E3-2022</w:t>
          </w:r>
        </w:p>
      </w:tc>
    </w:tr>
  </w:tbl>
  <w:p w:rsidR="002C7EBA" w:rsidRDefault="002C7EBA"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EBA" w:rsidRDefault="002C7EBA">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637"/>
      <w:gridCol w:w="4685"/>
    </w:tblGrid>
    <w:tr w:rsidR="002C7EBA" w:rsidTr="00B86DE2">
      <w:trPr>
        <w:trHeight w:val="1265"/>
        <w:jc w:val="center"/>
      </w:trPr>
      <w:tc>
        <w:tcPr>
          <w:tcW w:w="2487" w:type="pct"/>
          <w:tcBorders>
            <w:top w:val="nil"/>
            <w:left w:val="nil"/>
            <w:bottom w:val="nil"/>
            <w:right w:val="single" w:sz="4" w:space="0" w:color="auto"/>
          </w:tcBorders>
          <w:vAlign w:val="center"/>
        </w:tcPr>
        <w:p w:rsidR="002C7EBA" w:rsidRPr="008D1312" w:rsidRDefault="002C7EBA" w:rsidP="00B86DE2">
          <w:pPr>
            <w:suppressAutoHyphens/>
            <w:rPr>
              <w:rFonts w:ascii="Arial" w:hAnsi="Arial" w:cs="Arial"/>
              <w:b/>
              <w:sz w:val="16"/>
              <w:szCs w:val="16"/>
              <w:lang w:val="es-ES" w:eastAsia="ar-SA"/>
            </w:rPr>
          </w:pPr>
          <w:r>
            <w:rPr>
              <w:rFonts w:ascii="Arial" w:hAnsi="Arial" w:cs="Arial"/>
              <w:b/>
              <w:sz w:val="18"/>
              <w:szCs w:val="18"/>
            </w:rPr>
            <w:drawing>
              <wp:inline distT="0" distB="0" distL="0" distR="0" wp14:anchorId="1D1DF2A9" wp14:editId="20F30B8C">
                <wp:extent cx="2260223" cy="657225"/>
                <wp:effectExtent l="0" t="0" r="698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png"/>
                        <pic:cNvPicPr/>
                      </pic:nvPicPr>
                      <pic:blipFill rotWithShape="1">
                        <a:blip r:embed="rId1">
                          <a:extLst>
                            <a:ext uri="{28A0092B-C50C-407E-A947-70E740481C1C}">
                              <a14:useLocalDpi xmlns:a14="http://schemas.microsoft.com/office/drawing/2010/main" val="0"/>
                            </a:ext>
                          </a:extLst>
                        </a:blip>
                        <a:srcRect l="1824"/>
                        <a:stretch/>
                      </pic:blipFill>
                      <pic:spPr bwMode="auto">
                        <a:xfrm>
                          <a:off x="0" y="0"/>
                          <a:ext cx="2281878" cy="663522"/>
                        </a:xfrm>
                        <a:prstGeom prst="rect">
                          <a:avLst/>
                        </a:prstGeom>
                        <a:ln>
                          <a:noFill/>
                        </a:ln>
                        <a:extLst>
                          <a:ext uri="{53640926-AAD7-44D8-BBD7-CCE9431645EC}">
                            <a14:shadowObscured xmlns:a14="http://schemas.microsoft.com/office/drawing/2010/main"/>
                          </a:ext>
                        </a:extLst>
                      </pic:spPr>
                    </pic:pic>
                  </a:graphicData>
                </a:graphic>
              </wp:inline>
            </w:drawing>
          </w:r>
        </w:p>
        <w:p w:rsidR="002C7EBA" w:rsidRPr="00E41C69" w:rsidRDefault="002C7EBA" w:rsidP="00B86DE2">
          <w:pPr>
            <w:suppressAutoHyphens/>
            <w:jc w:val="center"/>
            <w:rPr>
              <w:rFonts w:ascii="Arial" w:hAnsi="Arial" w:cs="Arial"/>
              <w:b/>
              <w:sz w:val="16"/>
              <w:szCs w:val="18"/>
              <w:lang w:val="es-ES" w:eastAsia="ar-SA"/>
            </w:rPr>
          </w:pPr>
        </w:p>
      </w:tc>
      <w:tc>
        <w:tcPr>
          <w:tcW w:w="2513" w:type="pct"/>
          <w:tcBorders>
            <w:left w:val="single" w:sz="4" w:space="0" w:color="auto"/>
          </w:tcBorders>
        </w:tcPr>
        <w:p w:rsidR="002C7EBA" w:rsidRPr="00C25163" w:rsidRDefault="002C7EBA" w:rsidP="00B86DE2">
          <w:pPr>
            <w:suppressAutoHyphens/>
            <w:jc w:val="center"/>
            <w:rPr>
              <w:rFonts w:ascii="Montserrat" w:hAnsi="Montserrat" w:cs="Arial"/>
              <w:bCs/>
              <w:sz w:val="10"/>
              <w:szCs w:val="10"/>
              <w:lang w:val="es-ES" w:eastAsia="ar-SA"/>
            </w:rPr>
          </w:pPr>
        </w:p>
        <w:p w:rsidR="002C7EBA" w:rsidRPr="008D1312" w:rsidRDefault="002C7EBA"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Convocatoria</w:t>
          </w:r>
        </w:p>
        <w:p w:rsidR="002C7EBA" w:rsidRPr="008D1312" w:rsidRDefault="002C7EBA" w:rsidP="00A65597">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 xml:space="preserve">Licitación Pública Internacional </w:t>
          </w:r>
          <w:r>
            <w:rPr>
              <w:rFonts w:ascii="Montserrat" w:hAnsi="Montserrat" w:cs="Arial"/>
              <w:bCs/>
              <w:sz w:val="16"/>
              <w:szCs w:val="16"/>
              <w:lang w:val="es-ES" w:eastAsia="ar-SA"/>
            </w:rPr>
            <w:t>Abierta</w:t>
          </w:r>
        </w:p>
        <w:p w:rsidR="002C7EBA" w:rsidRPr="008D1312" w:rsidRDefault="002C7EBA"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Electrónica</w:t>
          </w:r>
        </w:p>
        <w:p w:rsidR="002C7EBA" w:rsidRPr="00C25163" w:rsidRDefault="002C7EBA" w:rsidP="00E5636F">
          <w:pPr>
            <w:suppressAutoHyphens/>
            <w:jc w:val="center"/>
            <w:rPr>
              <w:rFonts w:ascii="Montserrat" w:hAnsi="Montserrat" w:cs="Arial"/>
              <w:sz w:val="16"/>
              <w:szCs w:val="16"/>
              <w:lang w:val="es-ES" w:eastAsia="ar-SA"/>
            </w:rPr>
          </w:pPr>
          <w:r w:rsidRPr="008D1312">
            <w:rPr>
              <w:rFonts w:ascii="Montserrat" w:hAnsi="Montserrat" w:cs="Arial"/>
              <w:sz w:val="16"/>
              <w:szCs w:val="16"/>
              <w:lang w:val="es-ES" w:eastAsia="ar-SA"/>
            </w:rPr>
            <w:t>LA-050GYR047-</w:t>
          </w:r>
          <w:r>
            <w:rPr>
              <w:rFonts w:ascii="Montserrat" w:hAnsi="Montserrat" w:cs="Arial"/>
              <w:sz w:val="16"/>
              <w:szCs w:val="16"/>
              <w:lang w:val="es-ES" w:eastAsia="ar-SA"/>
            </w:rPr>
            <w:t>E3-2022</w:t>
          </w:r>
        </w:p>
      </w:tc>
    </w:tr>
  </w:tbl>
  <w:p w:rsidR="002C7EBA" w:rsidRPr="00980B0D" w:rsidRDefault="002C7EBA"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EBA" w:rsidRDefault="002C7EB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637"/>
      <w:gridCol w:w="4685"/>
    </w:tblGrid>
    <w:tr w:rsidR="002C7EBA" w:rsidTr="00B86DE2">
      <w:trPr>
        <w:trHeight w:val="1265"/>
        <w:jc w:val="center"/>
      </w:trPr>
      <w:tc>
        <w:tcPr>
          <w:tcW w:w="2487" w:type="pct"/>
          <w:tcBorders>
            <w:top w:val="nil"/>
            <w:left w:val="nil"/>
            <w:bottom w:val="nil"/>
            <w:right w:val="single" w:sz="4" w:space="0" w:color="auto"/>
          </w:tcBorders>
          <w:vAlign w:val="center"/>
        </w:tcPr>
        <w:p w:rsidR="002C7EBA" w:rsidRPr="008D1312" w:rsidRDefault="002C7EBA" w:rsidP="00B86DE2">
          <w:pPr>
            <w:suppressAutoHyphens/>
            <w:rPr>
              <w:rFonts w:ascii="Arial" w:hAnsi="Arial" w:cs="Arial"/>
              <w:b/>
              <w:sz w:val="16"/>
              <w:szCs w:val="16"/>
              <w:lang w:val="es-ES" w:eastAsia="ar-SA"/>
            </w:rPr>
          </w:pPr>
          <w:r>
            <w:rPr>
              <w:rFonts w:ascii="Arial" w:hAnsi="Arial" w:cs="Arial"/>
              <w:b/>
              <w:sz w:val="18"/>
              <w:szCs w:val="18"/>
            </w:rPr>
            <w:drawing>
              <wp:inline distT="0" distB="0" distL="0" distR="0" wp14:anchorId="270EBEA5" wp14:editId="7BB49009">
                <wp:extent cx="2260223" cy="657225"/>
                <wp:effectExtent l="0" t="0" r="6985"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png"/>
                        <pic:cNvPicPr/>
                      </pic:nvPicPr>
                      <pic:blipFill rotWithShape="1">
                        <a:blip r:embed="rId1">
                          <a:extLst>
                            <a:ext uri="{28A0092B-C50C-407E-A947-70E740481C1C}">
                              <a14:useLocalDpi xmlns:a14="http://schemas.microsoft.com/office/drawing/2010/main" val="0"/>
                            </a:ext>
                          </a:extLst>
                        </a:blip>
                        <a:srcRect l="1824"/>
                        <a:stretch/>
                      </pic:blipFill>
                      <pic:spPr bwMode="auto">
                        <a:xfrm>
                          <a:off x="0" y="0"/>
                          <a:ext cx="2281878" cy="663522"/>
                        </a:xfrm>
                        <a:prstGeom prst="rect">
                          <a:avLst/>
                        </a:prstGeom>
                        <a:ln>
                          <a:noFill/>
                        </a:ln>
                        <a:extLst>
                          <a:ext uri="{53640926-AAD7-44D8-BBD7-CCE9431645EC}">
                            <a14:shadowObscured xmlns:a14="http://schemas.microsoft.com/office/drawing/2010/main"/>
                          </a:ext>
                        </a:extLst>
                      </pic:spPr>
                    </pic:pic>
                  </a:graphicData>
                </a:graphic>
              </wp:inline>
            </w:drawing>
          </w:r>
        </w:p>
        <w:p w:rsidR="002C7EBA" w:rsidRPr="00E41C69" w:rsidRDefault="002C7EBA" w:rsidP="00B86DE2">
          <w:pPr>
            <w:suppressAutoHyphens/>
            <w:jc w:val="center"/>
            <w:rPr>
              <w:rFonts w:ascii="Arial" w:hAnsi="Arial" w:cs="Arial"/>
              <w:b/>
              <w:sz w:val="16"/>
              <w:szCs w:val="18"/>
              <w:lang w:val="es-ES" w:eastAsia="ar-SA"/>
            </w:rPr>
          </w:pPr>
        </w:p>
      </w:tc>
      <w:tc>
        <w:tcPr>
          <w:tcW w:w="2513" w:type="pct"/>
          <w:tcBorders>
            <w:left w:val="single" w:sz="4" w:space="0" w:color="auto"/>
          </w:tcBorders>
        </w:tcPr>
        <w:p w:rsidR="002C7EBA" w:rsidRPr="00C25163" w:rsidRDefault="002C7EBA" w:rsidP="00B86DE2">
          <w:pPr>
            <w:suppressAutoHyphens/>
            <w:jc w:val="center"/>
            <w:rPr>
              <w:rFonts w:ascii="Montserrat" w:hAnsi="Montserrat" w:cs="Arial"/>
              <w:bCs/>
              <w:sz w:val="10"/>
              <w:szCs w:val="10"/>
              <w:lang w:val="es-ES" w:eastAsia="ar-SA"/>
            </w:rPr>
          </w:pPr>
        </w:p>
        <w:p w:rsidR="002C7EBA" w:rsidRPr="008D1312" w:rsidRDefault="002C7EBA"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Convocatoria</w:t>
          </w:r>
        </w:p>
        <w:p w:rsidR="002C7EBA" w:rsidRPr="008D1312" w:rsidRDefault="002C7EBA" w:rsidP="00A65597">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 xml:space="preserve">Licitación Pública Internacional </w:t>
          </w:r>
          <w:r>
            <w:rPr>
              <w:rFonts w:ascii="Montserrat" w:hAnsi="Montserrat" w:cs="Arial"/>
              <w:bCs/>
              <w:sz w:val="16"/>
              <w:szCs w:val="16"/>
              <w:lang w:val="es-ES" w:eastAsia="ar-SA"/>
            </w:rPr>
            <w:t>Abierta</w:t>
          </w:r>
        </w:p>
        <w:p w:rsidR="002C7EBA" w:rsidRPr="008D1312" w:rsidRDefault="002C7EBA"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Electrónica</w:t>
          </w:r>
        </w:p>
        <w:p w:rsidR="002C7EBA" w:rsidRPr="00C25163" w:rsidRDefault="002C7EBA" w:rsidP="00E5636F">
          <w:pPr>
            <w:suppressAutoHyphens/>
            <w:jc w:val="center"/>
            <w:rPr>
              <w:rFonts w:ascii="Montserrat" w:hAnsi="Montserrat" w:cs="Arial"/>
              <w:sz w:val="16"/>
              <w:szCs w:val="16"/>
              <w:lang w:val="es-ES" w:eastAsia="ar-SA"/>
            </w:rPr>
          </w:pPr>
          <w:r w:rsidRPr="008D1312">
            <w:rPr>
              <w:rFonts w:ascii="Montserrat" w:hAnsi="Montserrat" w:cs="Arial"/>
              <w:sz w:val="16"/>
              <w:szCs w:val="16"/>
              <w:lang w:val="es-ES" w:eastAsia="ar-SA"/>
            </w:rPr>
            <w:t>LA-050GYR047-</w:t>
          </w:r>
          <w:r>
            <w:rPr>
              <w:rFonts w:ascii="Montserrat" w:hAnsi="Montserrat" w:cs="Arial"/>
              <w:sz w:val="16"/>
              <w:szCs w:val="16"/>
              <w:lang w:val="es-ES" w:eastAsia="ar-SA"/>
            </w:rPr>
            <w:t>E3-2022</w:t>
          </w:r>
        </w:p>
      </w:tc>
    </w:tr>
  </w:tbl>
  <w:p w:rsidR="002C7EBA" w:rsidRPr="003F7D0D" w:rsidRDefault="002C7EBA" w:rsidP="003A1156">
    <w:pPr>
      <w:ind w:right="1043"/>
      <w:rPr>
        <w:sz w:val="16"/>
        <w:szCs w:val="16"/>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EBA" w:rsidRDefault="002C7E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2">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0000005"/>
    <w:multiLevelType w:val="singleLevel"/>
    <w:tmpl w:val="00000005"/>
    <w:name w:val="WW8Num5"/>
    <w:lvl w:ilvl="0">
      <w:start w:val="1"/>
      <w:numFmt w:val="lowerLetter"/>
      <w:lvlText w:val="%1)"/>
      <w:lvlJc w:val="left"/>
      <w:pPr>
        <w:tabs>
          <w:tab w:val="num" w:pos="397"/>
        </w:tabs>
        <w:ind w:left="397" w:hanging="397"/>
      </w:pPr>
      <w:rPr>
        <w:rFonts w:ascii="Symbol" w:hAnsi="Symbol"/>
      </w:rPr>
    </w:lvl>
  </w:abstractNum>
  <w:abstractNum w:abstractNumId="4">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6">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7">
    <w:nsid w:val="00000009"/>
    <w:multiLevelType w:val="singleLevel"/>
    <w:tmpl w:val="00000009"/>
    <w:name w:val="WW8Num12"/>
    <w:lvl w:ilvl="0">
      <w:start w:val="1"/>
      <w:numFmt w:val="decimal"/>
      <w:lvlText w:val="%1."/>
      <w:lvlJc w:val="left"/>
      <w:pPr>
        <w:tabs>
          <w:tab w:val="num" w:pos="0"/>
        </w:tabs>
        <w:ind w:left="720" w:hanging="360"/>
      </w:pPr>
    </w:lvl>
  </w:abstractNum>
  <w:abstractNum w:abstractNumId="8">
    <w:nsid w:val="0000000A"/>
    <w:multiLevelType w:val="singleLevel"/>
    <w:tmpl w:val="0000000A"/>
    <w:name w:val="WW8Num13"/>
    <w:lvl w:ilvl="0">
      <w:start w:val="1"/>
      <w:numFmt w:val="decimal"/>
      <w:lvlText w:val="%1."/>
      <w:lvlJc w:val="left"/>
      <w:pPr>
        <w:tabs>
          <w:tab w:val="num" w:pos="0"/>
        </w:tabs>
        <w:ind w:left="1960" w:hanging="360"/>
      </w:pPr>
    </w:lvl>
  </w:abstractNum>
  <w:abstractNum w:abstractNumId="9">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0">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3"/>
    <w:multiLevelType w:val="multilevel"/>
    <w:tmpl w:val="00000013"/>
    <w:name w:val="WW8Num25"/>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4">
    <w:nsid w:val="00000015"/>
    <w:multiLevelType w:val="multilevel"/>
    <w:tmpl w:val="00000015"/>
    <w:name w:val="WW8Num27"/>
    <w:lvl w:ilvl="0">
      <w:start w:val="8"/>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upperRoman"/>
      <w:lvlText w:val="%3."/>
      <w:lvlJc w:val="right"/>
      <w:pPr>
        <w:tabs>
          <w:tab w:val="num" w:pos="540"/>
        </w:tabs>
        <w:ind w:left="540" w:hanging="18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15">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6">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7">
    <w:nsid w:val="0000001D"/>
    <w:multiLevelType w:val="singleLevel"/>
    <w:tmpl w:val="1B120996"/>
    <w:styleLink w:val="Estilo123"/>
    <w:lvl w:ilvl="0">
      <w:start w:val="1"/>
      <w:numFmt w:val="lowerLetter"/>
      <w:lvlText w:val="%1)"/>
      <w:lvlJc w:val="left"/>
      <w:pPr>
        <w:ind w:left="1008" w:hanging="360"/>
      </w:pPr>
      <w:rPr>
        <w:b w:val="0"/>
      </w:rPr>
    </w:lvl>
  </w:abstractNum>
  <w:abstractNum w:abstractNumId="18">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9">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0">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1">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2">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3">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4">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5">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6">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8">
    <w:nsid w:val="0381138E"/>
    <w:multiLevelType w:val="multilevel"/>
    <w:tmpl w:val="BABC679E"/>
    <w:lvl w:ilvl="0">
      <w:start w:val="1"/>
      <w:numFmt w:val="decimal"/>
      <w:suff w:val="space"/>
      <w:lvlText w:val="%1."/>
      <w:lvlJc w:val="left"/>
      <w:pPr>
        <w:ind w:left="360" w:hanging="360"/>
      </w:pPr>
      <w:rPr>
        <w:rFonts w:hint="default"/>
      </w:rPr>
    </w:lvl>
    <w:lvl w:ilvl="1">
      <w:start w:val="1"/>
      <w:numFmt w:val="decimal"/>
      <w:suff w:val="space"/>
      <w:lvlText w:val="%1.%2."/>
      <w:lvlJc w:val="left"/>
      <w:pPr>
        <w:ind w:left="574"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03947942"/>
    <w:multiLevelType w:val="hybridMultilevel"/>
    <w:tmpl w:val="1F8A3E3E"/>
    <w:lvl w:ilvl="0" w:tplc="A0D21ADC">
      <w:start w:val="1"/>
      <w:numFmt w:val="lowerLetter"/>
      <w:lvlText w:val="(%1)"/>
      <w:lvlJc w:val="left"/>
      <w:pPr>
        <w:ind w:left="1080" w:hanging="360"/>
      </w:pPr>
      <w:rPr>
        <w:rFonts w:cs="Times New Roman" w:hint="default"/>
      </w:rPr>
    </w:lvl>
    <w:lvl w:ilvl="1" w:tplc="547ED008">
      <w:numFmt w:val="bullet"/>
      <w:lvlText w:val="•"/>
      <w:lvlJc w:val="left"/>
      <w:pPr>
        <w:ind w:left="2145" w:hanging="705"/>
      </w:pPr>
      <w:rPr>
        <w:rFonts w:ascii="Montserrat" w:eastAsia="Times New Roman" w:hAnsi="Montserrat" w:cs="Arial" w:hint="default"/>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0">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3">
    <w:nsid w:val="113A1C03"/>
    <w:multiLevelType w:val="multilevel"/>
    <w:tmpl w:val="8FE6CECC"/>
    <w:lvl w:ilvl="0">
      <w:start w:val="2"/>
      <w:numFmt w:val="decimal"/>
      <w:suff w:val="space"/>
      <w:lvlText w:val="%1."/>
      <w:lvlJc w:val="left"/>
      <w:pPr>
        <w:ind w:left="360" w:hanging="360"/>
      </w:pPr>
      <w:rPr>
        <w:rFonts w:hint="default"/>
        <w:sz w:val="22"/>
        <w:szCs w:val="22"/>
      </w:rPr>
    </w:lvl>
    <w:lvl w:ilvl="1">
      <w:start w:val="7"/>
      <w:numFmt w:val="decimal"/>
      <w:suff w:val="space"/>
      <w:lvlText w:val="%1.%2."/>
      <w:lvlJc w:val="left"/>
      <w:pPr>
        <w:ind w:left="432"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16A32865"/>
    <w:multiLevelType w:val="hybridMultilevel"/>
    <w:tmpl w:val="F19480A2"/>
    <w:lvl w:ilvl="0" w:tplc="570CD2CC">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5">
    <w:nsid w:val="16CF2D55"/>
    <w:multiLevelType w:val="hybridMultilevel"/>
    <w:tmpl w:val="C4545A10"/>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6">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1C8B478D"/>
    <w:multiLevelType w:val="multilevel"/>
    <w:tmpl w:val="B25C1422"/>
    <w:lvl w:ilvl="0">
      <w:start w:val="4"/>
      <w:numFmt w:val="decimal"/>
      <w:suff w:val="space"/>
      <w:lvlText w:val="%1."/>
      <w:lvlJc w:val="left"/>
      <w:pPr>
        <w:ind w:left="360" w:hanging="360"/>
      </w:pPr>
      <w:rPr>
        <w:rFonts w:hint="default"/>
      </w:rPr>
    </w:lvl>
    <w:lvl w:ilvl="1">
      <w:start w:val="1"/>
      <w:numFmt w:val="decimal"/>
      <w:suff w:val="space"/>
      <w:lvlText w:val="%1.%2."/>
      <w:lvlJc w:val="left"/>
      <w:pPr>
        <w:ind w:left="574" w:hanging="432"/>
      </w:pPr>
      <w:rPr>
        <w:rFonts w:hint="default"/>
      </w:rPr>
    </w:lvl>
    <w:lvl w:ilvl="2">
      <w:start w:val="1"/>
      <w:numFmt w:val="decimal"/>
      <w:suff w:val="space"/>
      <w:lvlText w:val="%1.%2.%3."/>
      <w:lvlJc w:val="left"/>
      <w:pPr>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20D24001"/>
    <w:multiLevelType w:val="hybridMultilevel"/>
    <w:tmpl w:val="64627296"/>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3">
    <w:nsid w:val="26A8396C"/>
    <w:multiLevelType w:val="hybridMultilevel"/>
    <w:tmpl w:val="2CD6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28CA15ED"/>
    <w:multiLevelType w:val="hybridMultilevel"/>
    <w:tmpl w:val="BC34A8F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5">
    <w:nsid w:val="2F0B7100"/>
    <w:multiLevelType w:val="hybridMultilevel"/>
    <w:tmpl w:val="E396AE14"/>
    <w:lvl w:ilvl="0" w:tplc="D1E2461E">
      <w:start w:val="1"/>
      <w:numFmt w:val="decimal"/>
      <w:lvlText w:val="%1."/>
      <w:lvlJc w:val="left"/>
      <w:pPr>
        <w:ind w:left="713" w:hanging="360"/>
      </w:pPr>
      <w:rPr>
        <w:rFonts w:ascii="Arial" w:eastAsia="Times New Roman" w:hAnsi="Arial" w:cs="Arial"/>
        <w:b/>
      </w:rPr>
    </w:lvl>
    <w:lvl w:ilvl="1" w:tplc="080A0003">
      <w:start w:val="1"/>
      <w:numFmt w:val="bullet"/>
      <w:lvlText w:val="o"/>
      <w:lvlJc w:val="left"/>
      <w:pPr>
        <w:ind w:left="1433" w:hanging="360"/>
      </w:pPr>
      <w:rPr>
        <w:rFonts w:ascii="Courier New" w:hAnsi="Courier New"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hint="default"/>
      </w:rPr>
    </w:lvl>
    <w:lvl w:ilvl="8" w:tplc="080A0005">
      <w:start w:val="1"/>
      <w:numFmt w:val="bullet"/>
      <w:lvlText w:val=""/>
      <w:lvlJc w:val="left"/>
      <w:pPr>
        <w:ind w:left="6473" w:hanging="360"/>
      </w:pPr>
      <w:rPr>
        <w:rFonts w:ascii="Wingdings" w:hAnsi="Wingdings" w:hint="default"/>
      </w:rPr>
    </w:lvl>
  </w:abstractNum>
  <w:abstractNum w:abstractNumId="46">
    <w:nsid w:val="35D67FBF"/>
    <w:multiLevelType w:val="hybridMultilevel"/>
    <w:tmpl w:val="15E0A3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8">
    <w:nsid w:val="3A034336"/>
    <w:multiLevelType w:val="hybridMultilevel"/>
    <w:tmpl w:val="8A9C037A"/>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9">
    <w:nsid w:val="3C7170CF"/>
    <w:multiLevelType w:val="hybridMultilevel"/>
    <w:tmpl w:val="3976F08A"/>
    <w:lvl w:ilvl="0" w:tplc="82740286">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3E5742F9"/>
    <w:multiLevelType w:val="hybridMultilevel"/>
    <w:tmpl w:val="175ED230"/>
    <w:lvl w:ilvl="0" w:tplc="00D65BB2">
      <w:start w:val="1"/>
      <w:numFmt w:val="lowerLetter"/>
      <w:lvlText w:val="%1)"/>
      <w:lvlJc w:val="lef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51">
    <w:nsid w:val="3F323182"/>
    <w:multiLevelType w:val="hybridMultilevel"/>
    <w:tmpl w:val="FD5E820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nsid w:val="41E24E1C"/>
    <w:multiLevelType w:val="hybridMultilevel"/>
    <w:tmpl w:val="3A146FB0"/>
    <w:lvl w:ilvl="0" w:tplc="3E2C9DCC">
      <w:start w:val="1"/>
      <w:numFmt w:val="decimal"/>
      <w:lvlText w:val="%1."/>
      <w:lvlJc w:val="left"/>
      <w:pPr>
        <w:ind w:left="502"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nsid w:val="42365D77"/>
    <w:multiLevelType w:val="hybridMultilevel"/>
    <w:tmpl w:val="BE485E8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4">
    <w:nsid w:val="428D6895"/>
    <w:multiLevelType w:val="hybridMultilevel"/>
    <w:tmpl w:val="C4545A10"/>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5">
    <w:nsid w:val="435D02F3"/>
    <w:multiLevelType w:val="hybridMultilevel"/>
    <w:tmpl w:val="FEC69A1A"/>
    <w:lvl w:ilvl="0" w:tplc="08F63A74">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56">
    <w:nsid w:val="462E1DFB"/>
    <w:multiLevelType w:val="hybridMultilevel"/>
    <w:tmpl w:val="D524878E"/>
    <w:lvl w:ilvl="0" w:tplc="1CC4E248">
      <w:start w:val="1"/>
      <w:numFmt w:val="lowerLetter"/>
      <w:lvlText w:val="%1)"/>
      <w:lvlJc w:val="left"/>
      <w:pPr>
        <w:ind w:left="360" w:hanging="360"/>
      </w:pPr>
      <w:rPr>
        <w:rFonts w:hint="default"/>
        <w:b/>
        <w:i w:val="0"/>
        <w:sz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7">
    <w:nsid w:val="4E8516C1"/>
    <w:multiLevelType w:val="hybridMultilevel"/>
    <w:tmpl w:val="82268642"/>
    <w:lvl w:ilvl="0" w:tplc="D4C65D7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nsid w:val="507426C0"/>
    <w:multiLevelType w:val="hybridMultilevel"/>
    <w:tmpl w:val="C4545A10"/>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9">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60">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1">
    <w:nsid w:val="5A524833"/>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3">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nsid w:val="659422F0"/>
    <w:multiLevelType w:val="hybridMultilevel"/>
    <w:tmpl w:val="175ED230"/>
    <w:lvl w:ilvl="0" w:tplc="00D65BB2">
      <w:start w:val="1"/>
      <w:numFmt w:val="lowerLetter"/>
      <w:lvlText w:val="%1)"/>
      <w:lvlJc w:val="lef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65">
    <w:nsid w:val="661E6490"/>
    <w:multiLevelType w:val="hybridMultilevel"/>
    <w:tmpl w:val="B066EB70"/>
    <w:lvl w:ilvl="0" w:tplc="73DE9280">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nsid w:val="6A0B72D0"/>
    <w:multiLevelType w:val="hybridMultilevel"/>
    <w:tmpl w:val="B3FC62E0"/>
    <w:lvl w:ilvl="0" w:tplc="547ED008">
      <w:numFmt w:val="bullet"/>
      <w:lvlText w:val="•"/>
      <w:lvlJc w:val="left"/>
      <w:pPr>
        <w:ind w:left="720" w:hanging="360"/>
      </w:pPr>
      <w:rPr>
        <w:rFonts w:ascii="Montserrat" w:eastAsia="Times New Roman" w:hAnsi="Montserrat"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8">
    <w:nsid w:val="714E0AA2"/>
    <w:multiLevelType w:val="hybridMultilevel"/>
    <w:tmpl w:val="1F3C88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nsid w:val="716E4FF5"/>
    <w:multiLevelType w:val="hybridMultilevel"/>
    <w:tmpl w:val="836EA4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nsid w:val="75DF38B6"/>
    <w:multiLevelType w:val="hybridMultilevel"/>
    <w:tmpl w:val="CAB29748"/>
    <w:lvl w:ilvl="0" w:tplc="C32C0666">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71">
    <w:nsid w:val="769A54DA"/>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nsid w:val="7B9130C1"/>
    <w:multiLevelType w:val="hybridMultilevel"/>
    <w:tmpl w:val="66D2FCC4"/>
    <w:lvl w:ilvl="0" w:tplc="1CC4E248">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2"/>
  </w:num>
  <w:num w:numId="3">
    <w:abstractNumId w:val="16"/>
  </w:num>
  <w:num w:numId="4">
    <w:abstractNumId w:val="17"/>
  </w:num>
  <w:num w:numId="5">
    <w:abstractNumId w:val="0"/>
  </w:num>
  <w:num w:numId="6">
    <w:abstractNumId w:val="39"/>
  </w:num>
  <w:num w:numId="7">
    <w:abstractNumId w:val="73"/>
  </w:num>
  <w:num w:numId="8">
    <w:abstractNumId w:val="36"/>
  </w:num>
  <w:num w:numId="9">
    <w:abstractNumId w:val="31"/>
  </w:num>
  <w:num w:numId="10">
    <w:abstractNumId w:val="9"/>
  </w:num>
  <w:num w:numId="11">
    <w:abstractNumId w:val="13"/>
  </w:num>
  <w:num w:numId="12">
    <w:abstractNumId w:val="18"/>
  </w:num>
  <w:num w:numId="13">
    <w:abstractNumId w:val="59"/>
  </w:num>
  <w:num w:numId="14">
    <w:abstractNumId w:val="30"/>
  </w:num>
  <w:num w:numId="15">
    <w:abstractNumId w:val="62"/>
  </w:num>
  <w:num w:numId="16">
    <w:abstractNumId w:val="60"/>
  </w:num>
  <w:num w:numId="17">
    <w:abstractNumId w:val="42"/>
  </w:num>
  <w:num w:numId="18">
    <w:abstractNumId w:val="45"/>
  </w:num>
  <w:num w:numId="19">
    <w:abstractNumId w:val="71"/>
  </w:num>
  <w:num w:numId="20">
    <w:abstractNumId w:val="50"/>
  </w:num>
  <w:num w:numId="21">
    <w:abstractNumId w:val="28"/>
  </w:num>
  <w:num w:numId="22">
    <w:abstractNumId w:val="35"/>
  </w:num>
  <w:num w:numId="23">
    <w:abstractNumId w:val="52"/>
  </w:num>
  <w:num w:numId="24">
    <w:abstractNumId w:val="10"/>
  </w:num>
  <w:num w:numId="25">
    <w:abstractNumId w:val="34"/>
  </w:num>
  <w:num w:numId="26">
    <w:abstractNumId w:val="55"/>
  </w:num>
  <w:num w:numId="27">
    <w:abstractNumId w:val="70"/>
  </w:num>
  <w:num w:numId="28">
    <w:abstractNumId w:val="29"/>
  </w:num>
  <w:num w:numId="29">
    <w:abstractNumId w:val="49"/>
  </w:num>
  <w:num w:numId="30">
    <w:abstractNumId w:val="48"/>
  </w:num>
  <w:num w:numId="31">
    <w:abstractNumId w:val="44"/>
  </w:num>
  <w:num w:numId="32">
    <w:abstractNumId w:val="57"/>
  </w:num>
  <w:num w:numId="33">
    <w:abstractNumId w:val="56"/>
  </w:num>
  <w:num w:numId="34">
    <w:abstractNumId w:val="74"/>
  </w:num>
  <w:num w:numId="35">
    <w:abstractNumId w:val="69"/>
  </w:num>
  <w:num w:numId="36">
    <w:abstractNumId w:val="51"/>
  </w:num>
  <w:num w:numId="37">
    <w:abstractNumId w:val="33"/>
  </w:num>
  <w:num w:numId="38">
    <w:abstractNumId w:val="53"/>
  </w:num>
  <w:num w:numId="39">
    <w:abstractNumId w:val="68"/>
  </w:num>
  <w:num w:numId="40">
    <w:abstractNumId w:val="40"/>
  </w:num>
  <w:num w:numId="41">
    <w:abstractNumId w:val="43"/>
  </w:num>
  <w:num w:numId="42">
    <w:abstractNumId w:val="37"/>
  </w:num>
  <w:num w:numId="43">
    <w:abstractNumId w:val="54"/>
  </w:num>
  <w:num w:numId="44">
    <w:abstractNumId w:val="66"/>
  </w:num>
  <w:num w:numId="45">
    <w:abstractNumId w:val="46"/>
  </w:num>
  <w:num w:numId="46">
    <w:abstractNumId w:val="58"/>
  </w:num>
  <w:num w:numId="47">
    <w:abstractNumId w:val="65"/>
  </w:num>
  <w:num w:numId="48">
    <w:abstractNumId w:val="64"/>
  </w:num>
  <w:num w:numId="49">
    <w:abstractNumId w:val="61"/>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stavo Martinez">
    <w15:presenceInfo w15:providerId="None" w15:userId="Gustavo Martin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trackRevisions/>
  <w:defaultTabStop w:val="709"/>
  <w:hyphenationZone w:val="425"/>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4A0"/>
    <w:rsid w:val="0000076F"/>
    <w:rsid w:val="00000E82"/>
    <w:rsid w:val="0000133F"/>
    <w:rsid w:val="00001B8A"/>
    <w:rsid w:val="00001E2F"/>
    <w:rsid w:val="00001EEB"/>
    <w:rsid w:val="000020AE"/>
    <w:rsid w:val="000027B2"/>
    <w:rsid w:val="000029B3"/>
    <w:rsid w:val="00002A00"/>
    <w:rsid w:val="00002A7B"/>
    <w:rsid w:val="00002DA3"/>
    <w:rsid w:val="00003298"/>
    <w:rsid w:val="00003A1A"/>
    <w:rsid w:val="00003D36"/>
    <w:rsid w:val="00003F19"/>
    <w:rsid w:val="000043A1"/>
    <w:rsid w:val="000046A4"/>
    <w:rsid w:val="00004BA1"/>
    <w:rsid w:val="00004E4A"/>
    <w:rsid w:val="00005788"/>
    <w:rsid w:val="000060A1"/>
    <w:rsid w:val="000065CE"/>
    <w:rsid w:val="00007194"/>
    <w:rsid w:val="00007425"/>
    <w:rsid w:val="00010707"/>
    <w:rsid w:val="000107B7"/>
    <w:rsid w:val="00010807"/>
    <w:rsid w:val="00010B40"/>
    <w:rsid w:val="00010B5F"/>
    <w:rsid w:val="00010C09"/>
    <w:rsid w:val="00010E4D"/>
    <w:rsid w:val="00011169"/>
    <w:rsid w:val="000112B0"/>
    <w:rsid w:val="000116F9"/>
    <w:rsid w:val="000124DA"/>
    <w:rsid w:val="00012874"/>
    <w:rsid w:val="00012DD7"/>
    <w:rsid w:val="00013581"/>
    <w:rsid w:val="0001377E"/>
    <w:rsid w:val="000138E5"/>
    <w:rsid w:val="00013AEF"/>
    <w:rsid w:val="00013BF7"/>
    <w:rsid w:val="000146C3"/>
    <w:rsid w:val="00015214"/>
    <w:rsid w:val="00015996"/>
    <w:rsid w:val="00015A5C"/>
    <w:rsid w:val="0001613C"/>
    <w:rsid w:val="00016377"/>
    <w:rsid w:val="00016388"/>
    <w:rsid w:val="00016790"/>
    <w:rsid w:val="00016885"/>
    <w:rsid w:val="00016F68"/>
    <w:rsid w:val="00016FD9"/>
    <w:rsid w:val="000173F2"/>
    <w:rsid w:val="00017609"/>
    <w:rsid w:val="00017BB7"/>
    <w:rsid w:val="000200E0"/>
    <w:rsid w:val="00020180"/>
    <w:rsid w:val="000208BD"/>
    <w:rsid w:val="00020B2B"/>
    <w:rsid w:val="00021756"/>
    <w:rsid w:val="00021899"/>
    <w:rsid w:val="00021944"/>
    <w:rsid w:val="00021974"/>
    <w:rsid w:val="00022AC2"/>
    <w:rsid w:val="00022B27"/>
    <w:rsid w:val="00022FC8"/>
    <w:rsid w:val="00023552"/>
    <w:rsid w:val="000238E4"/>
    <w:rsid w:val="00023BB5"/>
    <w:rsid w:val="000241AD"/>
    <w:rsid w:val="0002499A"/>
    <w:rsid w:val="00024D25"/>
    <w:rsid w:val="00024F6A"/>
    <w:rsid w:val="0002536D"/>
    <w:rsid w:val="000253CE"/>
    <w:rsid w:val="000257F1"/>
    <w:rsid w:val="000258C7"/>
    <w:rsid w:val="00025919"/>
    <w:rsid w:val="00025EAF"/>
    <w:rsid w:val="00025F06"/>
    <w:rsid w:val="00026168"/>
    <w:rsid w:val="00026307"/>
    <w:rsid w:val="000263F6"/>
    <w:rsid w:val="00026603"/>
    <w:rsid w:val="00026A4D"/>
    <w:rsid w:val="00027530"/>
    <w:rsid w:val="00027F1C"/>
    <w:rsid w:val="00030528"/>
    <w:rsid w:val="00030FB8"/>
    <w:rsid w:val="000312B1"/>
    <w:rsid w:val="00031D90"/>
    <w:rsid w:val="000328AD"/>
    <w:rsid w:val="000328FA"/>
    <w:rsid w:val="00032C01"/>
    <w:rsid w:val="00032DB0"/>
    <w:rsid w:val="00032F88"/>
    <w:rsid w:val="0003300F"/>
    <w:rsid w:val="000331A2"/>
    <w:rsid w:val="00033230"/>
    <w:rsid w:val="00033DA3"/>
    <w:rsid w:val="00034420"/>
    <w:rsid w:val="00034499"/>
    <w:rsid w:val="000347BE"/>
    <w:rsid w:val="00034D13"/>
    <w:rsid w:val="00034D86"/>
    <w:rsid w:val="000352BE"/>
    <w:rsid w:val="00035315"/>
    <w:rsid w:val="00035B92"/>
    <w:rsid w:val="00035FDE"/>
    <w:rsid w:val="00036136"/>
    <w:rsid w:val="00036277"/>
    <w:rsid w:val="0003697D"/>
    <w:rsid w:val="00036C4D"/>
    <w:rsid w:val="00036FA2"/>
    <w:rsid w:val="000371B9"/>
    <w:rsid w:val="00040265"/>
    <w:rsid w:val="00040379"/>
    <w:rsid w:val="00040767"/>
    <w:rsid w:val="000408F9"/>
    <w:rsid w:val="0004090E"/>
    <w:rsid w:val="00040E3D"/>
    <w:rsid w:val="00041CBB"/>
    <w:rsid w:val="00041F71"/>
    <w:rsid w:val="0004210C"/>
    <w:rsid w:val="0004217F"/>
    <w:rsid w:val="000422F8"/>
    <w:rsid w:val="00042C62"/>
    <w:rsid w:val="0004310F"/>
    <w:rsid w:val="0004314F"/>
    <w:rsid w:val="000437ED"/>
    <w:rsid w:val="00043D74"/>
    <w:rsid w:val="000441B5"/>
    <w:rsid w:val="000447AF"/>
    <w:rsid w:val="0004493B"/>
    <w:rsid w:val="000449B0"/>
    <w:rsid w:val="00044C28"/>
    <w:rsid w:val="00044E06"/>
    <w:rsid w:val="00044E8B"/>
    <w:rsid w:val="000456CD"/>
    <w:rsid w:val="00046CB4"/>
    <w:rsid w:val="00046CED"/>
    <w:rsid w:val="00046E80"/>
    <w:rsid w:val="00047433"/>
    <w:rsid w:val="000474D6"/>
    <w:rsid w:val="000475C4"/>
    <w:rsid w:val="0004784C"/>
    <w:rsid w:val="00047D92"/>
    <w:rsid w:val="000500D9"/>
    <w:rsid w:val="00050455"/>
    <w:rsid w:val="0005067B"/>
    <w:rsid w:val="00050C37"/>
    <w:rsid w:val="000511C6"/>
    <w:rsid w:val="00051328"/>
    <w:rsid w:val="00051334"/>
    <w:rsid w:val="000517D3"/>
    <w:rsid w:val="00051CF9"/>
    <w:rsid w:val="00052145"/>
    <w:rsid w:val="000521CE"/>
    <w:rsid w:val="00052225"/>
    <w:rsid w:val="0005254C"/>
    <w:rsid w:val="00052A50"/>
    <w:rsid w:val="00052ADB"/>
    <w:rsid w:val="00052F0A"/>
    <w:rsid w:val="00052FDB"/>
    <w:rsid w:val="0005316A"/>
    <w:rsid w:val="000531D1"/>
    <w:rsid w:val="000532BA"/>
    <w:rsid w:val="000537BA"/>
    <w:rsid w:val="00054054"/>
    <w:rsid w:val="00054942"/>
    <w:rsid w:val="00054A35"/>
    <w:rsid w:val="00054BDC"/>
    <w:rsid w:val="00054EA4"/>
    <w:rsid w:val="00054FCC"/>
    <w:rsid w:val="000553DC"/>
    <w:rsid w:val="00055655"/>
    <w:rsid w:val="00055D90"/>
    <w:rsid w:val="00055E7D"/>
    <w:rsid w:val="0005637A"/>
    <w:rsid w:val="000563BD"/>
    <w:rsid w:val="0005694E"/>
    <w:rsid w:val="00056A9F"/>
    <w:rsid w:val="00057B30"/>
    <w:rsid w:val="00057F7A"/>
    <w:rsid w:val="00060023"/>
    <w:rsid w:val="00060E90"/>
    <w:rsid w:val="000610A9"/>
    <w:rsid w:val="000612DF"/>
    <w:rsid w:val="000619D6"/>
    <w:rsid w:val="00061A1F"/>
    <w:rsid w:val="00061AFB"/>
    <w:rsid w:val="00061B41"/>
    <w:rsid w:val="00061ED9"/>
    <w:rsid w:val="00062F5C"/>
    <w:rsid w:val="0006304C"/>
    <w:rsid w:val="0006321F"/>
    <w:rsid w:val="0006342C"/>
    <w:rsid w:val="000637B9"/>
    <w:rsid w:val="00063979"/>
    <w:rsid w:val="00063A92"/>
    <w:rsid w:val="000648C1"/>
    <w:rsid w:val="00064B06"/>
    <w:rsid w:val="00064E5E"/>
    <w:rsid w:val="000650E5"/>
    <w:rsid w:val="00065528"/>
    <w:rsid w:val="00065A5F"/>
    <w:rsid w:val="00065F7D"/>
    <w:rsid w:val="00066151"/>
    <w:rsid w:val="000665C3"/>
    <w:rsid w:val="00066DB4"/>
    <w:rsid w:val="00066F6F"/>
    <w:rsid w:val="0006753F"/>
    <w:rsid w:val="000675D1"/>
    <w:rsid w:val="00067BB0"/>
    <w:rsid w:val="000701E0"/>
    <w:rsid w:val="00070496"/>
    <w:rsid w:val="00070859"/>
    <w:rsid w:val="00070AA8"/>
    <w:rsid w:val="00070CCE"/>
    <w:rsid w:val="000710DE"/>
    <w:rsid w:val="000713EE"/>
    <w:rsid w:val="000718C9"/>
    <w:rsid w:val="000719B0"/>
    <w:rsid w:val="00071E9F"/>
    <w:rsid w:val="00071F6A"/>
    <w:rsid w:val="000720F5"/>
    <w:rsid w:val="000721D6"/>
    <w:rsid w:val="00072445"/>
    <w:rsid w:val="000725D2"/>
    <w:rsid w:val="000728FF"/>
    <w:rsid w:val="00072A75"/>
    <w:rsid w:val="00072AED"/>
    <w:rsid w:val="00072B47"/>
    <w:rsid w:val="0007341E"/>
    <w:rsid w:val="000736ED"/>
    <w:rsid w:val="00074579"/>
    <w:rsid w:val="0007461F"/>
    <w:rsid w:val="0007540C"/>
    <w:rsid w:val="00075556"/>
    <w:rsid w:val="000755FA"/>
    <w:rsid w:val="00075B40"/>
    <w:rsid w:val="000765D7"/>
    <w:rsid w:val="000766AF"/>
    <w:rsid w:val="00076802"/>
    <w:rsid w:val="00076ABC"/>
    <w:rsid w:val="00076D74"/>
    <w:rsid w:val="0007725D"/>
    <w:rsid w:val="000774AF"/>
    <w:rsid w:val="00077729"/>
    <w:rsid w:val="00077B48"/>
    <w:rsid w:val="00077D6C"/>
    <w:rsid w:val="0008067C"/>
    <w:rsid w:val="00081196"/>
    <w:rsid w:val="000811F1"/>
    <w:rsid w:val="00081441"/>
    <w:rsid w:val="00081974"/>
    <w:rsid w:val="00081F74"/>
    <w:rsid w:val="000826B3"/>
    <w:rsid w:val="00082B45"/>
    <w:rsid w:val="00082BA0"/>
    <w:rsid w:val="000836B2"/>
    <w:rsid w:val="00084049"/>
    <w:rsid w:val="000842DA"/>
    <w:rsid w:val="00084316"/>
    <w:rsid w:val="00084527"/>
    <w:rsid w:val="000846FD"/>
    <w:rsid w:val="00084C70"/>
    <w:rsid w:val="0008517F"/>
    <w:rsid w:val="00085CA9"/>
    <w:rsid w:val="00085E47"/>
    <w:rsid w:val="00086296"/>
    <w:rsid w:val="0008679E"/>
    <w:rsid w:val="00087953"/>
    <w:rsid w:val="00087998"/>
    <w:rsid w:val="00090FAB"/>
    <w:rsid w:val="0009184F"/>
    <w:rsid w:val="00091A0E"/>
    <w:rsid w:val="00091FB2"/>
    <w:rsid w:val="00092CDB"/>
    <w:rsid w:val="00092D00"/>
    <w:rsid w:val="00093390"/>
    <w:rsid w:val="00093B17"/>
    <w:rsid w:val="000947C5"/>
    <w:rsid w:val="00094901"/>
    <w:rsid w:val="00094C68"/>
    <w:rsid w:val="000950D0"/>
    <w:rsid w:val="0009552E"/>
    <w:rsid w:val="00095563"/>
    <w:rsid w:val="000957A0"/>
    <w:rsid w:val="00095AAA"/>
    <w:rsid w:val="000961F3"/>
    <w:rsid w:val="00096415"/>
    <w:rsid w:val="00096E61"/>
    <w:rsid w:val="00096EDE"/>
    <w:rsid w:val="00097011"/>
    <w:rsid w:val="0009728F"/>
    <w:rsid w:val="00097380"/>
    <w:rsid w:val="000976BE"/>
    <w:rsid w:val="00097A89"/>
    <w:rsid w:val="00097D47"/>
    <w:rsid w:val="000A0860"/>
    <w:rsid w:val="000A0ADA"/>
    <w:rsid w:val="000A0D17"/>
    <w:rsid w:val="000A121F"/>
    <w:rsid w:val="000A1442"/>
    <w:rsid w:val="000A14DD"/>
    <w:rsid w:val="000A15CD"/>
    <w:rsid w:val="000A26D5"/>
    <w:rsid w:val="000A2A2C"/>
    <w:rsid w:val="000A2B62"/>
    <w:rsid w:val="000A3175"/>
    <w:rsid w:val="000A32E4"/>
    <w:rsid w:val="000A3AF9"/>
    <w:rsid w:val="000A4230"/>
    <w:rsid w:val="000A442E"/>
    <w:rsid w:val="000A573C"/>
    <w:rsid w:val="000A58D7"/>
    <w:rsid w:val="000A5A48"/>
    <w:rsid w:val="000A5AD4"/>
    <w:rsid w:val="000A5DF6"/>
    <w:rsid w:val="000A5FE0"/>
    <w:rsid w:val="000A5FF9"/>
    <w:rsid w:val="000A6177"/>
    <w:rsid w:val="000A6330"/>
    <w:rsid w:val="000A6B27"/>
    <w:rsid w:val="000A77FC"/>
    <w:rsid w:val="000B04ED"/>
    <w:rsid w:val="000B054E"/>
    <w:rsid w:val="000B0564"/>
    <w:rsid w:val="000B07CD"/>
    <w:rsid w:val="000B09BE"/>
    <w:rsid w:val="000B0E4D"/>
    <w:rsid w:val="000B14CC"/>
    <w:rsid w:val="000B19C1"/>
    <w:rsid w:val="000B1B12"/>
    <w:rsid w:val="000B1D0C"/>
    <w:rsid w:val="000B21AA"/>
    <w:rsid w:val="000B2B37"/>
    <w:rsid w:val="000B2C67"/>
    <w:rsid w:val="000B314E"/>
    <w:rsid w:val="000B3170"/>
    <w:rsid w:val="000B34C3"/>
    <w:rsid w:val="000B39CC"/>
    <w:rsid w:val="000B3ABD"/>
    <w:rsid w:val="000B3BB9"/>
    <w:rsid w:val="000B3C17"/>
    <w:rsid w:val="000B46AD"/>
    <w:rsid w:val="000B48C1"/>
    <w:rsid w:val="000B4DF4"/>
    <w:rsid w:val="000B5202"/>
    <w:rsid w:val="000B5C56"/>
    <w:rsid w:val="000B697A"/>
    <w:rsid w:val="000B7180"/>
    <w:rsid w:val="000B74E8"/>
    <w:rsid w:val="000B771B"/>
    <w:rsid w:val="000B7A0D"/>
    <w:rsid w:val="000C0248"/>
    <w:rsid w:val="000C03AD"/>
    <w:rsid w:val="000C0882"/>
    <w:rsid w:val="000C26F8"/>
    <w:rsid w:val="000C2D05"/>
    <w:rsid w:val="000C3257"/>
    <w:rsid w:val="000C3274"/>
    <w:rsid w:val="000C3655"/>
    <w:rsid w:val="000C3AEB"/>
    <w:rsid w:val="000C3E09"/>
    <w:rsid w:val="000C442C"/>
    <w:rsid w:val="000C4502"/>
    <w:rsid w:val="000C4B85"/>
    <w:rsid w:val="000C4BFB"/>
    <w:rsid w:val="000C549D"/>
    <w:rsid w:val="000C57BD"/>
    <w:rsid w:val="000C5B01"/>
    <w:rsid w:val="000C5D3B"/>
    <w:rsid w:val="000C5DA3"/>
    <w:rsid w:val="000C60CA"/>
    <w:rsid w:val="000C663D"/>
    <w:rsid w:val="000C671D"/>
    <w:rsid w:val="000C6C14"/>
    <w:rsid w:val="000C6CFC"/>
    <w:rsid w:val="000C6F09"/>
    <w:rsid w:val="000C72FC"/>
    <w:rsid w:val="000C78A1"/>
    <w:rsid w:val="000C7FF2"/>
    <w:rsid w:val="000D0226"/>
    <w:rsid w:val="000D0353"/>
    <w:rsid w:val="000D0721"/>
    <w:rsid w:val="000D0AAD"/>
    <w:rsid w:val="000D0BB2"/>
    <w:rsid w:val="000D0E15"/>
    <w:rsid w:val="000D12E7"/>
    <w:rsid w:val="000D1D44"/>
    <w:rsid w:val="000D1E4D"/>
    <w:rsid w:val="000D2773"/>
    <w:rsid w:val="000D28F2"/>
    <w:rsid w:val="000D2938"/>
    <w:rsid w:val="000D2C88"/>
    <w:rsid w:val="000D3510"/>
    <w:rsid w:val="000D3930"/>
    <w:rsid w:val="000D429B"/>
    <w:rsid w:val="000D4702"/>
    <w:rsid w:val="000D4A19"/>
    <w:rsid w:val="000D4A93"/>
    <w:rsid w:val="000D4B5C"/>
    <w:rsid w:val="000D5791"/>
    <w:rsid w:val="000D6706"/>
    <w:rsid w:val="000D675E"/>
    <w:rsid w:val="000D6B89"/>
    <w:rsid w:val="000D6C55"/>
    <w:rsid w:val="000D6C5D"/>
    <w:rsid w:val="000D6FFE"/>
    <w:rsid w:val="000D7BC8"/>
    <w:rsid w:val="000D7CBB"/>
    <w:rsid w:val="000E04AF"/>
    <w:rsid w:val="000E0AD1"/>
    <w:rsid w:val="000E11EE"/>
    <w:rsid w:val="000E1740"/>
    <w:rsid w:val="000E1A38"/>
    <w:rsid w:val="000E1DDB"/>
    <w:rsid w:val="000E1EE6"/>
    <w:rsid w:val="000E204D"/>
    <w:rsid w:val="000E22D8"/>
    <w:rsid w:val="000E2CD6"/>
    <w:rsid w:val="000E2D47"/>
    <w:rsid w:val="000E2D65"/>
    <w:rsid w:val="000E2EC2"/>
    <w:rsid w:val="000E301D"/>
    <w:rsid w:val="000E3260"/>
    <w:rsid w:val="000E41FD"/>
    <w:rsid w:val="000E425A"/>
    <w:rsid w:val="000E425B"/>
    <w:rsid w:val="000E4356"/>
    <w:rsid w:val="000E480C"/>
    <w:rsid w:val="000E48AD"/>
    <w:rsid w:val="000E54A7"/>
    <w:rsid w:val="000E5565"/>
    <w:rsid w:val="000E63FE"/>
    <w:rsid w:val="000E688D"/>
    <w:rsid w:val="000E6911"/>
    <w:rsid w:val="000E6A50"/>
    <w:rsid w:val="000E6CDC"/>
    <w:rsid w:val="000E73D4"/>
    <w:rsid w:val="000E75CF"/>
    <w:rsid w:val="000E7A97"/>
    <w:rsid w:val="000E7CC5"/>
    <w:rsid w:val="000E7DAE"/>
    <w:rsid w:val="000F0A2D"/>
    <w:rsid w:val="000F0D1B"/>
    <w:rsid w:val="000F11B8"/>
    <w:rsid w:val="000F1B63"/>
    <w:rsid w:val="000F235B"/>
    <w:rsid w:val="000F285A"/>
    <w:rsid w:val="000F42E0"/>
    <w:rsid w:val="000F439A"/>
    <w:rsid w:val="000F444A"/>
    <w:rsid w:val="000F4C7D"/>
    <w:rsid w:val="000F525A"/>
    <w:rsid w:val="000F5ACA"/>
    <w:rsid w:val="000F5C5F"/>
    <w:rsid w:val="000F5D4B"/>
    <w:rsid w:val="000F612A"/>
    <w:rsid w:val="000F66BF"/>
    <w:rsid w:val="000F6C0F"/>
    <w:rsid w:val="000F6D2D"/>
    <w:rsid w:val="000F6F9C"/>
    <w:rsid w:val="000F7777"/>
    <w:rsid w:val="000F78A6"/>
    <w:rsid w:val="00100388"/>
    <w:rsid w:val="00100EBD"/>
    <w:rsid w:val="00100F8B"/>
    <w:rsid w:val="00101340"/>
    <w:rsid w:val="00101638"/>
    <w:rsid w:val="0010174C"/>
    <w:rsid w:val="001017A6"/>
    <w:rsid w:val="00101871"/>
    <w:rsid w:val="00101A71"/>
    <w:rsid w:val="00103461"/>
    <w:rsid w:val="001037C9"/>
    <w:rsid w:val="00103D67"/>
    <w:rsid w:val="00104340"/>
    <w:rsid w:val="0010442B"/>
    <w:rsid w:val="001047A2"/>
    <w:rsid w:val="001047A6"/>
    <w:rsid w:val="00104EE7"/>
    <w:rsid w:val="0010568E"/>
    <w:rsid w:val="001056CB"/>
    <w:rsid w:val="00105D2A"/>
    <w:rsid w:val="00106042"/>
    <w:rsid w:val="00106260"/>
    <w:rsid w:val="00106679"/>
    <w:rsid w:val="001069CA"/>
    <w:rsid w:val="00106C60"/>
    <w:rsid w:val="00107351"/>
    <w:rsid w:val="00107A3C"/>
    <w:rsid w:val="00110026"/>
    <w:rsid w:val="00110C60"/>
    <w:rsid w:val="00111870"/>
    <w:rsid w:val="00111986"/>
    <w:rsid w:val="00111A8E"/>
    <w:rsid w:val="001127DC"/>
    <w:rsid w:val="00112C69"/>
    <w:rsid w:val="001132BC"/>
    <w:rsid w:val="00113D24"/>
    <w:rsid w:val="00114082"/>
    <w:rsid w:val="00114101"/>
    <w:rsid w:val="00114490"/>
    <w:rsid w:val="00114C00"/>
    <w:rsid w:val="00114FC9"/>
    <w:rsid w:val="0011505C"/>
    <w:rsid w:val="0011532D"/>
    <w:rsid w:val="00115825"/>
    <w:rsid w:val="001158E7"/>
    <w:rsid w:val="00115C14"/>
    <w:rsid w:val="00116456"/>
    <w:rsid w:val="0011657F"/>
    <w:rsid w:val="00117140"/>
    <w:rsid w:val="00117E1B"/>
    <w:rsid w:val="00120C5E"/>
    <w:rsid w:val="00121D59"/>
    <w:rsid w:val="00121DF1"/>
    <w:rsid w:val="00121FED"/>
    <w:rsid w:val="00122001"/>
    <w:rsid w:val="001220CB"/>
    <w:rsid w:val="001227D5"/>
    <w:rsid w:val="001228A7"/>
    <w:rsid w:val="00123761"/>
    <w:rsid w:val="00124336"/>
    <w:rsid w:val="001245F6"/>
    <w:rsid w:val="001249FC"/>
    <w:rsid w:val="00125068"/>
    <w:rsid w:val="00125152"/>
    <w:rsid w:val="00125542"/>
    <w:rsid w:val="001257DA"/>
    <w:rsid w:val="00125D20"/>
    <w:rsid w:val="00126805"/>
    <w:rsid w:val="001269ED"/>
    <w:rsid w:val="00126E2B"/>
    <w:rsid w:val="001275FC"/>
    <w:rsid w:val="001276EA"/>
    <w:rsid w:val="00127780"/>
    <w:rsid w:val="00127791"/>
    <w:rsid w:val="00127B37"/>
    <w:rsid w:val="00130361"/>
    <w:rsid w:val="00130392"/>
    <w:rsid w:val="001306DC"/>
    <w:rsid w:val="00130B89"/>
    <w:rsid w:val="00130F08"/>
    <w:rsid w:val="00131080"/>
    <w:rsid w:val="001314D5"/>
    <w:rsid w:val="00131854"/>
    <w:rsid w:val="00131B06"/>
    <w:rsid w:val="00131E33"/>
    <w:rsid w:val="00131F77"/>
    <w:rsid w:val="00132636"/>
    <w:rsid w:val="001329E0"/>
    <w:rsid w:val="00132AC7"/>
    <w:rsid w:val="0013356D"/>
    <w:rsid w:val="0013386F"/>
    <w:rsid w:val="001338B6"/>
    <w:rsid w:val="00133966"/>
    <w:rsid w:val="00133BA4"/>
    <w:rsid w:val="00134856"/>
    <w:rsid w:val="00134908"/>
    <w:rsid w:val="00134B55"/>
    <w:rsid w:val="00134CBD"/>
    <w:rsid w:val="00134D12"/>
    <w:rsid w:val="00135271"/>
    <w:rsid w:val="0013566D"/>
    <w:rsid w:val="001365CD"/>
    <w:rsid w:val="00136C49"/>
    <w:rsid w:val="00136C7C"/>
    <w:rsid w:val="00136EAA"/>
    <w:rsid w:val="00137618"/>
    <w:rsid w:val="00140014"/>
    <w:rsid w:val="001403AE"/>
    <w:rsid w:val="00141C5E"/>
    <w:rsid w:val="00141C8D"/>
    <w:rsid w:val="00142CC0"/>
    <w:rsid w:val="001431F5"/>
    <w:rsid w:val="00143FD3"/>
    <w:rsid w:val="00144076"/>
    <w:rsid w:val="0014451D"/>
    <w:rsid w:val="00144607"/>
    <w:rsid w:val="00144B2F"/>
    <w:rsid w:val="00144C2F"/>
    <w:rsid w:val="00144E1A"/>
    <w:rsid w:val="0014629E"/>
    <w:rsid w:val="0014710F"/>
    <w:rsid w:val="00147544"/>
    <w:rsid w:val="00147CF9"/>
    <w:rsid w:val="00147DAD"/>
    <w:rsid w:val="00150987"/>
    <w:rsid w:val="00150992"/>
    <w:rsid w:val="00150E1F"/>
    <w:rsid w:val="00150E28"/>
    <w:rsid w:val="00151275"/>
    <w:rsid w:val="0015166F"/>
    <w:rsid w:val="00151F68"/>
    <w:rsid w:val="00152463"/>
    <w:rsid w:val="0015259A"/>
    <w:rsid w:val="00152ACA"/>
    <w:rsid w:val="001530EA"/>
    <w:rsid w:val="001531F2"/>
    <w:rsid w:val="00153802"/>
    <w:rsid w:val="001548AD"/>
    <w:rsid w:val="00154937"/>
    <w:rsid w:val="001549B9"/>
    <w:rsid w:val="00154B2A"/>
    <w:rsid w:val="00154C9F"/>
    <w:rsid w:val="00155650"/>
    <w:rsid w:val="00155693"/>
    <w:rsid w:val="00155805"/>
    <w:rsid w:val="00155BAE"/>
    <w:rsid w:val="001562A6"/>
    <w:rsid w:val="00156589"/>
    <w:rsid w:val="0015694E"/>
    <w:rsid w:val="00156A3E"/>
    <w:rsid w:val="00160090"/>
    <w:rsid w:val="00160548"/>
    <w:rsid w:val="00160707"/>
    <w:rsid w:val="00160CA5"/>
    <w:rsid w:val="00160ED1"/>
    <w:rsid w:val="0016103C"/>
    <w:rsid w:val="001612D9"/>
    <w:rsid w:val="0016170A"/>
    <w:rsid w:val="00161724"/>
    <w:rsid w:val="00161A1E"/>
    <w:rsid w:val="00162193"/>
    <w:rsid w:val="001623E3"/>
    <w:rsid w:val="001634B6"/>
    <w:rsid w:val="001638F0"/>
    <w:rsid w:val="00163D47"/>
    <w:rsid w:val="00164089"/>
    <w:rsid w:val="001651CB"/>
    <w:rsid w:val="0016542B"/>
    <w:rsid w:val="001654AC"/>
    <w:rsid w:val="00166088"/>
    <w:rsid w:val="00166423"/>
    <w:rsid w:val="0016650A"/>
    <w:rsid w:val="00166548"/>
    <w:rsid w:val="00166AFE"/>
    <w:rsid w:val="00166BDE"/>
    <w:rsid w:val="00167B9E"/>
    <w:rsid w:val="00167D84"/>
    <w:rsid w:val="001707E8"/>
    <w:rsid w:val="00170980"/>
    <w:rsid w:val="00171177"/>
    <w:rsid w:val="00171A72"/>
    <w:rsid w:val="00171B77"/>
    <w:rsid w:val="00171BA3"/>
    <w:rsid w:val="00171D99"/>
    <w:rsid w:val="00173341"/>
    <w:rsid w:val="00173565"/>
    <w:rsid w:val="001739A5"/>
    <w:rsid w:val="001747AC"/>
    <w:rsid w:val="00174B60"/>
    <w:rsid w:val="00174B63"/>
    <w:rsid w:val="00175DAD"/>
    <w:rsid w:val="00175E2D"/>
    <w:rsid w:val="00176050"/>
    <w:rsid w:val="001762C9"/>
    <w:rsid w:val="00176E5B"/>
    <w:rsid w:val="00177760"/>
    <w:rsid w:val="001777C9"/>
    <w:rsid w:val="00177CFE"/>
    <w:rsid w:val="00180AFD"/>
    <w:rsid w:val="00180EA9"/>
    <w:rsid w:val="0018108C"/>
    <w:rsid w:val="00181443"/>
    <w:rsid w:val="0018147F"/>
    <w:rsid w:val="00181940"/>
    <w:rsid w:val="00182520"/>
    <w:rsid w:val="00182C80"/>
    <w:rsid w:val="001834F9"/>
    <w:rsid w:val="00183833"/>
    <w:rsid w:val="00183A91"/>
    <w:rsid w:val="001840D0"/>
    <w:rsid w:val="00184B30"/>
    <w:rsid w:val="00184FF7"/>
    <w:rsid w:val="0018517E"/>
    <w:rsid w:val="00185BBC"/>
    <w:rsid w:val="00185C15"/>
    <w:rsid w:val="00185CB5"/>
    <w:rsid w:val="00186341"/>
    <w:rsid w:val="001865F1"/>
    <w:rsid w:val="00186C4D"/>
    <w:rsid w:val="00186CA6"/>
    <w:rsid w:val="00186D19"/>
    <w:rsid w:val="0018760B"/>
    <w:rsid w:val="001900BB"/>
    <w:rsid w:val="00190501"/>
    <w:rsid w:val="00190883"/>
    <w:rsid w:val="00190F6B"/>
    <w:rsid w:val="00191097"/>
    <w:rsid w:val="00191882"/>
    <w:rsid w:val="00191915"/>
    <w:rsid w:val="00191F0C"/>
    <w:rsid w:val="001920E0"/>
    <w:rsid w:val="0019271B"/>
    <w:rsid w:val="001927C8"/>
    <w:rsid w:val="00192ABF"/>
    <w:rsid w:val="00192BCA"/>
    <w:rsid w:val="00192C18"/>
    <w:rsid w:val="00192E30"/>
    <w:rsid w:val="001930AA"/>
    <w:rsid w:val="00193254"/>
    <w:rsid w:val="0019356E"/>
    <w:rsid w:val="001937C6"/>
    <w:rsid w:val="0019394D"/>
    <w:rsid w:val="00193B25"/>
    <w:rsid w:val="00193B4B"/>
    <w:rsid w:val="001941D0"/>
    <w:rsid w:val="00194532"/>
    <w:rsid w:val="00194C68"/>
    <w:rsid w:val="00194D8F"/>
    <w:rsid w:val="0019571D"/>
    <w:rsid w:val="001958D1"/>
    <w:rsid w:val="00195983"/>
    <w:rsid w:val="00195C00"/>
    <w:rsid w:val="001965F8"/>
    <w:rsid w:val="001974D1"/>
    <w:rsid w:val="001975D2"/>
    <w:rsid w:val="00197902"/>
    <w:rsid w:val="00197905"/>
    <w:rsid w:val="001A09A9"/>
    <w:rsid w:val="001A0AD2"/>
    <w:rsid w:val="001A0B14"/>
    <w:rsid w:val="001A0DC9"/>
    <w:rsid w:val="001A11FA"/>
    <w:rsid w:val="001A1BA9"/>
    <w:rsid w:val="001A1C3D"/>
    <w:rsid w:val="001A1C86"/>
    <w:rsid w:val="001A2433"/>
    <w:rsid w:val="001A2662"/>
    <w:rsid w:val="001A2935"/>
    <w:rsid w:val="001A2EFC"/>
    <w:rsid w:val="001A3843"/>
    <w:rsid w:val="001A38EA"/>
    <w:rsid w:val="001A3BE2"/>
    <w:rsid w:val="001A489D"/>
    <w:rsid w:val="001A4DB3"/>
    <w:rsid w:val="001A4F02"/>
    <w:rsid w:val="001A507F"/>
    <w:rsid w:val="001A53E8"/>
    <w:rsid w:val="001A5666"/>
    <w:rsid w:val="001A5849"/>
    <w:rsid w:val="001A5DEE"/>
    <w:rsid w:val="001A5EF3"/>
    <w:rsid w:val="001A685B"/>
    <w:rsid w:val="001A711C"/>
    <w:rsid w:val="001A790D"/>
    <w:rsid w:val="001A7C14"/>
    <w:rsid w:val="001B0727"/>
    <w:rsid w:val="001B0D55"/>
    <w:rsid w:val="001B1169"/>
    <w:rsid w:val="001B1603"/>
    <w:rsid w:val="001B1911"/>
    <w:rsid w:val="001B1B9E"/>
    <w:rsid w:val="001B2321"/>
    <w:rsid w:val="001B23D1"/>
    <w:rsid w:val="001B27ED"/>
    <w:rsid w:val="001B2AC8"/>
    <w:rsid w:val="001B2C82"/>
    <w:rsid w:val="001B3D08"/>
    <w:rsid w:val="001B4664"/>
    <w:rsid w:val="001B46A6"/>
    <w:rsid w:val="001B4C4E"/>
    <w:rsid w:val="001B4EC8"/>
    <w:rsid w:val="001B5165"/>
    <w:rsid w:val="001B5401"/>
    <w:rsid w:val="001B56CF"/>
    <w:rsid w:val="001B5816"/>
    <w:rsid w:val="001B6832"/>
    <w:rsid w:val="001B7160"/>
    <w:rsid w:val="001B7268"/>
    <w:rsid w:val="001B76B2"/>
    <w:rsid w:val="001B770C"/>
    <w:rsid w:val="001B7BF7"/>
    <w:rsid w:val="001B7D4E"/>
    <w:rsid w:val="001C00EC"/>
    <w:rsid w:val="001C01D7"/>
    <w:rsid w:val="001C038E"/>
    <w:rsid w:val="001C069F"/>
    <w:rsid w:val="001C0BB2"/>
    <w:rsid w:val="001C0CC6"/>
    <w:rsid w:val="001C0E09"/>
    <w:rsid w:val="001C0EDA"/>
    <w:rsid w:val="001C0F0F"/>
    <w:rsid w:val="001C1527"/>
    <w:rsid w:val="001C1C89"/>
    <w:rsid w:val="001C1ECB"/>
    <w:rsid w:val="001C2005"/>
    <w:rsid w:val="001C20D3"/>
    <w:rsid w:val="001C20D6"/>
    <w:rsid w:val="001C22F9"/>
    <w:rsid w:val="001C2649"/>
    <w:rsid w:val="001C2A3C"/>
    <w:rsid w:val="001C2CA0"/>
    <w:rsid w:val="001C2E4C"/>
    <w:rsid w:val="001C3283"/>
    <w:rsid w:val="001C374E"/>
    <w:rsid w:val="001C403A"/>
    <w:rsid w:val="001C4152"/>
    <w:rsid w:val="001C5130"/>
    <w:rsid w:val="001C56E6"/>
    <w:rsid w:val="001C7B5D"/>
    <w:rsid w:val="001D05C7"/>
    <w:rsid w:val="001D07F1"/>
    <w:rsid w:val="001D1004"/>
    <w:rsid w:val="001D118D"/>
    <w:rsid w:val="001D130D"/>
    <w:rsid w:val="001D16BB"/>
    <w:rsid w:val="001D1AA3"/>
    <w:rsid w:val="001D1F6D"/>
    <w:rsid w:val="001D2162"/>
    <w:rsid w:val="001D291E"/>
    <w:rsid w:val="001D292F"/>
    <w:rsid w:val="001D296B"/>
    <w:rsid w:val="001D2AB0"/>
    <w:rsid w:val="001D2F15"/>
    <w:rsid w:val="001D3660"/>
    <w:rsid w:val="001D376A"/>
    <w:rsid w:val="001D3799"/>
    <w:rsid w:val="001D3CBB"/>
    <w:rsid w:val="001D4597"/>
    <w:rsid w:val="001D4827"/>
    <w:rsid w:val="001D4F8E"/>
    <w:rsid w:val="001D50D6"/>
    <w:rsid w:val="001D5203"/>
    <w:rsid w:val="001D529B"/>
    <w:rsid w:val="001D555E"/>
    <w:rsid w:val="001D59B3"/>
    <w:rsid w:val="001D5EF8"/>
    <w:rsid w:val="001D5EF9"/>
    <w:rsid w:val="001D63E5"/>
    <w:rsid w:val="001D66D1"/>
    <w:rsid w:val="001D6C60"/>
    <w:rsid w:val="001D6CEA"/>
    <w:rsid w:val="001D6F4D"/>
    <w:rsid w:val="001D77A9"/>
    <w:rsid w:val="001D7FA6"/>
    <w:rsid w:val="001D7FE2"/>
    <w:rsid w:val="001E00BA"/>
    <w:rsid w:val="001E0589"/>
    <w:rsid w:val="001E0E29"/>
    <w:rsid w:val="001E115D"/>
    <w:rsid w:val="001E1372"/>
    <w:rsid w:val="001E164C"/>
    <w:rsid w:val="001E17CB"/>
    <w:rsid w:val="001E2045"/>
    <w:rsid w:val="001E29B9"/>
    <w:rsid w:val="001E47DE"/>
    <w:rsid w:val="001E4B05"/>
    <w:rsid w:val="001E5553"/>
    <w:rsid w:val="001E5798"/>
    <w:rsid w:val="001E5B11"/>
    <w:rsid w:val="001E657D"/>
    <w:rsid w:val="001E6587"/>
    <w:rsid w:val="001E67B5"/>
    <w:rsid w:val="001E68F2"/>
    <w:rsid w:val="001E6B00"/>
    <w:rsid w:val="001E726E"/>
    <w:rsid w:val="001E7488"/>
    <w:rsid w:val="001E7751"/>
    <w:rsid w:val="001E7AF0"/>
    <w:rsid w:val="001E7ECA"/>
    <w:rsid w:val="001F0902"/>
    <w:rsid w:val="001F14EB"/>
    <w:rsid w:val="001F1789"/>
    <w:rsid w:val="001F2316"/>
    <w:rsid w:val="001F24CE"/>
    <w:rsid w:val="001F25A3"/>
    <w:rsid w:val="001F2664"/>
    <w:rsid w:val="001F2C7E"/>
    <w:rsid w:val="001F2E40"/>
    <w:rsid w:val="001F2F52"/>
    <w:rsid w:val="001F2F99"/>
    <w:rsid w:val="001F3990"/>
    <w:rsid w:val="001F3AFE"/>
    <w:rsid w:val="001F3B41"/>
    <w:rsid w:val="001F3CB1"/>
    <w:rsid w:val="001F4116"/>
    <w:rsid w:val="001F47F5"/>
    <w:rsid w:val="001F486B"/>
    <w:rsid w:val="001F4B11"/>
    <w:rsid w:val="001F4C76"/>
    <w:rsid w:val="001F4D14"/>
    <w:rsid w:val="001F4E7F"/>
    <w:rsid w:val="001F4F1A"/>
    <w:rsid w:val="001F5241"/>
    <w:rsid w:val="001F5753"/>
    <w:rsid w:val="001F5A4B"/>
    <w:rsid w:val="001F614E"/>
    <w:rsid w:val="001F71B9"/>
    <w:rsid w:val="001F74E5"/>
    <w:rsid w:val="001F76B5"/>
    <w:rsid w:val="001F7CC5"/>
    <w:rsid w:val="00200010"/>
    <w:rsid w:val="002002BA"/>
    <w:rsid w:val="00200338"/>
    <w:rsid w:val="00200671"/>
    <w:rsid w:val="0020111F"/>
    <w:rsid w:val="00201198"/>
    <w:rsid w:val="00201384"/>
    <w:rsid w:val="0020144C"/>
    <w:rsid w:val="0020158E"/>
    <w:rsid w:val="002017AA"/>
    <w:rsid w:val="0020197D"/>
    <w:rsid w:val="00201C38"/>
    <w:rsid w:val="00201F75"/>
    <w:rsid w:val="00202B46"/>
    <w:rsid w:val="00202C4C"/>
    <w:rsid w:val="002030AD"/>
    <w:rsid w:val="002030AF"/>
    <w:rsid w:val="0020314A"/>
    <w:rsid w:val="0020315A"/>
    <w:rsid w:val="002036C2"/>
    <w:rsid w:val="002037C2"/>
    <w:rsid w:val="0020405D"/>
    <w:rsid w:val="0020433A"/>
    <w:rsid w:val="0020435F"/>
    <w:rsid w:val="00204569"/>
    <w:rsid w:val="00204636"/>
    <w:rsid w:val="00204EA9"/>
    <w:rsid w:val="00204F97"/>
    <w:rsid w:val="00205C8D"/>
    <w:rsid w:val="00206357"/>
    <w:rsid w:val="00206D6D"/>
    <w:rsid w:val="0020711B"/>
    <w:rsid w:val="0020723B"/>
    <w:rsid w:val="002075B2"/>
    <w:rsid w:val="00207B8E"/>
    <w:rsid w:val="00207E86"/>
    <w:rsid w:val="00207F65"/>
    <w:rsid w:val="00207FA8"/>
    <w:rsid w:val="00207FF3"/>
    <w:rsid w:val="00210453"/>
    <w:rsid w:val="002108EE"/>
    <w:rsid w:val="002114BF"/>
    <w:rsid w:val="002125FE"/>
    <w:rsid w:val="00212DFE"/>
    <w:rsid w:val="00212F58"/>
    <w:rsid w:val="002131CB"/>
    <w:rsid w:val="00213A38"/>
    <w:rsid w:val="0021420B"/>
    <w:rsid w:val="002145E9"/>
    <w:rsid w:val="00214EC4"/>
    <w:rsid w:val="00215696"/>
    <w:rsid w:val="00215BCC"/>
    <w:rsid w:val="002162ED"/>
    <w:rsid w:val="002163E4"/>
    <w:rsid w:val="00216423"/>
    <w:rsid w:val="00216B06"/>
    <w:rsid w:val="00216EDA"/>
    <w:rsid w:val="00217354"/>
    <w:rsid w:val="002175BD"/>
    <w:rsid w:val="00217667"/>
    <w:rsid w:val="00217ED8"/>
    <w:rsid w:val="00220B21"/>
    <w:rsid w:val="00220F32"/>
    <w:rsid w:val="00223378"/>
    <w:rsid w:val="00223C1E"/>
    <w:rsid w:val="0022429E"/>
    <w:rsid w:val="00224E2B"/>
    <w:rsid w:val="0022551B"/>
    <w:rsid w:val="00225882"/>
    <w:rsid w:val="00225A9B"/>
    <w:rsid w:val="00225B5D"/>
    <w:rsid w:val="002263C4"/>
    <w:rsid w:val="00227296"/>
    <w:rsid w:val="00227802"/>
    <w:rsid w:val="00227AE7"/>
    <w:rsid w:val="00227CB9"/>
    <w:rsid w:val="00227EBE"/>
    <w:rsid w:val="00230232"/>
    <w:rsid w:val="00230A76"/>
    <w:rsid w:val="00230D87"/>
    <w:rsid w:val="00231E13"/>
    <w:rsid w:val="002332F0"/>
    <w:rsid w:val="00233790"/>
    <w:rsid w:val="00233E9F"/>
    <w:rsid w:val="00233F09"/>
    <w:rsid w:val="00234091"/>
    <w:rsid w:val="0023416A"/>
    <w:rsid w:val="00235032"/>
    <w:rsid w:val="00235271"/>
    <w:rsid w:val="00235606"/>
    <w:rsid w:val="00235B85"/>
    <w:rsid w:val="0023628F"/>
    <w:rsid w:val="00236445"/>
    <w:rsid w:val="00236868"/>
    <w:rsid w:val="002372B2"/>
    <w:rsid w:val="00237479"/>
    <w:rsid w:val="002374D8"/>
    <w:rsid w:val="002375E9"/>
    <w:rsid w:val="0023782C"/>
    <w:rsid w:val="00237A82"/>
    <w:rsid w:val="00237B53"/>
    <w:rsid w:val="0024063F"/>
    <w:rsid w:val="002411E5"/>
    <w:rsid w:val="002411E7"/>
    <w:rsid w:val="002414A4"/>
    <w:rsid w:val="00241914"/>
    <w:rsid w:val="002423CC"/>
    <w:rsid w:val="002429AE"/>
    <w:rsid w:val="00242BC6"/>
    <w:rsid w:val="00243A78"/>
    <w:rsid w:val="002441E5"/>
    <w:rsid w:val="00244454"/>
    <w:rsid w:val="002446BA"/>
    <w:rsid w:val="00244908"/>
    <w:rsid w:val="002456A6"/>
    <w:rsid w:val="0024587A"/>
    <w:rsid w:val="00245A81"/>
    <w:rsid w:val="00245C72"/>
    <w:rsid w:val="002464D5"/>
    <w:rsid w:val="00246C87"/>
    <w:rsid w:val="00246D99"/>
    <w:rsid w:val="00247223"/>
    <w:rsid w:val="00247647"/>
    <w:rsid w:val="00247761"/>
    <w:rsid w:val="00247A02"/>
    <w:rsid w:val="002502F3"/>
    <w:rsid w:val="002505C5"/>
    <w:rsid w:val="002511BB"/>
    <w:rsid w:val="0025149B"/>
    <w:rsid w:val="00251596"/>
    <w:rsid w:val="00251687"/>
    <w:rsid w:val="00251742"/>
    <w:rsid w:val="002525FA"/>
    <w:rsid w:val="00252CE3"/>
    <w:rsid w:val="0025354B"/>
    <w:rsid w:val="002538DC"/>
    <w:rsid w:val="0025392D"/>
    <w:rsid w:val="00253F6A"/>
    <w:rsid w:val="0025455A"/>
    <w:rsid w:val="002545DF"/>
    <w:rsid w:val="00254B58"/>
    <w:rsid w:val="00254C47"/>
    <w:rsid w:val="00254D96"/>
    <w:rsid w:val="0025558C"/>
    <w:rsid w:val="002559CD"/>
    <w:rsid w:val="00255ACB"/>
    <w:rsid w:val="0025662C"/>
    <w:rsid w:val="00256BB7"/>
    <w:rsid w:val="00257B2A"/>
    <w:rsid w:val="0026094E"/>
    <w:rsid w:val="00260DE1"/>
    <w:rsid w:val="00261746"/>
    <w:rsid w:val="00261AEF"/>
    <w:rsid w:val="00261FB6"/>
    <w:rsid w:val="00262955"/>
    <w:rsid w:val="00263812"/>
    <w:rsid w:val="00263874"/>
    <w:rsid w:val="002647B7"/>
    <w:rsid w:val="002647BB"/>
    <w:rsid w:val="00264D0D"/>
    <w:rsid w:val="002653E0"/>
    <w:rsid w:val="002659D0"/>
    <w:rsid w:val="002663C7"/>
    <w:rsid w:val="00266511"/>
    <w:rsid w:val="00266563"/>
    <w:rsid w:val="0026663E"/>
    <w:rsid w:val="00266C58"/>
    <w:rsid w:val="00266E77"/>
    <w:rsid w:val="002671DA"/>
    <w:rsid w:val="002672E5"/>
    <w:rsid w:val="002678CF"/>
    <w:rsid w:val="00267BAC"/>
    <w:rsid w:val="00270360"/>
    <w:rsid w:val="00270365"/>
    <w:rsid w:val="00270435"/>
    <w:rsid w:val="00270746"/>
    <w:rsid w:val="002707E4"/>
    <w:rsid w:val="00270A16"/>
    <w:rsid w:val="00270B93"/>
    <w:rsid w:val="00270C41"/>
    <w:rsid w:val="00271634"/>
    <w:rsid w:val="0027227D"/>
    <w:rsid w:val="0027270E"/>
    <w:rsid w:val="00272922"/>
    <w:rsid w:val="00272BC3"/>
    <w:rsid w:val="00272DDD"/>
    <w:rsid w:val="00272EBF"/>
    <w:rsid w:val="00273349"/>
    <w:rsid w:val="002733BA"/>
    <w:rsid w:val="002743FA"/>
    <w:rsid w:val="002745A7"/>
    <w:rsid w:val="00274A60"/>
    <w:rsid w:val="00274AEB"/>
    <w:rsid w:val="00274D23"/>
    <w:rsid w:val="00274FFC"/>
    <w:rsid w:val="002753CB"/>
    <w:rsid w:val="002753FB"/>
    <w:rsid w:val="00275551"/>
    <w:rsid w:val="002755BA"/>
    <w:rsid w:val="00275E4E"/>
    <w:rsid w:val="0027610F"/>
    <w:rsid w:val="00276585"/>
    <w:rsid w:val="00276ECA"/>
    <w:rsid w:val="00276EE8"/>
    <w:rsid w:val="002773CA"/>
    <w:rsid w:val="002803E4"/>
    <w:rsid w:val="00280808"/>
    <w:rsid w:val="00280A8C"/>
    <w:rsid w:val="00280C0A"/>
    <w:rsid w:val="00281181"/>
    <w:rsid w:val="00281D4E"/>
    <w:rsid w:val="00281DFD"/>
    <w:rsid w:val="00282096"/>
    <w:rsid w:val="002820CB"/>
    <w:rsid w:val="002822AE"/>
    <w:rsid w:val="00282F62"/>
    <w:rsid w:val="0028386D"/>
    <w:rsid w:val="00283D46"/>
    <w:rsid w:val="002840E2"/>
    <w:rsid w:val="0028438C"/>
    <w:rsid w:val="00284406"/>
    <w:rsid w:val="002844F8"/>
    <w:rsid w:val="00284523"/>
    <w:rsid w:val="002849E8"/>
    <w:rsid w:val="00284BDE"/>
    <w:rsid w:val="00284C71"/>
    <w:rsid w:val="00285274"/>
    <w:rsid w:val="0028534D"/>
    <w:rsid w:val="002856A4"/>
    <w:rsid w:val="00285B72"/>
    <w:rsid w:val="00286F06"/>
    <w:rsid w:val="002870FB"/>
    <w:rsid w:val="002872FC"/>
    <w:rsid w:val="00287416"/>
    <w:rsid w:val="00287765"/>
    <w:rsid w:val="0028778A"/>
    <w:rsid w:val="002878E9"/>
    <w:rsid w:val="00287A11"/>
    <w:rsid w:val="00287AC1"/>
    <w:rsid w:val="00287CB1"/>
    <w:rsid w:val="00290439"/>
    <w:rsid w:val="00290DD0"/>
    <w:rsid w:val="002912FE"/>
    <w:rsid w:val="00291C2C"/>
    <w:rsid w:val="0029212C"/>
    <w:rsid w:val="002922A5"/>
    <w:rsid w:val="002923A1"/>
    <w:rsid w:val="002923BC"/>
    <w:rsid w:val="002925BB"/>
    <w:rsid w:val="00292D89"/>
    <w:rsid w:val="00292F13"/>
    <w:rsid w:val="0029372E"/>
    <w:rsid w:val="002943B5"/>
    <w:rsid w:val="0029453B"/>
    <w:rsid w:val="00294597"/>
    <w:rsid w:val="00295B2F"/>
    <w:rsid w:val="00295C6C"/>
    <w:rsid w:val="00295CCE"/>
    <w:rsid w:val="00295F64"/>
    <w:rsid w:val="00296239"/>
    <w:rsid w:val="00296311"/>
    <w:rsid w:val="0029635F"/>
    <w:rsid w:val="002968CA"/>
    <w:rsid w:val="00296ACA"/>
    <w:rsid w:val="0029704A"/>
    <w:rsid w:val="002979DF"/>
    <w:rsid w:val="00297B9F"/>
    <w:rsid w:val="002A01EC"/>
    <w:rsid w:val="002A0841"/>
    <w:rsid w:val="002A087D"/>
    <w:rsid w:val="002A0FF0"/>
    <w:rsid w:val="002A1319"/>
    <w:rsid w:val="002A152D"/>
    <w:rsid w:val="002A15E5"/>
    <w:rsid w:val="002A1FB0"/>
    <w:rsid w:val="002A20ED"/>
    <w:rsid w:val="002A23FA"/>
    <w:rsid w:val="002A2C37"/>
    <w:rsid w:val="002A2F9B"/>
    <w:rsid w:val="002A31E5"/>
    <w:rsid w:val="002A329B"/>
    <w:rsid w:val="002A352C"/>
    <w:rsid w:val="002A4669"/>
    <w:rsid w:val="002A4829"/>
    <w:rsid w:val="002A48BF"/>
    <w:rsid w:val="002A4A0A"/>
    <w:rsid w:val="002A4F8B"/>
    <w:rsid w:val="002A5A24"/>
    <w:rsid w:val="002A5A30"/>
    <w:rsid w:val="002A5A62"/>
    <w:rsid w:val="002A5D5E"/>
    <w:rsid w:val="002A5DE3"/>
    <w:rsid w:val="002A5FB4"/>
    <w:rsid w:val="002A6384"/>
    <w:rsid w:val="002A65E2"/>
    <w:rsid w:val="002A661F"/>
    <w:rsid w:val="002A68F4"/>
    <w:rsid w:val="002A6EAC"/>
    <w:rsid w:val="002B0583"/>
    <w:rsid w:val="002B0F9D"/>
    <w:rsid w:val="002B106D"/>
    <w:rsid w:val="002B14BF"/>
    <w:rsid w:val="002B1CD0"/>
    <w:rsid w:val="002B2759"/>
    <w:rsid w:val="002B2E49"/>
    <w:rsid w:val="002B2F52"/>
    <w:rsid w:val="002B33E6"/>
    <w:rsid w:val="002B428E"/>
    <w:rsid w:val="002B50EF"/>
    <w:rsid w:val="002B531C"/>
    <w:rsid w:val="002B5ACC"/>
    <w:rsid w:val="002B5BF8"/>
    <w:rsid w:val="002B61C7"/>
    <w:rsid w:val="002B6C94"/>
    <w:rsid w:val="002B6EA5"/>
    <w:rsid w:val="002B76D8"/>
    <w:rsid w:val="002B78D4"/>
    <w:rsid w:val="002B79D2"/>
    <w:rsid w:val="002B7B6A"/>
    <w:rsid w:val="002B7ED0"/>
    <w:rsid w:val="002C0169"/>
    <w:rsid w:val="002C017E"/>
    <w:rsid w:val="002C05DB"/>
    <w:rsid w:val="002C14FC"/>
    <w:rsid w:val="002C1F93"/>
    <w:rsid w:val="002C2668"/>
    <w:rsid w:val="002C26A8"/>
    <w:rsid w:val="002C3045"/>
    <w:rsid w:val="002C30E5"/>
    <w:rsid w:val="002C3257"/>
    <w:rsid w:val="002C415A"/>
    <w:rsid w:val="002C42D1"/>
    <w:rsid w:val="002C4653"/>
    <w:rsid w:val="002C49BC"/>
    <w:rsid w:val="002C4A84"/>
    <w:rsid w:val="002C4D75"/>
    <w:rsid w:val="002C4E9C"/>
    <w:rsid w:val="002C50B1"/>
    <w:rsid w:val="002C51FE"/>
    <w:rsid w:val="002C5250"/>
    <w:rsid w:val="002C5A5F"/>
    <w:rsid w:val="002C5CE3"/>
    <w:rsid w:val="002C5DC3"/>
    <w:rsid w:val="002C5E03"/>
    <w:rsid w:val="002C6394"/>
    <w:rsid w:val="002C64CA"/>
    <w:rsid w:val="002C676F"/>
    <w:rsid w:val="002C68B8"/>
    <w:rsid w:val="002C6BCD"/>
    <w:rsid w:val="002C72B7"/>
    <w:rsid w:val="002C77C1"/>
    <w:rsid w:val="002C7EBA"/>
    <w:rsid w:val="002C7F0C"/>
    <w:rsid w:val="002D00C2"/>
    <w:rsid w:val="002D027E"/>
    <w:rsid w:val="002D03E3"/>
    <w:rsid w:val="002D0CA2"/>
    <w:rsid w:val="002D12C4"/>
    <w:rsid w:val="002D162C"/>
    <w:rsid w:val="002D2090"/>
    <w:rsid w:val="002D257D"/>
    <w:rsid w:val="002D2A33"/>
    <w:rsid w:val="002D2DC5"/>
    <w:rsid w:val="002D2FF7"/>
    <w:rsid w:val="002D361F"/>
    <w:rsid w:val="002D3857"/>
    <w:rsid w:val="002D42F1"/>
    <w:rsid w:val="002D455C"/>
    <w:rsid w:val="002D48C9"/>
    <w:rsid w:val="002D55A9"/>
    <w:rsid w:val="002D5A4A"/>
    <w:rsid w:val="002D5EBE"/>
    <w:rsid w:val="002D5F2C"/>
    <w:rsid w:val="002D61FD"/>
    <w:rsid w:val="002D63FB"/>
    <w:rsid w:val="002D6471"/>
    <w:rsid w:val="002D652F"/>
    <w:rsid w:val="002D6D3C"/>
    <w:rsid w:val="002D7574"/>
    <w:rsid w:val="002D759F"/>
    <w:rsid w:val="002D75A2"/>
    <w:rsid w:val="002D7686"/>
    <w:rsid w:val="002D7AC2"/>
    <w:rsid w:val="002D7E02"/>
    <w:rsid w:val="002E04F8"/>
    <w:rsid w:val="002E0651"/>
    <w:rsid w:val="002E0C2A"/>
    <w:rsid w:val="002E0D39"/>
    <w:rsid w:val="002E0FF8"/>
    <w:rsid w:val="002E1195"/>
    <w:rsid w:val="002E1261"/>
    <w:rsid w:val="002E1336"/>
    <w:rsid w:val="002E16FF"/>
    <w:rsid w:val="002E19C8"/>
    <w:rsid w:val="002E1C78"/>
    <w:rsid w:val="002E1F8F"/>
    <w:rsid w:val="002E208C"/>
    <w:rsid w:val="002E2199"/>
    <w:rsid w:val="002E236E"/>
    <w:rsid w:val="002E2BF6"/>
    <w:rsid w:val="002E34A4"/>
    <w:rsid w:val="002E3F92"/>
    <w:rsid w:val="002E4947"/>
    <w:rsid w:val="002E4BD1"/>
    <w:rsid w:val="002E5176"/>
    <w:rsid w:val="002E57E3"/>
    <w:rsid w:val="002E5921"/>
    <w:rsid w:val="002E5C03"/>
    <w:rsid w:val="002E6156"/>
    <w:rsid w:val="002E6E5F"/>
    <w:rsid w:val="002E6F5C"/>
    <w:rsid w:val="002E7318"/>
    <w:rsid w:val="002E78C2"/>
    <w:rsid w:val="002E78DC"/>
    <w:rsid w:val="002E7A70"/>
    <w:rsid w:val="002F0107"/>
    <w:rsid w:val="002F0460"/>
    <w:rsid w:val="002F04CC"/>
    <w:rsid w:val="002F0679"/>
    <w:rsid w:val="002F0EF4"/>
    <w:rsid w:val="002F0F3B"/>
    <w:rsid w:val="002F0FC9"/>
    <w:rsid w:val="002F12A8"/>
    <w:rsid w:val="002F2122"/>
    <w:rsid w:val="002F252F"/>
    <w:rsid w:val="002F295B"/>
    <w:rsid w:val="002F2CC3"/>
    <w:rsid w:val="002F3005"/>
    <w:rsid w:val="002F356C"/>
    <w:rsid w:val="002F3D7C"/>
    <w:rsid w:val="002F40B2"/>
    <w:rsid w:val="002F45D9"/>
    <w:rsid w:val="002F4652"/>
    <w:rsid w:val="002F468F"/>
    <w:rsid w:val="002F49F2"/>
    <w:rsid w:val="002F4BCA"/>
    <w:rsid w:val="002F4BCB"/>
    <w:rsid w:val="002F56BE"/>
    <w:rsid w:val="002F5E97"/>
    <w:rsid w:val="002F5FEB"/>
    <w:rsid w:val="002F62C4"/>
    <w:rsid w:val="002F6339"/>
    <w:rsid w:val="002F7120"/>
    <w:rsid w:val="002F764F"/>
    <w:rsid w:val="003001C6"/>
    <w:rsid w:val="0030064A"/>
    <w:rsid w:val="003006D0"/>
    <w:rsid w:val="00300F02"/>
    <w:rsid w:val="00301275"/>
    <w:rsid w:val="0030134E"/>
    <w:rsid w:val="00301455"/>
    <w:rsid w:val="003019BD"/>
    <w:rsid w:val="00301A31"/>
    <w:rsid w:val="00301B86"/>
    <w:rsid w:val="00301E05"/>
    <w:rsid w:val="0030274F"/>
    <w:rsid w:val="003029EC"/>
    <w:rsid w:val="00303236"/>
    <w:rsid w:val="003040E5"/>
    <w:rsid w:val="003044B4"/>
    <w:rsid w:val="0030483F"/>
    <w:rsid w:val="00304B05"/>
    <w:rsid w:val="00304B35"/>
    <w:rsid w:val="0030525D"/>
    <w:rsid w:val="00305574"/>
    <w:rsid w:val="00306450"/>
    <w:rsid w:val="003066BD"/>
    <w:rsid w:val="00306EB3"/>
    <w:rsid w:val="0030728D"/>
    <w:rsid w:val="003072EC"/>
    <w:rsid w:val="00307404"/>
    <w:rsid w:val="00307904"/>
    <w:rsid w:val="003102E7"/>
    <w:rsid w:val="00310BF2"/>
    <w:rsid w:val="0031128E"/>
    <w:rsid w:val="00311471"/>
    <w:rsid w:val="003116C2"/>
    <w:rsid w:val="003119E4"/>
    <w:rsid w:val="00312CD0"/>
    <w:rsid w:val="00312DFA"/>
    <w:rsid w:val="003132FA"/>
    <w:rsid w:val="003134B4"/>
    <w:rsid w:val="00314492"/>
    <w:rsid w:val="0031482A"/>
    <w:rsid w:val="00314BBE"/>
    <w:rsid w:val="00314FE8"/>
    <w:rsid w:val="0031544A"/>
    <w:rsid w:val="0031585E"/>
    <w:rsid w:val="00316BC4"/>
    <w:rsid w:val="00316CBD"/>
    <w:rsid w:val="00316D0A"/>
    <w:rsid w:val="00316F95"/>
    <w:rsid w:val="00317146"/>
    <w:rsid w:val="00317291"/>
    <w:rsid w:val="0031739D"/>
    <w:rsid w:val="00317B99"/>
    <w:rsid w:val="00317CBF"/>
    <w:rsid w:val="003201F0"/>
    <w:rsid w:val="00320519"/>
    <w:rsid w:val="00320621"/>
    <w:rsid w:val="003208D4"/>
    <w:rsid w:val="00320C8F"/>
    <w:rsid w:val="003215E0"/>
    <w:rsid w:val="00321C09"/>
    <w:rsid w:val="00322ED0"/>
    <w:rsid w:val="003230B9"/>
    <w:rsid w:val="0032318B"/>
    <w:rsid w:val="00323444"/>
    <w:rsid w:val="003237C3"/>
    <w:rsid w:val="003243F7"/>
    <w:rsid w:val="003250A3"/>
    <w:rsid w:val="00325964"/>
    <w:rsid w:val="00325E62"/>
    <w:rsid w:val="00326CEE"/>
    <w:rsid w:val="00327209"/>
    <w:rsid w:val="00327780"/>
    <w:rsid w:val="00327E3D"/>
    <w:rsid w:val="00330818"/>
    <w:rsid w:val="00330B35"/>
    <w:rsid w:val="0033132C"/>
    <w:rsid w:val="00331F65"/>
    <w:rsid w:val="00331FD4"/>
    <w:rsid w:val="00331FEA"/>
    <w:rsid w:val="003320E8"/>
    <w:rsid w:val="00333617"/>
    <w:rsid w:val="003340B3"/>
    <w:rsid w:val="003344B8"/>
    <w:rsid w:val="003348FC"/>
    <w:rsid w:val="00334B76"/>
    <w:rsid w:val="0033523E"/>
    <w:rsid w:val="00335467"/>
    <w:rsid w:val="00335597"/>
    <w:rsid w:val="00335F49"/>
    <w:rsid w:val="00336633"/>
    <w:rsid w:val="00336DAF"/>
    <w:rsid w:val="003374D3"/>
    <w:rsid w:val="0033768B"/>
    <w:rsid w:val="003379EE"/>
    <w:rsid w:val="00337C7A"/>
    <w:rsid w:val="00340418"/>
    <w:rsid w:val="00341035"/>
    <w:rsid w:val="00341801"/>
    <w:rsid w:val="00341981"/>
    <w:rsid w:val="00341B84"/>
    <w:rsid w:val="00341EA9"/>
    <w:rsid w:val="00342571"/>
    <w:rsid w:val="003425FF"/>
    <w:rsid w:val="00342BA3"/>
    <w:rsid w:val="00342DD7"/>
    <w:rsid w:val="00343000"/>
    <w:rsid w:val="00343966"/>
    <w:rsid w:val="003444C7"/>
    <w:rsid w:val="0034469F"/>
    <w:rsid w:val="00344E67"/>
    <w:rsid w:val="00345584"/>
    <w:rsid w:val="0034659E"/>
    <w:rsid w:val="00346907"/>
    <w:rsid w:val="003469A6"/>
    <w:rsid w:val="00346DA1"/>
    <w:rsid w:val="003472EE"/>
    <w:rsid w:val="0034744A"/>
    <w:rsid w:val="00347851"/>
    <w:rsid w:val="00347B37"/>
    <w:rsid w:val="00347DEF"/>
    <w:rsid w:val="00347EA1"/>
    <w:rsid w:val="00350222"/>
    <w:rsid w:val="00350BE4"/>
    <w:rsid w:val="00350E92"/>
    <w:rsid w:val="00351963"/>
    <w:rsid w:val="00351C8F"/>
    <w:rsid w:val="00351D62"/>
    <w:rsid w:val="00351F9B"/>
    <w:rsid w:val="0035222E"/>
    <w:rsid w:val="00352CC9"/>
    <w:rsid w:val="00352D19"/>
    <w:rsid w:val="00352E1D"/>
    <w:rsid w:val="00352E25"/>
    <w:rsid w:val="00352F74"/>
    <w:rsid w:val="003538A5"/>
    <w:rsid w:val="003546DA"/>
    <w:rsid w:val="003549FA"/>
    <w:rsid w:val="00354EFA"/>
    <w:rsid w:val="00355545"/>
    <w:rsid w:val="00355845"/>
    <w:rsid w:val="0035586F"/>
    <w:rsid w:val="00355EB5"/>
    <w:rsid w:val="00355EF7"/>
    <w:rsid w:val="00356302"/>
    <w:rsid w:val="0035635D"/>
    <w:rsid w:val="0035657D"/>
    <w:rsid w:val="00356A7C"/>
    <w:rsid w:val="00357754"/>
    <w:rsid w:val="00357D85"/>
    <w:rsid w:val="00357E56"/>
    <w:rsid w:val="00360818"/>
    <w:rsid w:val="0036086A"/>
    <w:rsid w:val="00360CD6"/>
    <w:rsid w:val="00360F6F"/>
    <w:rsid w:val="0036107C"/>
    <w:rsid w:val="0036115C"/>
    <w:rsid w:val="003611C1"/>
    <w:rsid w:val="00361A16"/>
    <w:rsid w:val="00361A83"/>
    <w:rsid w:val="00362050"/>
    <w:rsid w:val="00362186"/>
    <w:rsid w:val="00362A61"/>
    <w:rsid w:val="00362DB6"/>
    <w:rsid w:val="0036308D"/>
    <w:rsid w:val="0036320C"/>
    <w:rsid w:val="003636C1"/>
    <w:rsid w:val="003637B4"/>
    <w:rsid w:val="0036386C"/>
    <w:rsid w:val="00363A60"/>
    <w:rsid w:val="003649F3"/>
    <w:rsid w:val="00364E2A"/>
    <w:rsid w:val="00365222"/>
    <w:rsid w:val="00365E52"/>
    <w:rsid w:val="003663BC"/>
    <w:rsid w:val="00366EE2"/>
    <w:rsid w:val="00367004"/>
    <w:rsid w:val="00370077"/>
    <w:rsid w:val="00370916"/>
    <w:rsid w:val="00370955"/>
    <w:rsid w:val="00370B7C"/>
    <w:rsid w:val="00370C84"/>
    <w:rsid w:val="0037117D"/>
    <w:rsid w:val="003718FC"/>
    <w:rsid w:val="00371B2E"/>
    <w:rsid w:val="00371FEC"/>
    <w:rsid w:val="0037298A"/>
    <w:rsid w:val="00372B39"/>
    <w:rsid w:val="00372D44"/>
    <w:rsid w:val="003736D0"/>
    <w:rsid w:val="00373ECE"/>
    <w:rsid w:val="003749CA"/>
    <w:rsid w:val="00375351"/>
    <w:rsid w:val="003756F8"/>
    <w:rsid w:val="003758F5"/>
    <w:rsid w:val="00375F24"/>
    <w:rsid w:val="00376547"/>
    <w:rsid w:val="00376D1C"/>
    <w:rsid w:val="0037704D"/>
    <w:rsid w:val="0037738A"/>
    <w:rsid w:val="00377C03"/>
    <w:rsid w:val="00377C88"/>
    <w:rsid w:val="00377EBC"/>
    <w:rsid w:val="00380186"/>
    <w:rsid w:val="0038036A"/>
    <w:rsid w:val="0038046F"/>
    <w:rsid w:val="00381029"/>
    <w:rsid w:val="003811A7"/>
    <w:rsid w:val="00381319"/>
    <w:rsid w:val="00381593"/>
    <w:rsid w:val="0038166F"/>
    <w:rsid w:val="003817A5"/>
    <w:rsid w:val="003817F8"/>
    <w:rsid w:val="00381E63"/>
    <w:rsid w:val="00382910"/>
    <w:rsid w:val="00383656"/>
    <w:rsid w:val="00383760"/>
    <w:rsid w:val="00383B1D"/>
    <w:rsid w:val="00383D9D"/>
    <w:rsid w:val="00383ED9"/>
    <w:rsid w:val="003842FB"/>
    <w:rsid w:val="0038438B"/>
    <w:rsid w:val="003845C9"/>
    <w:rsid w:val="003846A8"/>
    <w:rsid w:val="00384892"/>
    <w:rsid w:val="00384DA8"/>
    <w:rsid w:val="0038500E"/>
    <w:rsid w:val="0038615F"/>
    <w:rsid w:val="00386FF2"/>
    <w:rsid w:val="0038757C"/>
    <w:rsid w:val="0038772F"/>
    <w:rsid w:val="003908E0"/>
    <w:rsid w:val="00390C28"/>
    <w:rsid w:val="003912BF"/>
    <w:rsid w:val="00391413"/>
    <w:rsid w:val="003917F8"/>
    <w:rsid w:val="00391D20"/>
    <w:rsid w:val="0039210D"/>
    <w:rsid w:val="00392CA4"/>
    <w:rsid w:val="00392EF5"/>
    <w:rsid w:val="003933B4"/>
    <w:rsid w:val="003934CD"/>
    <w:rsid w:val="00394106"/>
    <w:rsid w:val="003941F4"/>
    <w:rsid w:val="003943FE"/>
    <w:rsid w:val="00394F7A"/>
    <w:rsid w:val="00395779"/>
    <w:rsid w:val="00395B3B"/>
    <w:rsid w:val="00395B84"/>
    <w:rsid w:val="00395E48"/>
    <w:rsid w:val="00395FFA"/>
    <w:rsid w:val="003965CF"/>
    <w:rsid w:val="00396A81"/>
    <w:rsid w:val="00397FC9"/>
    <w:rsid w:val="003A04FF"/>
    <w:rsid w:val="003A0B53"/>
    <w:rsid w:val="003A1156"/>
    <w:rsid w:val="003A1430"/>
    <w:rsid w:val="003A1D48"/>
    <w:rsid w:val="003A20BD"/>
    <w:rsid w:val="003A2173"/>
    <w:rsid w:val="003A21E8"/>
    <w:rsid w:val="003A2565"/>
    <w:rsid w:val="003A2717"/>
    <w:rsid w:val="003A2B12"/>
    <w:rsid w:val="003A2E40"/>
    <w:rsid w:val="003A2EEA"/>
    <w:rsid w:val="003A33F2"/>
    <w:rsid w:val="003A3448"/>
    <w:rsid w:val="003A3473"/>
    <w:rsid w:val="003A38A8"/>
    <w:rsid w:val="003A392A"/>
    <w:rsid w:val="003A3ECC"/>
    <w:rsid w:val="003A4654"/>
    <w:rsid w:val="003A4E97"/>
    <w:rsid w:val="003A4F5D"/>
    <w:rsid w:val="003A57BE"/>
    <w:rsid w:val="003A5CC9"/>
    <w:rsid w:val="003A5E6B"/>
    <w:rsid w:val="003A5E82"/>
    <w:rsid w:val="003A5E9E"/>
    <w:rsid w:val="003A5FB4"/>
    <w:rsid w:val="003A60CF"/>
    <w:rsid w:val="003A6261"/>
    <w:rsid w:val="003A6298"/>
    <w:rsid w:val="003A682E"/>
    <w:rsid w:val="003A76B8"/>
    <w:rsid w:val="003A7CB3"/>
    <w:rsid w:val="003A7DED"/>
    <w:rsid w:val="003B088C"/>
    <w:rsid w:val="003B0978"/>
    <w:rsid w:val="003B09B3"/>
    <w:rsid w:val="003B0A0E"/>
    <w:rsid w:val="003B0E13"/>
    <w:rsid w:val="003B102D"/>
    <w:rsid w:val="003B129D"/>
    <w:rsid w:val="003B1854"/>
    <w:rsid w:val="003B187D"/>
    <w:rsid w:val="003B1AD8"/>
    <w:rsid w:val="003B20B4"/>
    <w:rsid w:val="003B2490"/>
    <w:rsid w:val="003B2662"/>
    <w:rsid w:val="003B3055"/>
    <w:rsid w:val="003B3897"/>
    <w:rsid w:val="003B46B2"/>
    <w:rsid w:val="003B48B1"/>
    <w:rsid w:val="003B4C2E"/>
    <w:rsid w:val="003B52DA"/>
    <w:rsid w:val="003B574E"/>
    <w:rsid w:val="003B5BFA"/>
    <w:rsid w:val="003B5F84"/>
    <w:rsid w:val="003B6263"/>
    <w:rsid w:val="003B6281"/>
    <w:rsid w:val="003B6579"/>
    <w:rsid w:val="003B6CD2"/>
    <w:rsid w:val="003B741C"/>
    <w:rsid w:val="003B742B"/>
    <w:rsid w:val="003B7500"/>
    <w:rsid w:val="003B7561"/>
    <w:rsid w:val="003B75B0"/>
    <w:rsid w:val="003B772D"/>
    <w:rsid w:val="003B790C"/>
    <w:rsid w:val="003C02E8"/>
    <w:rsid w:val="003C04CE"/>
    <w:rsid w:val="003C05BF"/>
    <w:rsid w:val="003C07FC"/>
    <w:rsid w:val="003C0888"/>
    <w:rsid w:val="003C0B3A"/>
    <w:rsid w:val="003C15A3"/>
    <w:rsid w:val="003C164E"/>
    <w:rsid w:val="003C1683"/>
    <w:rsid w:val="003C1AF1"/>
    <w:rsid w:val="003C1E83"/>
    <w:rsid w:val="003C208A"/>
    <w:rsid w:val="003C2416"/>
    <w:rsid w:val="003C2A97"/>
    <w:rsid w:val="003C2F5A"/>
    <w:rsid w:val="003C306F"/>
    <w:rsid w:val="003C374B"/>
    <w:rsid w:val="003C37C4"/>
    <w:rsid w:val="003C3B8E"/>
    <w:rsid w:val="003C3DBD"/>
    <w:rsid w:val="003C3DF7"/>
    <w:rsid w:val="003C4181"/>
    <w:rsid w:val="003C42C3"/>
    <w:rsid w:val="003C47A3"/>
    <w:rsid w:val="003C5A8B"/>
    <w:rsid w:val="003C5B76"/>
    <w:rsid w:val="003C5C69"/>
    <w:rsid w:val="003C5E27"/>
    <w:rsid w:val="003C6138"/>
    <w:rsid w:val="003C6535"/>
    <w:rsid w:val="003C6820"/>
    <w:rsid w:val="003C6FC0"/>
    <w:rsid w:val="003C720A"/>
    <w:rsid w:val="003C74FD"/>
    <w:rsid w:val="003C7C9D"/>
    <w:rsid w:val="003C7E09"/>
    <w:rsid w:val="003C7F10"/>
    <w:rsid w:val="003D0A9E"/>
    <w:rsid w:val="003D0BFB"/>
    <w:rsid w:val="003D15BB"/>
    <w:rsid w:val="003D1DFB"/>
    <w:rsid w:val="003D22FC"/>
    <w:rsid w:val="003D292E"/>
    <w:rsid w:val="003D36BA"/>
    <w:rsid w:val="003D3A2C"/>
    <w:rsid w:val="003D3A6C"/>
    <w:rsid w:val="003D3AC3"/>
    <w:rsid w:val="003D3DCB"/>
    <w:rsid w:val="003D43CB"/>
    <w:rsid w:val="003D4749"/>
    <w:rsid w:val="003D4757"/>
    <w:rsid w:val="003D4989"/>
    <w:rsid w:val="003D4E15"/>
    <w:rsid w:val="003D5758"/>
    <w:rsid w:val="003D57AF"/>
    <w:rsid w:val="003D5841"/>
    <w:rsid w:val="003D5BCD"/>
    <w:rsid w:val="003D5CFD"/>
    <w:rsid w:val="003D5F72"/>
    <w:rsid w:val="003D616E"/>
    <w:rsid w:val="003D61E9"/>
    <w:rsid w:val="003D72ED"/>
    <w:rsid w:val="003D741C"/>
    <w:rsid w:val="003D758C"/>
    <w:rsid w:val="003D7FAC"/>
    <w:rsid w:val="003E021C"/>
    <w:rsid w:val="003E053A"/>
    <w:rsid w:val="003E1AC0"/>
    <w:rsid w:val="003E1C56"/>
    <w:rsid w:val="003E2AB4"/>
    <w:rsid w:val="003E2F28"/>
    <w:rsid w:val="003E32D0"/>
    <w:rsid w:val="003E3A72"/>
    <w:rsid w:val="003E3F30"/>
    <w:rsid w:val="003E3F66"/>
    <w:rsid w:val="003E3F79"/>
    <w:rsid w:val="003E4915"/>
    <w:rsid w:val="003E4EB9"/>
    <w:rsid w:val="003E5376"/>
    <w:rsid w:val="003E5B7D"/>
    <w:rsid w:val="003E7132"/>
    <w:rsid w:val="003E73FD"/>
    <w:rsid w:val="003F0E36"/>
    <w:rsid w:val="003F0E4C"/>
    <w:rsid w:val="003F1320"/>
    <w:rsid w:val="003F1400"/>
    <w:rsid w:val="003F1659"/>
    <w:rsid w:val="003F1CC2"/>
    <w:rsid w:val="003F284C"/>
    <w:rsid w:val="003F3A71"/>
    <w:rsid w:val="003F3CFF"/>
    <w:rsid w:val="003F468D"/>
    <w:rsid w:val="003F4BCE"/>
    <w:rsid w:val="003F4CCD"/>
    <w:rsid w:val="003F5420"/>
    <w:rsid w:val="003F55F7"/>
    <w:rsid w:val="003F56BE"/>
    <w:rsid w:val="003F5736"/>
    <w:rsid w:val="003F57A3"/>
    <w:rsid w:val="003F6222"/>
    <w:rsid w:val="003F62C6"/>
    <w:rsid w:val="003F6B8F"/>
    <w:rsid w:val="003F6C04"/>
    <w:rsid w:val="003F6D06"/>
    <w:rsid w:val="003F709C"/>
    <w:rsid w:val="003F713E"/>
    <w:rsid w:val="003F7265"/>
    <w:rsid w:val="003F7557"/>
    <w:rsid w:val="003F7DEB"/>
    <w:rsid w:val="003F7F40"/>
    <w:rsid w:val="004000EF"/>
    <w:rsid w:val="004006D1"/>
    <w:rsid w:val="00400FC1"/>
    <w:rsid w:val="00401073"/>
    <w:rsid w:val="00401727"/>
    <w:rsid w:val="0040179F"/>
    <w:rsid w:val="00401CD9"/>
    <w:rsid w:val="0040256F"/>
    <w:rsid w:val="0040262C"/>
    <w:rsid w:val="00402A36"/>
    <w:rsid w:val="00402FA6"/>
    <w:rsid w:val="0040320D"/>
    <w:rsid w:val="004032AF"/>
    <w:rsid w:val="00403A15"/>
    <w:rsid w:val="00403B55"/>
    <w:rsid w:val="00404061"/>
    <w:rsid w:val="00404620"/>
    <w:rsid w:val="004049B8"/>
    <w:rsid w:val="00405056"/>
    <w:rsid w:val="00405605"/>
    <w:rsid w:val="004056C0"/>
    <w:rsid w:val="0040590B"/>
    <w:rsid w:val="0040623F"/>
    <w:rsid w:val="0040648E"/>
    <w:rsid w:val="004069AA"/>
    <w:rsid w:val="00406A59"/>
    <w:rsid w:val="00407083"/>
    <w:rsid w:val="00407E49"/>
    <w:rsid w:val="004105F4"/>
    <w:rsid w:val="00410934"/>
    <w:rsid w:val="00410AD5"/>
    <w:rsid w:val="00410BBB"/>
    <w:rsid w:val="0041133F"/>
    <w:rsid w:val="00411CCA"/>
    <w:rsid w:val="00412145"/>
    <w:rsid w:val="004125D9"/>
    <w:rsid w:val="00412A6E"/>
    <w:rsid w:val="00413032"/>
    <w:rsid w:val="0041329F"/>
    <w:rsid w:val="004137CB"/>
    <w:rsid w:val="00413E0B"/>
    <w:rsid w:val="00413E0F"/>
    <w:rsid w:val="00414246"/>
    <w:rsid w:val="0041465E"/>
    <w:rsid w:val="004146E3"/>
    <w:rsid w:val="00414E89"/>
    <w:rsid w:val="00415036"/>
    <w:rsid w:val="0041512B"/>
    <w:rsid w:val="0041578D"/>
    <w:rsid w:val="00415859"/>
    <w:rsid w:val="00415C2E"/>
    <w:rsid w:val="00415FBF"/>
    <w:rsid w:val="004169CA"/>
    <w:rsid w:val="00416E10"/>
    <w:rsid w:val="00416EF2"/>
    <w:rsid w:val="00417170"/>
    <w:rsid w:val="004204F6"/>
    <w:rsid w:val="00421702"/>
    <w:rsid w:val="00421963"/>
    <w:rsid w:val="00421D06"/>
    <w:rsid w:val="00422A81"/>
    <w:rsid w:val="00423554"/>
    <w:rsid w:val="004235E2"/>
    <w:rsid w:val="00423791"/>
    <w:rsid w:val="00423A39"/>
    <w:rsid w:val="004242BC"/>
    <w:rsid w:val="004246E4"/>
    <w:rsid w:val="00425247"/>
    <w:rsid w:val="00425446"/>
    <w:rsid w:val="00425B09"/>
    <w:rsid w:val="00425B4C"/>
    <w:rsid w:val="00425F7F"/>
    <w:rsid w:val="00426139"/>
    <w:rsid w:val="00426912"/>
    <w:rsid w:val="004269CC"/>
    <w:rsid w:val="00426D02"/>
    <w:rsid w:val="00426FE6"/>
    <w:rsid w:val="00427410"/>
    <w:rsid w:val="0042790F"/>
    <w:rsid w:val="00427B11"/>
    <w:rsid w:val="004306DE"/>
    <w:rsid w:val="00431146"/>
    <w:rsid w:val="004317D2"/>
    <w:rsid w:val="00431E85"/>
    <w:rsid w:val="00432010"/>
    <w:rsid w:val="004323B7"/>
    <w:rsid w:val="00432BF0"/>
    <w:rsid w:val="00433046"/>
    <w:rsid w:val="00433086"/>
    <w:rsid w:val="004336B3"/>
    <w:rsid w:val="004338E6"/>
    <w:rsid w:val="00433CE3"/>
    <w:rsid w:val="00434181"/>
    <w:rsid w:val="004350F3"/>
    <w:rsid w:val="004356AB"/>
    <w:rsid w:val="00435E51"/>
    <w:rsid w:val="00435EBE"/>
    <w:rsid w:val="00436E73"/>
    <w:rsid w:val="00436FDD"/>
    <w:rsid w:val="00437AC3"/>
    <w:rsid w:val="004402C8"/>
    <w:rsid w:val="00440E28"/>
    <w:rsid w:val="00441660"/>
    <w:rsid w:val="00441BF6"/>
    <w:rsid w:val="004421EA"/>
    <w:rsid w:val="004423FF"/>
    <w:rsid w:val="004427D6"/>
    <w:rsid w:val="00442F65"/>
    <w:rsid w:val="00443016"/>
    <w:rsid w:val="0044324C"/>
    <w:rsid w:val="0044356D"/>
    <w:rsid w:val="0044384D"/>
    <w:rsid w:val="00444120"/>
    <w:rsid w:val="0044433A"/>
    <w:rsid w:val="004443C3"/>
    <w:rsid w:val="0044452B"/>
    <w:rsid w:val="00444B75"/>
    <w:rsid w:val="00444D7B"/>
    <w:rsid w:val="00444EA8"/>
    <w:rsid w:val="00445023"/>
    <w:rsid w:val="00445151"/>
    <w:rsid w:val="00445B6A"/>
    <w:rsid w:val="00445F28"/>
    <w:rsid w:val="00445F5D"/>
    <w:rsid w:val="00446320"/>
    <w:rsid w:val="0044732E"/>
    <w:rsid w:val="0045008D"/>
    <w:rsid w:val="0045013C"/>
    <w:rsid w:val="00450238"/>
    <w:rsid w:val="0045082D"/>
    <w:rsid w:val="004508E8"/>
    <w:rsid w:val="00450FC5"/>
    <w:rsid w:val="00451472"/>
    <w:rsid w:val="00451496"/>
    <w:rsid w:val="0045159C"/>
    <w:rsid w:val="0045188B"/>
    <w:rsid w:val="00451E2B"/>
    <w:rsid w:val="00451F7B"/>
    <w:rsid w:val="004528B8"/>
    <w:rsid w:val="00452EC2"/>
    <w:rsid w:val="0045303D"/>
    <w:rsid w:val="00453107"/>
    <w:rsid w:val="0045377C"/>
    <w:rsid w:val="00453B7D"/>
    <w:rsid w:val="00453D4F"/>
    <w:rsid w:val="00453D98"/>
    <w:rsid w:val="00453DD1"/>
    <w:rsid w:val="00454212"/>
    <w:rsid w:val="00454A72"/>
    <w:rsid w:val="00454BD5"/>
    <w:rsid w:val="00454F13"/>
    <w:rsid w:val="004557EB"/>
    <w:rsid w:val="004564CD"/>
    <w:rsid w:val="0045686D"/>
    <w:rsid w:val="00456B52"/>
    <w:rsid w:val="00456B94"/>
    <w:rsid w:val="00456BA6"/>
    <w:rsid w:val="00456C16"/>
    <w:rsid w:val="00456E06"/>
    <w:rsid w:val="00457A7E"/>
    <w:rsid w:val="00457F15"/>
    <w:rsid w:val="00457F49"/>
    <w:rsid w:val="00461448"/>
    <w:rsid w:val="00461642"/>
    <w:rsid w:val="004619CC"/>
    <w:rsid w:val="00462210"/>
    <w:rsid w:val="00462372"/>
    <w:rsid w:val="00462DD9"/>
    <w:rsid w:val="004637CA"/>
    <w:rsid w:val="00463E49"/>
    <w:rsid w:val="00463F6B"/>
    <w:rsid w:val="0046449B"/>
    <w:rsid w:val="00464B84"/>
    <w:rsid w:val="00466187"/>
    <w:rsid w:val="0046699D"/>
    <w:rsid w:val="004675A2"/>
    <w:rsid w:val="00467ED6"/>
    <w:rsid w:val="00470521"/>
    <w:rsid w:val="004706BC"/>
    <w:rsid w:val="004709C3"/>
    <w:rsid w:val="00470AD4"/>
    <w:rsid w:val="004710D4"/>
    <w:rsid w:val="004719F6"/>
    <w:rsid w:val="00471A38"/>
    <w:rsid w:val="0047223C"/>
    <w:rsid w:val="004723FF"/>
    <w:rsid w:val="0047246E"/>
    <w:rsid w:val="00472737"/>
    <w:rsid w:val="0047298D"/>
    <w:rsid w:val="00472ED1"/>
    <w:rsid w:val="00472F22"/>
    <w:rsid w:val="00473AA2"/>
    <w:rsid w:val="004740B5"/>
    <w:rsid w:val="004742ED"/>
    <w:rsid w:val="0047480C"/>
    <w:rsid w:val="00474868"/>
    <w:rsid w:val="00475191"/>
    <w:rsid w:val="004754B7"/>
    <w:rsid w:val="00475511"/>
    <w:rsid w:val="0047568D"/>
    <w:rsid w:val="004758EC"/>
    <w:rsid w:val="00475A12"/>
    <w:rsid w:val="00475C96"/>
    <w:rsid w:val="00475F7B"/>
    <w:rsid w:val="00476484"/>
    <w:rsid w:val="00476513"/>
    <w:rsid w:val="0047660A"/>
    <w:rsid w:val="00476A31"/>
    <w:rsid w:val="00476A53"/>
    <w:rsid w:val="0047775E"/>
    <w:rsid w:val="00477C66"/>
    <w:rsid w:val="00477F67"/>
    <w:rsid w:val="0048005A"/>
    <w:rsid w:val="004809C8"/>
    <w:rsid w:val="0048138E"/>
    <w:rsid w:val="00481447"/>
    <w:rsid w:val="0048180D"/>
    <w:rsid w:val="00482266"/>
    <w:rsid w:val="00482531"/>
    <w:rsid w:val="00482894"/>
    <w:rsid w:val="00482FF7"/>
    <w:rsid w:val="004831BD"/>
    <w:rsid w:val="0048330F"/>
    <w:rsid w:val="0048359B"/>
    <w:rsid w:val="00483B6B"/>
    <w:rsid w:val="00485D0B"/>
    <w:rsid w:val="004868F1"/>
    <w:rsid w:val="00486A74"/>
    <w:rsid w:val="00486D58"/>
    <w:rsid w:val="00486DEA"/>
    <w:rsid w:val="00487342"/>
    <w:rsid w:val="004876DC"/>
    <w:rsid w:val="00490269"/>
    <w:rsid w:val="004903F2"/>
    <w:rsid w:val="004904F3"/>
    <w:rsid w:val="00490FD8"/>
    <w:rsid w:val="00491225"/>
    <w:rsid w:val="0049139B"/>
    <w:rsid w:val="0049166D"/>
    <w:rsid w:val="00491A87"/>
    <w:rsid w:val="00491BE8"/>
    <w:rsid w:val="00492041"/>
    <w:rsid w:val="004921E1"/>
    <w:rsid w:val="00492FD2"/>
    <w:rsid w:val="004932FC"/>
    <w:rsid w:val="004933B7"/>
    <w:rsid w:val="00493542"/>
    <w:rsid w:val="0049382D"/>
    <w:rsid w:val="00493A61"/>
    <w:rsid w:val="00494599"/>
    <w:rsid w:val="00494DFB"/>
    <w:rsid w:val="00494E43"/>
    <w:rsid w:val="00495076"/>
    <w:rsid w:val="004950D5"/>
    <w:rsid w:val="0049543C"/>
    <w:rsid w:val="00495601"/>
    <w:rsid w:val="004958E4"/>
    <w:rsid w:val="00495FE8"/>
    <w:rsid w:val="0049613D"/>
    <w:rsid w:val="0049643A"/>
    <w:rsid w:val="0049697B"/>
    <w:rsid w:val="00496AF2"/>
    <w:rsid w:val="004976DD"/>
    <w:rsid w:val="0049788F"/>
    <w:rsid w:val="004A07EE"/>
    <w:rsid w:val="004A08B2"/>
    <w:rsid w:val="004A0CCF"/>
    <w:rsid w:val="004A126F"/>
    <w:rsid w:val="004A1445"/>
    <w:rsid w:val="004A1475"/>
    <w:rsid w:val="004A17A7"/>
    <w:rsid w:val="004A17C3"/>
    <w:rsid w:val="004A19B7"/>
    <w:rsid w:val="004A19D9"/>
    <w:rsid w:val="004A1B7A"/>
    <w:rsid w:val="004A2136"/>
    <w:rsid w:val="004A22AF"/>
    <w:rsid w:val="004A2751"/>
    <w:rsid w:val="004A28E2"/>
    <w:rsid w:val="004A338A"/>
    <w:rsid w:val="004A396C"/>
    <w:rsid w:val="004A4948"/>
    <w:rsid w:val="004A4CAB"/>
    <w:rsid w:val="004A4CE6"/>
    <w:rsid w:val="004A4FCE"/>
    <w:rsid w:val="004A4FFD"/>
    <w:rsid w:val="004A5121"/>
    <w:rsid w:val="004A51C4"/>
    <w:rsid w:val="004A522F"/>
    <w:rsid w:val="004A55FB"/>
    <w:rsid w:val="004A5A02"/>
    <w:rsid w:val="004A622C"/>
    <w:rsid w:val="004A636D"/>
    <w:rsid w:val="004A6496"/>
    <w:rsid w:val="004A7720"/>
    <w:rsid w:val="004A77ED"/>
    <w:rsid w:val="004B03D7"/>
    <w:rsid w:val="004B0403"/>
    <w:rsid w:val="004B0887"/>
    <w:rsid w:val="004B08FC"/>
    <w:rsid w:val="004B0A44"/>
    <w:rsid w:val="004B0AE8"/>
    <w:rsid w:val="004B0DFE"/>
    <w:rsid w:val="004B0FE1"/>
    <w:rsid w:val="004B10A9"/>
    <w:rsid w:val="004B1412"/>
    <w:rsid w:val="004B1465"/>
    <w:rsid w:val="004B16FB"/>
    <w:rsid w:val="004B17E2"/>
    <w:rsid w:val="004B22B9"/>
    <w:rsid w:val="004B249F"/>
    <w:rsid w:val="004B26BA"/>
    <w:rsid w:val="004B2AA4"/>
    <w:rsid w:val="004B3342"/>
    <w:rsid w:val="004B3A70"/>
    <w:rsid w:val="004B3E60"/>
    <w:rsid w:val="004B3EA6"/>
    <w:rsid w:val="004B4280"/>
    <w:rsid w:val="004B4DD1"/>
    <w:rsid w:val="004B51C7"/>
    <w:rsid w:val="004B52D8"/>
    <w:rsid w:val="004B54AE"/>
    <w:rsid w:val="004B600E"/>
    <w:rsid w:val="004B633E"/>
    <w:rsid w:val="004B63CD"/>
    <w:rsid w:val="004B6F1F"/>
    <w:rsid w:val="004B7045"/>
    <w:rsid w:val="004B71C1"/>
    <w:rsid w:val="004B754D"/>
    <w:rsid w:val="004B75A9"/>
    <w:rsid w:val="004B7AAF"/>
    <w:rsid w:val="004B7C13"/>
    <w:rsid w:val="004C07C1"/>
    <w:rsid w:val="004C0B0C"/>
    <w:rsid w:val="004C0F28"/>
    <w:rsid w:val="004C10E0"/>
    <w:rsid w:val="004C149F"/>
    <w:rsid w:val="004C165F"/>
    <w:rsid w:val="004C1BC8"/>
    <w:rsid w:val="004C1C42"/>
    <w:rsid w:val="004C2160"/>
    <w:rsid w:val="004C2784"/>
    <w:rsid w:val="004C28E3"/>
    <w:rsid w:val="004C2907"/>
    <w:rsid w:val="004C2C2E"/>
    <w:rsid w:val="004C2C46"/>
    <w:rsid w:val="004C3538"/>
    <w:rsid w:val="004C4857"/>
    <w:rsid w:val="004C4E62"/>
    <w:rsid w:val="004C4F6F"/>
    <w:rsid w:val="004C5395"/>
    <w:rsid w:val="004C5627"/>
    <w:rsid w:val="004C5D40"/>
    <w:rsid w:val="004C616D"/>
    <w:rsid w:val="004C629E"/>
    <w:rsid w:val="004C7298"/>
    <w:rsid w:val="004C79BD"/>
    <w:rsid w:val="004C7DF9"/>
    <w:rsid w:val="004D0050"/>
    <w:rsid w:val="004D01C1"/>
    <w:rsid w:val="004D02DB"/>
    <w:rsid w:val="004D037F"/>
    <w:rsid w:val="004D07D2"/>
    <w:rsid w:val="004D103A"/>
    <w:rsid w:val="004D111B"/>
    <w:rsid w:val="004D1FEA"/>
    <w:rsid w:val="004D2A12"/>
    <w:rsid w:val="004D2B64"/>
    <w:rsid w:val="004D2EA8"/>
    <w:rsid w:val="004D30DA"/>
    <w:rsid w:val="004D354A"/>
    <w:rsid w:val="004D42DC"/>
    <w:rsid w:val="004D480E"/>
    <w:rsid w:val="004D4A57"/>
    <w:rsid w:val="004D4B75"/>
    <w:rsid w:val="004D4CBC"/>
    <w:rsid w:val="004D4EDD"/>
    <w:rsid w:val="004D4F3B"/>
    <w:rsid w:val="004D52FD"/>
    <w:rsid w:val="004D5671"/>
    <w:rsid w:val="004D5925"/>
    <w:rsid w:val="004D5F38"/>
    <w:rsid w:val="004D616C"/>
    <w:rsid w:val="004D6FA3"/>
    <w:rsid w:val="004D709B"/>
    <w:rsid w:val="004D70A3"/>
    <w:rsid w:val="004D7512"/>
    <w:rsid w:val="004D7949"/>
    <w:rsid w:val="004D7A3F"/>
    <w:rsid w:val="004D7ACB"/>
    <w:rsid w:val="004D7E48"/>
    <w:rsid w:val="004D7F16"/>
    <w:rsid w:val="004E066A"/>
    <w:rsid w:val="004E09D6"/>
    <w:rsid w:val="004E10DC"/>
    <w:rsid w:val="004E12D1"/>
    <w:rsid w:val="004E15A6"/>
    <w:rsid w:val="004E16BA"/>
    <w:rsid w:val="004E175C"/>
    <w:rsid w:val="004E1A9C"/>
    <w:rsid w:val="004E1D47"/>
    <w:rsid w:val="004E1D91"/>
    <w:rsid w:val="004E1E2B"/>
    <w:rsid w:val="004E21E0"/>
    <w:rsid w:val="004E2487"/>
    <w:rsid w:val="004E255E"/>
    <w:rsid w:val="004E311F"/>
    <w:rsid w:val="004E334A"/>
    <w:rsid w:val="004E3B57"/>
    <w:rsid w:val="004E4A19"/>
    <w:rsid w:val="004E4D80"/>
    <w:rsid w:val="004E541B"/>
    <w:rsid w:val="004E5522"/>
    <w:rsid w:val="004E618A"/>
    <w:rsid w:val="004E6347"/>
    <w:rsid w:val="004E794E"/>
    <w:rsid w:val="004E7AB3"/>
    <w:rsid w:val="004E7F8D"/>
    <w:rsid w:val="004F0B3B"/>
    <w:rsid w:val="004F120C"/>
    <w:rsid w:val="004F153A"/>
    <w:rsid w:val="004F16E3"/>
    <w:rsid w:val="004F18D3"/>
    <w:rsid w:val="004F1959"/>
    <w:rsid w:val="004F20A4"/>
    <w:rsid w:val="004F2A24"/>
    <w:rsid w:val="004F33B6"/>
    <w:rsid w:val="004F3C41"/>
    <w:rsid w:val="004F423A"/>
    <w:rsid w:val="004F5107"/>
    <w:rsid w:val="004F5CC8"/>
    <w:rsid w:val="004F5CE0"/>
    <w:rsid w:val="004F66BB"/>
    <w:rsid w:val="004F6AEA"/>
    <w:rsid w:val="004F6C42"/>
    <w:rsid w:val="004F78B2"/>
    <w:rsid w:val="004F7C8D"/>
    <w:rsid w:val="004F7EE4"/>
    <w:rsid w:val="005000B7"/>
    <w:rsid w:val="00500200"/>
    <w:rsid w:val="00501242"/>
    <w:rsid w:val="00501505"/>
    <w:rsid w:val="0050182B"/>
    <w:rsid w:val="00501A67"/>
    <w:rsid w:val="005020B4"/>
    <w:rsid w:val="00502110"/>
    <w:rsid w:val="00502353"/>
    <w:rsid w:val="00502881"/>
    <w:rsid w:val="005029C2"/>
    <w:rsid w:val="00503250"/>
    <w:rsid w:val="00503600"/>
    <w:rsid w:val="005036FC"/>
    <w:rsid w:val="00503787"/>
    <w:rsid w:val="00503793"/>
    <w:rsid w:val="005046D4"/>
    <w:rsid w:val="0050490E"/>
    <w:rsid w:val="00504CCE"/>
    <w:rsid w:val="00504D71"/>
    <w:rsid w:val="00505C34"/>
    <w:rsid w:val="00505E47"/>
    <w:rsid w:val="00506317"/>
    <w:rsid w:val="005074B8"/>
    <w:rsid w:val="00507763"/>
    <w:rsid w:val="00507765"/>
    <w:rsid w:val="00507A6D"/>
    <w:rsid w:val="00507B40"/>
    <w:rsid w:val="005107B0"/>
    <w:rsid w:val="00510865"/>
    <w:rsid w:val="005114F4"/>
    <w:rsid w:val="00511520"/>
    <w:rsid w:val="00511605"/>
    <w:rsid w:val="00511CB3"/>
    <w:rsid w:val="00511D84"/>
    <w:rsid w:val="00511DFC"/>
    <w:rsid w:val="00511EFE"/>
    <w:rsid w:val="005123CF"/>
    <w:rsid w:val="00512432"/>
    <w:rsid w:val="0051281C"/>
    <w:rsid w:val="00512A2D"/>
    <w:rsid w:val="0051367E"/>
    <w:rsid w:val="00513BB1"/>
    <w:rsid w:val="00513F27"/>
    <w:rsid w:val="00513FBC"/>
    <w:rsid w:val="0051415C"/>
    <w:rsid w:val="0051433B"/>
    <w:rsid w:val="00514989"/>
    <w:rsid w:val="005159D5"/>
    <w:rsid w:val="00515B75"/>
    <w:rsid w:val="0051614D"/>
    <w:rsid w:val="005161D2"/>
    <w:rsid w:val="00516C2D"/>
    <w:rsid w:val="00516FBA"/>
    <w:rsid w:val="005172CE"/>
    <w:rsid w:val="0051754B"/>
    <w:rsid w:val="005178A3"/>
    <w:rsid w:val="005200BE"/>
    <w:rsid w:val="0052034B"/>
    <w:rsid w:val="00520472"/>
    <w:rsid w:val="005204EB"/>
    <w:rsid w:val="005204FB"/>
    <w:rsid w:val="0052050A"/>
    <w:rsid w:val="005207AE"/>
    <w:rsid w:val="005207CA"/>
    <w:rsid w:val="00520EE9"/>
    <w:rsid w:val="0052130B"/>
    <w:rsid w:val="00521D75"/>
    <w:rsid w:val="00521D82"/>
    <w:rsid w:val="0052200C"/>
    <w:rsid w:val="00522C61"/>
    <w:rsid w:val="00522F72"/>
    <w:rsid w:val="005231C1"/>
    <w:rsid w:val="00523555"/>
    <w:rsid w:val="00523B78"/>
    <w:rsid w:val="0052425C"/>
    <w:rsid w:val="0052433A"/>
    <w:rsid w:val="00524EEE"/>
    <w:rsid w:val="00525077"/>
    <w:rsid w:val="00526484"/>
    <w:rsid w:val="00526AF6"/>
    <w:rsid w:val="00527C1A"/>
    <w:rsid w:val="0053006F"/>
    <w:rsid w:val="005302A3"/>
    <w:rsid w:val="0053045B"/>
    <w:rsid w:val="00530482"/>
    <w:rsid w:val="00530518"/>
    <w:rsid w:val="00530AF8"/>
    <w:rsid w:val="00530C24"/>
    <w:rsid w:val="0053180F"/>
    <w:rsid w:val="00531CEA"/>
    <w:rsid w:val="00532601"/>
    <w:rsid w:val="00532EB5"/>
    <w:rsid w:val="005331E7"/>
    <w:rsid w:val="00533220"/>
    <w:rsid w:val="005333CB"/>
    <w:rsid w:val="0053350A"/>
    <w:rsid w:val="00533771"/>
    <w:rsid w:val="00533B2B"/>
    <w:rsid w:val="00533B6A"/>
    <w:rsid w:val="00533BE3"/>
    <w:rsid w:val="00533EFD"/>
    <w:rsid w:val="0053416F"/>
    <w:rsid w:val="005341C9"/>
    <w:rsid w:val="0053475D"/>
    <w:rsid w:val="00534C3F"/>
    <w:rsid w:val="00534C8E"/>
    <w:rsid w:val="00535331"/>
    <w:rsid w:val="00535334"/>
    <w:rsid w:val="0053556A"/>
    <w:rsid w:val="0053578F"/>
    <w:rsid w:val="005372F2"/>
    <w:rsid w:val="0053746A"/>
    <w:rsid w:val="005402D9"/>
    <w:rsid w:val="00540E35"/>
    <w:rsid w:val="00542191"/>
    <w:rsid w:val="005423D6"/>
    <w:rsid w:val="00542F44"/>
    <w:rsid w:val="00542F68"/>
    <w:rsid w:val="00543103"/>
    <w:rsid w:val="005432CA"/>
    <w:rsid w:val="00543525"/>
    <w:rsid w:val="00543CA4"/>
    <w:rsid w:val="00543ED7"/>
    <w:rsid w:val="00544522"/>
    <w:rsid w:val="00544B8C"/>
    <w:rsid w:val="00544EA9"/>
    <w:rsid w:val="005452A8"/>
    <w:rsid w:val="0054580B"/>
    <w:rsid w:val="00545885"/>
    <w:rsid w:val="00546636"/>
    <w:rsid w:val="00546783"/>
    <w:rsid w:val="00546A97"/>
    <w:rsid w:val="00546BF2"/>
    <w:rsid w:val="0054746B"/>
    <w:rsid w:val="00550256"/>
    <w:rsid w:val="00550C7F"/>
    <w:rsid w:val="00550CB1"/>
    <w:rsid w:val="00551587"/>
    <w:rsid w:val="00551922"/>
    <w:rsid w:val="005519F3"/>
    <w:rsid w:val="00551F0B"/>
    <w:rsid w:val="0055292C"/>
    <w:rsid w:val="005536B4"/>
    <w:rsid w:val="00553BD4"/>
    <w:rsid w:val="00553FCD"/>
    <w:rsid w:val="005548BE"/>
    <w:rsid w:val="00554F5A"/>
    <w:rsid w:val="00555037"/>
    <w:rsid w:val="005551D7"/>
    <w:rsid w:val="00555577"/>
    <w:rsid w:val="005556B0"/>
    <w:rsid w:val="0055589B"/>
    <w:rsid w:val="00556A65"/>
    <w:rsid w:val="0055793C"/>
    <w:rsid w:val="005579D4"/>
    <w:rsid w:val="00560B70"/>
    <w:rsid w:val="00560F3C"/>
    <w:rsid w:val="005617C2"/>
    <w:rsid w:val="00561C9D"/>
    <w:rsid w:val="00561D8B"/>
    <w:rsid w:val="005622E1"/>
    <w:rsid w:val="0056240B"/>
    <w:rsid w:val="005624AC"/>
    <w:rsid w:val="0056286E"/>
    <w:rsid w:val="00562FBC"/>
    <w:rsid w:val="005631B3"/>
    <w:rsid w:val="00563B80"/>
    <w:rsid w:val="00563F1A"/>
    <w:rsid w:val="00564BFD"/>
    <w:rsid w:val="00564DE2"/>
    <w:rsid w:val="0056548B"/>
    <w:rsid w:val="00566E7E"/>
    <w:rsid w:val="00566F07"/>
    <w:rsid w:val="00567017"/>
    <w:rsid w:val="005671CD"/>
    <w:rsid w:val="00567871"/>
    <w:rsid w:val="00567C31"/>
    <w:rsid w:val="00570745"/>
    <w:rsid w:val="00571208"/>
    <w:rsid w:val="0057134E"/>
    <w:rsid w:val="0057162F"/>
    <w:rsid w:val="00571AB6"/>
    <w:rsid w:val="00571D06"/>
    <w:rsid w:val="00571F21"/>
    <w:rsid w:val="0057256E"/>
    <w:rsid w:val="005725B2"/>
    <w:rsid w:val="00572655"/>
    <w:rsid w:val="0057292C"/>
    <w:rsid w:val="00572E38"/>
    <w:rsid w:val="00573299"/>
    <w:rsid w:val="005732A5"/>
    <w:rsid w:val="00573D47"/>
    <w:rsid w:val="005741FC"/>
    <w:rsid w:val="0057469F"/>
    <w:rsid w:val="00574C28"/>
    <w:rsid w:val="00574C41"/>
    <w:rsid w:val="005756CB"/>
    <w:rsid w:val="00575953"/>
    <w:rsid w:val="00575F7D"/>
    <w:rsid w:val="005764F0"/>
    <w:rsid w:val="005771CA"/>
    <w:rsid w:val="00577A91"/>
    <w:rsid w:val="005801CD"/>
    <w:rsid w:val="00580933"/>
    <w:rsid w:val="0058188B"/>
    <w:rsid w:val="00581A4E"/>
    <w:rsid w:val="00581C31"/>
    <w:rsid w:val="005823EE"/>
    <w:rsid w:val="00582413"/>
    <w:rsid w:val="005828F8"/>
    <w:rsid w:val="00582B63"/>
    <w:rsid w:val="00582BD3"/>
    <w:rsid w:val="005836B7"/>
    <w:rsid w:val="00583F6D"/>
    <w:rsid w:val="00583FAD"/>
    <w:rsid w:val="0058464D"/>
    <w:rsid w:val="00584DCC"/>
    <w:rsid w:val="0058517E"/>
    <w:rsid w:val="00585229"/>
    <w:rsid w:val="0058541D"/>
    <w:rsid w:val="005858BF"/>
    <w:rsid w:val="00585EC3"/>
    <w:rsid w:val="005866F2"/>
    <w:rsid w:val="0058707C"/>
    <w:rsid w:val="005870A4"/>
    <w:rsid w:val="00587448"/>
    <w:rsid w:val="00587527"/>
    <w:rsid w:val="005876AF"/>
    <w:rsid w:val="005900B6"/>
    <w:rsid w:val="00590754"/>
    <w:rsid w:val="00591B1B"/>
    <w:rsid w:val="00591F0D"/>
    <w:rsid w:val="005925F3"/>
    <w:rsid w:val="00592A9C"/>
    <w:rsid w:val="00593054"/>
    <w:rsid w:val="00593187"/>
    <w:rsid w:val="00593417"/>
    <w:rsid w:val="0059353B"/>
    <w:rsid w:val="00593760"/>
    <w:rsid w:val="00593DF5"/>
    <w:rsid w:val="00593F72"/>
    <w:rsid w:val="00593F73"/>
    <w:rsid w:val="00594002"/>
    <w:rsid w:val="00594008"/>
    <w:rsid w:val="0059483D"/>
    <w:rsid w:val="005948EF"/>
    <w:rsid w:val="0059493F"/>
    <w:rsid w:val="00594F7D"/>
    <w:rsid w:val="005950E5"/>
    <w:rsid w:val="005951D0"/>
    <w:rsid w:val="00595733"/>
    <w:rsid w:val="00595FD4"/>
    <w:rsid w:val="005963D9"/>
    <w:rsid w:val="005967A0"/>
    <w:rsid w:val="00596E35"/>
    <w:rsid w:val="00596E62"/>
    <w:rsid w:val="005971CB"/>
    <w:rsid w:val="00597CDD"/>
    <w:rsid w:val="00597CFE"/>
    <w:rsid w:val="005A004F"/>
    <w:rsid w:val="005A03B9"/>
    <w:rsid w:val="005A06D1"/>
    <w:rsid w:val="005A0A61"/>
    <w:rsid w:val="005A0A82"/>
    <w:rsid w:val="005A0DD5"/>
    <w:rsid w:val="005A10D9"/>
    <w:rsid w:val="005A181D"/>
    <w:rsid w:val="005A18BB"/>
    <w:rsid w:val="005A1C7C"/>
    <w:rsid w:val="005A1F95"/>
    <w:rsid w:val="005A2271"/>
    <w:rsid w:val="005A33FC"/>
    <w:rsid w:val="005A373E"/>
    <w:rsid w:val="005A3B46"/>
    <w:rsid w:val="005A3C94"/>
    <w:rsid w:val="005A4011"/>
    <w:rsid w:val="005A431E"/>
    <w:rsid w:val="005A4949"/>
    <w:rsid w:val="005A4ADF"/>
    <w:rsid w:val="005A4BA3"/>
    <w:rsid w:val="005A4EED"/>
    <w:rsid w:val="005A4F7E"/>
    <w:rsid w:val="005A512E"/>
    <w:rsid w:val="005A51D0"/>
    <w:rsid w:val="005A5427"/>
    <w:rsid w:val="005A58ED"/>
    <w:rsid w:val="005A5961"/>
    <w:rsid w:val="005A6068"/>
    <w:rsid w:val="005A6161"/>
    <w:rsid w:val="005A6185"/>
    <w:rsid w:val="005A6207"/>
    <w:rsid w:val="005A6214"/>
    <w:rsid w:val="005A63C0"/>
    <w:rsid w:val="005A6612"/>
    <w:rsid w:val="005A6DF2"/>
    <w:rsid w:val="005A742A"/>
    <w:rsid w:val="005A7745"/>
    <w:rsid w:val="005A77DC"/>
    <w:rsid w:val="005A7943"/>
    <w:rsid w:val="005A7D2B"/>
    <w:rsid w:val="005B059C"/>
    <w:rsid w:val="005B08F7"/>
    <w:rsid w:val="005B0DA5"/>
    <w:rsid w:val="005B18EE"/>
    <w:rsid w:val="005B1C0F"/>
    <w:rsid w:val="005B1F9A"/>
    <w:rsid w:val="005B267C"/>
    <w:rsid w:val="005B2925"/>
    <w:rsid w:val="005B2A88"/>
    <w:rsid w:val="005B31CA"/>
    <w:rsid w:val="005B31DA"/>
    <w:rsid w:val="005B3468"/>
    <w:rsid w:val="005B3F97"/>
    <w:rsid w:val="005B49DC"/>
    <w:rsid w:val="005B4A59"/>
    <w:rsid w:val="005B530C"/>
    <w:rsid w:val="005B5A01"/>
    <w:rsid w:val="005B5EC8"/>
    <w:rsid w:val="005B5F5D"/>
    <w:rsid w:val="005B60D9"/>
    <w:rsid w:val="005B7B7B"/>
    <w:rsid w:val="005B7BE5"/>
    <w:rsid w:val="005B7E88"/>
    <w:rsid w:val="005B7FEE"/>
    <w:rsid w:val="005C009C"/>
    <w:rsid w:val="005C04CD"/>
    <w:rsid w:val="005C0594"/>
    <w:rsid w:val="005C094D"/>
    <w:rsid w:val="005C0E86"/>
    <w:rsid w:val="005C1FB1"/>
    <w:rsid w:val="005C1FEC"/>
    <w:rsid w:val="005C26C1"/>
    <w:rsid w:val="005C286B"/>
    <w:rsid w:val="005C2CED"/>
    <w:rsid w:val="005C2E02"/>
    <w:rsid w:val="005C2F3C"/>
    <w:rsid w:val="005C3106"/>
    <w:rsid w:val="005C3118"/>
    <w:rsid w:val="005C3567"/>
    <w:rsid w:val="005C3AAA"/>
    <w:rsid w:val="005C4112"/>
    <w:rsid w:val="005C4178"/>
    <w:rsid w:val="005C5828"/>
    <w:rsid w:val="005C5A3A"/>
    <w:rsid w:val="005C5F7C"/>
    <w:rsid w:val="005C608E"/>
    <w:rsid w:val="005C60B5"/>
    <w:rsid w:val="005C65E0"/>
    <w:rsid w:val="005C6651"/>
    <w:rsid w:val="005C6A62"/>
    <w:rsid w:val="005C71F7"/>
    <w:rsid w:val="005D0392"/>
    <w:rsid w:val="005D0839"/>
    <w:rsid w:val="005D091B"/>
    <w:rsid w:val="005D0ACF"/>
    <w:rsid w:val="005D12A2"/>
    <w:rsid w:val="005D1B09"/>
    <w:rsid w:val="005D1DE6"/>
    <w:rsid w:val="005D2A98"/>
    <w:rsid w:val="005D2E75"/>
    <w:rsid w:val="005D363E"/>
    <w:rsid w:val="005D3989"/>
    <w:rsid w:val="005D3A73"/>
    <w:rsid w:val="005D3E18"/>
    <w:rsid w:val="005D479B"/>
    <w:rsid w:val="005D4BBA"/>
    <w:rsid w:val="005D5548"/>
    <w:rsid w:val="005D5718"/>
    <w:rsid w:val="005D62E5"/>
    <w:rsid w:val="005D6338"/>
    <w:rsid w:val="005D6692"/>
    <w:rsid w:val="005D671B"/>
    <w:rsid w:val="005D68B3"/>
    <w:rsid w:val="005D6D62"/>
    <w:rsid w:val="005D72AD"/>
    <w:rsid w:val="005D7317"/>
    <w:rsid w:val="005D74F3"/>
    <w:rsid w:val="005D78B0"/>
    <w:rsid w:val="005D7CA1"/>
    <w:rsid w:val="005D7E55"/>
    <w:rsid w:val="005E03DD"/>
    <w:rsid w:val="005E0BAB"/>
    <w:rsid w:val="005E0D04"/>
    <w:rsid w:val="005E1DD0"/>
    <w:rsid w:val="005E1E9B"/>
    <w:rsid w:val="005E1F0E"/>
    <w:rsid w:val="005E257A"/>
    <w:rsid w:val="005E26C1"/>
    <w:rsid w:val="005E28FC"/>
    <w:rsid w:val="005E2BFC"/>
    <w:rsid w:val="005E2CCD"/>
    <w:rsid w:val="005E3237"/>
    <w:rsid w:val="005E34D3"/>
    <w:rsid w:val="005E3571"/>
    <w:rsid w:val="005E3761"/>
    <w:rsid w:val="005E3F0E"/>
    <w:rsid w:val="005E422B"/>
    <w:rsid w:val="005E4361"/>
    <w:rsid w:val="005E443A"/>
    <w:rsid w:val="005E495D"/>
    <w:rsid w:val="005E4986"/>
    <w:rsid w:val="005E4DC7"/>
    <w:rsid w:val="005E57DC"/>
    <w:rsid w:val="005E5915"/>
    <w:rsid w:val="005E5BC4"/>
    <w:rsid w:val="005E617E"/>
    <w:rsid w:val="005E6203"/>
    <w:rsid w:val="005E6558"/>
    <w:rsid w:val="005E69E1"/>
    <w:rsid w:val="005E6AD4"/>
    <w:rsid w:val="005E6D4A"/>
    <w:rsid w:val="005E6DE6"/>
    <w:rsid w:val="005F023D"/>
    <w:rsid w:val="005F029C"/>
    <w:rsid w:val="005F20AB"/>
    <w:rsid w:val="005F212C"/>
    <w:rsid w:val="005F2254"/>
    <w:rsid w:val="005F250F"/>
    <w:rsid w:val="005F27AA"/>
    <w:rsid w:val="005F33C1"/>
    <w:rsid w:val="005F33C5"/>
    <w:rsid w:val="005F373C"/>
    <w:rsid w:val="005F385B"/>
    <w:rsid w:val="005F3B81"/>
    <w:rsid w:val="005F3C76"/>
    <w:rsid w:val="005F3E02"/>
    <w:rsid w:val="005F4856"/>
    <w:rsid w:val="005F4E4D"/>
    <w:rsid w:val="005F5352"/>
    <w:rsid w:val="005F6222"/>
    <w:rsid w:val="005F71C6"/>
    <w:rsid w:val="005F7930"/>
    <w:rsid w:val="005F7D6F"/>
    <w:rsid w:val="005F7E22"/>
    <w:rsid w:val="00600118"/>
    <w:rsid w:val="00600380"/>
    <w:rsid w:val="0060056A"/>
    <w:rsid w:val="00600ED3"/>
    <w:rsid w:val="006019BE"/>
    <w:rsid w:val="006019FF"/>
    <w:rsid w:val="00601DC3"/>
    <w:rsid w:val="00601E5E"/>
    <w:rsid w:val="0060265C"/>
    <w:rsid w:val="00602980"/>
    <w:rsid w:val="00602A9E"/>
    <w:rsid w:val="00602B8D"/>
    <w:rsid w:val="00602BD3"/>
    <w:rsid w:val="00603F7B"/>
    <w:rsid w:val="00604170"/>
    <w:rsid w:val="00604381"/>
    <w:rsid w:val="00604ED2"/>
    <w:rsid w:val="00604F5E"/>
    <w:rsid w:val="00605665"/>
    <w:rsid w:val="0060574F"/>
    <w:rsid w:val="00605817"/>
    <w:rsid w:val="00605CD2"/>
    <w:rsid w:val="00605D1C"/>
    <w:rsid w:val="006061C3"/>
    <w:rsid w:val="006066DF"/>
    <w:rsid w:val="00606A55"/>
    <w:rsid w:val="00607058"/>
    <w:rsid w:val="00607221"/>
    <w:rsid w:val="006077D7"/>
    <w:rsid w:val="00607C54"/>
    <w:rsid w:val="0061018C"/>
    <w:rsid w:val="006101F2"/>
    <w:rsid w:val="0061052D"/>
    <w:rsid w:val="0061058D"/>
    <w:rsid w:val="006108C3"/>
    <w:rsid w:val="0061097A"/>
    <w:rsid w:val="00610B70"/>
    <w:rsid w:val="00610C85"/>
    <w:rsid w:val="00611075"/>
    <w:rsid w:val="006121C9"/>
    <w:rsid w:val="0061240E"/>
    <w:rsid w:val="00612681"/>
    <w:rsid w:val="00612CA5"/>
    <w:rsid w:val="00613170"/>
    <w:rsid w:val="00613433"/>
    <w:rsid w:val="00613680"/>
    <w:rsid w:val="00613E3C"/>
    <w:rsid w:val="006140DE"/>
    <w:rsid w:val="00614796"/>
    <w:rsid w:val="006147A2"/>
    <w:rsid w:val="00614B14"/>
    <w:rsid w:val="00614F74"/>
    <w:rsid w:val="0061504C"/>
    <w:rsid w:val="006156A3"/>
    <w:rsid w:val="00616821"/>
    <w:rsid w:val="00616C72"/>
    <w:rsid w:val="00617766"/>
    <w:rsid w:val="00617B4D"/>
    <w:rsid w:val="00617CFF"/>
    <w:rsid w:val="006201AD"/>
    <w:rsid w:val="006201F6"/>
    <w:rsid w:val="00620A9A"/>
    <w:rsid w:val="00620DDC"/>
    <w:rsid w:val="00621520"/>
    <w:rsid w:val="00621604"/>
    <w:rsid w:val="00621FAB"/>
    <w:rsid w:val="00622054"/>
    <w:rsid w:val="00622386"/>
    <w:rsid w:val="0062276F"/>
    <w:rsid w:val="006228A7"/>
    <w:rsid w:val="00622B30"/>
    <w:rsid w:val="00622F83"/>
    <w:rsid w:val="006230F1"/>
    <w:rsid w:val="00623165"/>
    <w:rsid w:val="0062386D"/>
    <w:rsid w:val="00623910"/>
    <w:rsid w:val="00623E9D"/>
    <w:rsid w:val="00623EB4"/>
    <w:rsid w:val="00623EED"/>
    <w:rsid w:val="00624141"/>
    <w:rsid w:val="006242D4"/>
    <w:rsid w:val="0062503C"/>
    <w:rsid w:val="00625787"/>
    <w:rsid w:val="00625A7D"/>
    <w:rsid w:val="0062634E"/>
    <w:rsid w:val="00626592"/>
    <w:rsid w:val="006267F6"/>
    <w:rsid w:val="0062721B"/>
    <w:rsid w:val="006272A5"/>
    <w:rsid w:val="00627893"/>
    <w:rsid w:val="006308D8"/>
    <w:rsid w:val="00631139"/>
    <w:rsid w:val="00631DF1"/>
    <w:rsid w:val="006326FB"/>
    <w:rsid w:val="00632ACF"/>
    <w:rsid w:val="00632B76"/>
    <w:rsid w:val="00632C4F"/>
    <w:rsid w:val="006334D7"/>
    <w:rsid w:val="00633CB2"/>
    <w:rsid w:val="00633F44"/>
    <w:rsid w:val="00634048"/>
    <w:rsid w:val="0063474D"/>
    <w:rsid w:val="006358BE"/>
    <w:rsid w:val="00637233"/>
    <w:rsid w:val="006378A6"/>
    <w:rsid w:val="00637EAD"/>
    <w:rsid w:val="00637F64"/>
    <w:rsid w:val="006406C7"/>
    <w:rsid w:val="006408A8"/>
    <w:rsid w:val="00640A78"/>
    <w:rsid w:val="00640F8A"/>
    <w:rsid w:val="00641880"/>
    <w:rsid w:val="00641D9C"/>
    <w:rsid w:val="00641E1D"/>
    <w:rsid w:val="00642620"/>
    <w:rsid w:val="0064268A"/>
    <w:rsid w:val="006426F4"/>
    <w:rsid w:val="00642A17"/>
    <w:rsid w:val="00642BCE"/>
    <w:rsid w:val="00642C19"/>
    <w:rsid w:val="00642DCF"/>
    <w:rsid w:val="0064325D"/>
    <w:rsid w:val="00643927"/>
    <w:rsid w:val="00643D25"/>
    <w:rsid w:val="00643D93"/>
    <w:rsid w:val="00644150"/>
    <w:rsid w:val="0064474C"/>
    <w:rsid w:val="00644A7B"/>
    <w:rsid w:val="00644F0F"/>
    <w:rsid w:val="00645B28"/>
    <w:rsid w:val="00645EA0"/>
    <w:rsid w:val="00646A61"/>
    <w:rsid w:val="006478B6"/>
    <w:rsid w:val="0064795F"/>
    <w:rsid w:val="006479C2"/>
    <w:rsid w:val="006479EB"/>
    <w:rsid w:val="00647AC9"/>
    <w:rsid w:val="00647E29"/>
    <w:rsid w:val="006500E3"/>
    <w:rsid w:val="00650152"/>
    <w:rsid w:val="006502AD"/>
    <w:rsid w:val="00651EA3"/>
    <w:rsid w:val="0065208A"/>
    <w:rsid w:val="00652610"/>
    <w:rsid w:val="00652698"/>
    <w:rsid w:val="00652815"/>
    <w:rsid w:val="006529E4"/>
    <w:rsid w:val="00652AEA"/>
    <w:rsid w:val="00652D19"/>
    <w:rsid w:val="00653048"/>
    <w:rsid w:val="0065305F"/>
    <w:rsid w:val="006534C6"/>
    <w:rsid w:val="0065413B"/>
    <w:rsid w:val="00654329"/>
    <w:rsid w:val="006548B9"/>
    <w:rsid w:val="00654E23"/>
    <w:rsid w:val="00655041"/>
    <w:rsid w:val="00655767"/>
    <w:rsid w:val="00655AF4"/>
    <w:rsid w:val="00655C1E"/>
    <w:rsid w:val="00656366"/>
    <w:rsid w:val="00656AB6"/>
    <w:rsid w:val="0065712B"/>
    <w:rsid w:val="006573C7"/>
    <w:rsid w:val="006575B4"/>
    <w:rsid w:val="00657849"/>
    <w:rsid w:val="0065787F"/>
    <w:rsid w:val="00657AAD"/>
    <w:rsid w:val="006605F8"/>
    <w:rsid w:val="006609A3"/>
    <w:rsid w:val="00661101"/>
    <w:rsid w:val="006616B7"/>
    <w:rsid w:val="00661AC3"/>
    <w:rsid w:val="00662359"/>
    <w:rsid w:val="0066302E"/>
    <w:rsid w:val="006631F6"/>
    <w:rsid w:val="00663394"/>
    <w:rsid w:val="006633CE"/>
    <w:rsid w:val="0066354D"/>
    <w:rsid w:val="00663565"/>
    <w:rsid w:val="006635C8"/>
    <w:rsid w:val="00663B8E"/>
    <w:rsid w:val="00663E74"/>
    <w:rsid w:val="00664010"/>
    <w:rsid w:val="0066411C"/>
    <w:rsid w:val="00664249"/>
    <w:rsid w:val="0066436F"/>
    <w:rsid w:val="00664A30"/>
    <w:rsid w:val="00664DD7"/>
    <w:rsid w:val="00665634"/>
    <w:rsid w:val="00665C59"/>
    <w:rsid w:val="00666134"/>
    <w:rsid w:val="0066628B"/>
    <w:rsid w:val="0066687D"/>
    <w:rsid w:val="00666ACD"/>
    <w:rsid w:val="00666DF3"/>
    <w:rsid w:val="00666EC5"/>
    <w:rsid w:val="00666ED4"/>
    <w:rsid w:val="00666F0F"/>
    <w:rsid w:val="00667C43"/>
    <w:rsid w:val="00667FBA"/>
    <w:rsid w:val="0067044C"/>
    <w:rsid w:val="00670764"/>
    <w:rsid w:val="00670B64"/>
    <w:rsid w:val="006712A6"/>
    <w:rsid w:val="006716A9"/>
    <w:rsid w:val="00671AB5"/>
    <w:rsid w:val="006723A9"/>
    <w:rsid w:val="00672C82"/>
    <w:rsid w:val="006732E4"/>
    <w:rsid w:val="0067380D"/>
    <w:rsid w:val="006738EA"/>
    <w:rsid w:val="00673B1E"/>
    <w:rsid w:val="00673EF4"/>
    <w:rsid w:val="006747F2"/>
    <w:rsid w:val="00674AA8"/>
    <w:rsid w:val="00674C6D"/>
    <w:rsid w:val="00675322"/>
    <w:rsid w:val="00675CE5"/>
    <w:rsid w:val="00675E77"/>
    <w:rsid w:val="00676483"/>
    <w:rsid w:val="006769BD"/>
    <w:rsid w:val="00676A6B"/>
    <w:rsid w:val="00676E2F"/>
    <w:rsid w:val="00676F3F"/>
    <w:rsid w:val="00677619"/>
    <w:rsid w:val="0068097E"/>
    <w:rsid w:val="00680CDA"/>
    <w:rsid w:val="00680D5A"/>
    <w:rsid w:val="00680F7F"/>
    <w:rsid w:val="00680F91"/>
    <w:rsid w:val="006814F2"/>
    <w:rsid w:val="0068199A"/>
    <w:rsid w:val="00681D5E"/>
    <w:rsid w:val="00683062"/>
    <w:rsid w:val="0068328F"/>
    <w:rsid w:val="006835C1"/>
    <w:rsid w:val="00683886"/>
    <w:rsid w:val="00683937"/>
    <w:rsid w:val="00683C99"/>
    <w:rsid w:val="0068463D"/>
    <w:rsid w:val="006847B8"/>
    <w:rsid w:val="0068497D"/>
    <w:rsid w:val="00685930"/>
    <w:rsid w:val="00685FA4"/>
    <w:rsid w:val="00685FD2"/>
    <w:rsid w:val="0068638F"/>
    <w:rsid w:val="00686455"/>
    <w:rsid w:val="00686714"/>
    <w:rsid w:val="00686ABC"/>
    <w:rsid w:val="006879E1"/>
    <w:rsid w:val="00687D0C"/>
    <w:rsid w:val="00687E70"/>
    <w:rsid w:val="006905EE"/>
    <w:rsid w:val="0069083B"/>
    <w:rsid w:val="00690F9D"/>
    <w:rsid w:val="0069101C"/>
    <w:rsid w:val="00691430"/>
    <w:rsid w:val="00691E4E"/>
    <w:rsid w:val="00691FF9"/>
    <w:rsid w:val="00692E4C"/>
    <w:rsid w:val="0069336C"/>
    <w:rsid w:val="0069450B"/>
    <w:rsid w:val="00694D2C"/>
    <w:rsid w:val="006953A7"/>
    <w:rsid w:val="0069557C"/>
    <w:rsid w:val="00695882"/>
    <w:rsid w:val="00695B23"/>
    <w:rsid w:val="0069603F"/>
    <w:rsid w:val="00696095"/>
    <w:rsid w:val="006966C5"/>
    <w:rsid w:val="006967F7"/>
    <w:rsid w:val="00696A5E"/>
    <w:rsid w:val="00696A66"/>
    <w:rsid w:val="00696D8F"/>
    <w:rsid w:val="0069703C"/>
    <w:rsid w:val="00697331"/>
    <w:rsid w:val="006977C5"/>
    <w:rsid w:val="006A0457"/>
    <w:rsid w:val="006A07CC"/>
    <w:rsid w:val="006A0E63"/>
    <w:rsid w:val="006A1326"/>
    <w:rsid w:val="006A17C1"/>
    <w:rsid w:val="006A28C9"/>
    <w:rsid w:val="006A2DEB"/>
    <w:rsid w:val="006A2E9A"/>
    <w:rsid w:val="006A2EF4"/>
    <w:rsid w:val="006A35DB"/>
    <w:rsid w:val="006A3D79"/>
    <w:rsid w:val="006A4943"/>
    <w:rsid w:val="006A4C1B"/>
    <w:rsid w:val="006A53D5"/>
    <w:rsid w:val="006A6331"/>
    <w:rsid w:val="006A65B7"/>
    <w:rsid w:val="006A68A5"/>
    <w:rsid w:val="006A6B4E"/>
    <w:rsid w:val="006A6E7F"/>
    <w:rsid w:val="006A71D7"/>
    <w:rsid w:val="006A750B"/>
    <w:rsid w:val="006B0086"/>
    <w:rsid w:val="006B01B9"/>
    <w:rsid w:val="006B0594"/>
    <w:rsid w:val="006B06E7"/>
    <w:rsid w:val="006B098F"/>
    <w:rsid w:val="006B0D44"/>
    <w:rsid w:val="006B1730"/>
    <w:rsid w:val="006B1EF4"/>
    <w:rsid w:val="006B24F2"/>
    <w:rsid w:val="006B29B5"/>
    <w:rsid w:val="006B29D8"/>
    <w:rsid w:val="006B2A9E"/>
    <w:rsid w:val="006B36DF"/>
    <w:rsid w:val="006B3761"/>
    <w:rsid w:val="006B3A64"/>
    <w:rsid w:val="006B3B1B"/>
    <w:rsid w:val="006B3BC4"/>
    <w:rsid w:val="006B4923"/>
    <w:rsid w:val="006B4C70"/>
    <w:rsid w:val="006B5384"/>
    <w:rsid w:val="006B56CE"/>
    <w:rsid w:val="006B58C4"/>
    <w:rsid w:val="006B5B67"/>
    <w:rsid w:val="006B61B3"/>
    <w:rsid w:val="006B6BCC"/>
    <w:rsid w:val="006B7C18"/>
    <w:rsid w:val="006B7C19"/>
    <w:rsid w:val="006C02A5"/>
    <w:rsid w:val="006C0802"/>
    <w:rsid w:val="006C0EF8"/>
    <w:rsid w:val="006C100A"/>
    <w:rsid w:val="006C1074"/>
    <w:rsid w:val="006C120E"/>
    <w:rsid w:val="006C1215"/>
    <w:rsid w:val="006C15D5"/>
    <w:rsid w:val="006C1926"/>
    <w:rsid w:val="006C1C77"/>
    <w:rsid w:val="006C1D9E"/>
    <w:rsid w:val="006C2211"/>
    <w:rsid w:val="006C22AA"/>
    <w:rsid w:val="006C258F"/>
    <w:rsid w:val="006C306A"/>
    <w:rsid w:val="006C36B6"/>
    <w:rsid w:val="006C3E9D"/>
    <w:rsid w:val="006C4924"/>
    <w:rsid w:val="006C4D82"/>
    <w:rsid w:val="006C5071"/>
    <w:rsid w:val="006C5171"/>
    <w:rsid w:val="006C5183"/>
    <w:rsid w:val="006C5D54"/>
    <w:rsid w:val="006C618F"/>
    <w:rsid w:val="006C630C"/>
    <w:rsid w:val="006C68C6"/>
    <w:rsid w:val="006C786A"/>
    <w:rsid w:val="006C79F8"/>
    <w:rsid w:val="006C7B0D"/>
    <w:rsid w:val="006D0303"/>
    <w:rsid w:val="006D0AC3"/>
    <w:rsid w:val="006D0BB0"/>
    <w:rsid w:val="006D1773"/>
    <w:rsid w:val="006D1814"/>
    <w:rsid w:val="006D18CA"/>
    <w:rsid w:val="006D1937"/>
    <w:rsid w:val="006D1984"/>
    <w:rsid w:val="006D1D04"/>
    <w:rsid w:val="006D255F"/>
    <w:rsid w:val="006D2563"/>
    <w:rsid w:val="006D2E3A"/>
    <w:rsid w:val="006D31CC"/>
    <w:rsid w:val="006D3570"/>
    <w:rsid w:val="006D3614"/>
    <w:rsid w:val="006D3C37"/>
    <w:rsid w:val="006D3FD8"/>
    <w:rsid w:val="006D4E7E"/>
    <w:rsid w:val="006D5F49"/>
    <w:rsid w:val="006D6782"/>
    <w:rsid w:val="006D6DF3"/>
    <w:rsid w:val="006D774C"/>
    <w:rsid w:val="006D7AD7"/>
    <w:rsid w:val="006D7E04"/>
    <w:rsid w:val="006D7E77"/>
    <w:rsid w:val="006E042A"/>
    <w:rsid w:val="006E0760"/>
    <w:rsid w:val="006E09ED"/>
    <w:rsid w:val="006E114C"/>
    <w:rsid w:val="006E1287"/>
    <w:rsid w:val="006E19FB"/>
    <w:rsid w:val="006E1EB9"/>
    <w:rsid w:val="006E3760"/>
    <w:rsid w:val="006E40EC"/>
    <w:rsid w:val="006E41AC"/>
    <w:rsid w:val="006E43E0"/>
    <w:rsid w:val="006E49B8"/>
    <w:rsid w:val="006E4FCA"/>
    <w:rsid w:val="006E56C0"/>
    <w:rsid w:val="006E58C7"/>
    <w:rsid w:val="006E5E25"/>
    <w:rsid w:val="006E61D1"/>
    <w:rsid w:val="006E6522"/>
    <w:rsid w:val="006E65E0"/>
    <w:rsid w:val="006E6AA1"/>
    <w:rsid w:val="006E6B4B"/>
    <w:rsid w:val="006E6E17"/>
    <w:rsid w:val="006E7078"/>
    <w:rsid w:val="006E70FB"/>
    <w:rsid w:val="006E71D1"/>
    <w:rsid w:val="006E7532"/>
    <w:rsid w:val="006F0FFF"/>
    <w:rsid w:val="006F13B5"/>
    <w:rsid w:val="006F185A"/>
    <w:rsid w:val="006F19D9"/>
    <w:rsid w:val="006F1AF5"/>
    <w:rsid w:val="006F1E05"/>
    <w:rsid w:val="006F2128"/>
    <w:rsid w:val="006F259B"/>
    <w:rsid w:val="006F3999"/>
    <w:rsid w:val="006F39FB"/>
    <w:rsid w:val="006F3EB8"/>
    <w:rsid w:val="006F4B1C"/>
    <w:rsid w:val="006F4E86"/>
    <w:rsid w:val="006F568F"/>
    <w:rsid w:val="006F5DA8"/>
    <w:rsid w:val="006F622C"/>
    <w:rsid w:val="006F662E"/>
    <w:rsid w:val="006F7BC1"/>
    <w:rsid w:val="006F7BE0"/>
    <w:rsid w:val="006F7C0F"/>
    <w:rsid w:val="006F7C3C"/>
    <w:rsid w:val="006F7C45"/>
    <w:rsid w:val="006F7DD1"/>
    <w:rsid w:val="00700052"/>
    <w:rsid w:val="00701106"/>
    <w:rsid w:val="007013CA"/>
    <w:rsid w:val="007022B0"/>
    <w:rsid w:val="0070282B"/>
    <w:rsid w:val="00702968"/>
    <w:rsid w:val="00702DC8"/>
    <w:rsid w:val="00703268"/>
    <w:rsid w:val="00703269"/>
    <w:rsid w:val="00703BD1"/>
    <w:rsid w:val="00704289"/>
    <w:rsid w:val="007045C8"/>
    <w:rsid w:val="00704E4B"/>
    <w:rsid w:val="007056A4"/>
    <w:rsid w:val="0070582A"/>
    <w:rsid w:val="00705DAD"/>
    <w:rsid w:val="00705E0E"/>
    <w:rsid w:val="00705F08"/>
    <w:rsid w:val="007061CE"/>
    <w:rsid w:val="00706390"/>
    <w:rsid w:val="007066CC"/>
    <w:rsid w:val="00706CC2"/>
    <w:rsid w:val="00706D61"/>
    <w:rsid w:val="00706F00"/>
    <w:rsid w:val="00706F2A"/>
    <w:rsid w:val="00707010"/>
    <w:rsid w:val="00707818"/>
    <w:rsid w:val="00707D5A"/>
    <w:rsid w:val="00710080"/>
    <w:rsid w:val="00710404"/>
    <w:rsid w:val="00710844"/>
    <w:rsid w:val="00710C49"/>
    <w:rsid w:val="00710FE4"/>
    <w:rsid w:val="00711005"/>
    <w:rsid w:val="00711574"/>
    <w:rsid w:val="00712011"/>
    <w:rsid w:val="007123DD"/>
    <w:rsid w:val="00712484"/>
    <w:rsid w:val="007124DD"/>
    <w:rsid w:val="0071326F"/>
    <w:rsid w:val="007135D8"/>
    <w:rsid w:val="0071388A"/>
    <w:rsid w:val="00713B31"/>
    <w:rsid w:val="0071466A"/>
    <w:rsid w:val="00714AD0"/>
    <w:rsid w:val="00715057"/>
    <w:rsid w:val="007155EC"/>
    <w:rsid w:val="0071608D"/>
    <w:rsid w:val="0071624E"/>
    <w:rsid w:val="007163B1"/>
    <w:rsid w:val="007165DD"/>
    <w:rsid w:val="0071698D"/>
    <w:rsid w:val="007171F9"/>
    <w:rsid w:val="0071722F"/>
    <w:rsid w:val="007177F8"/>
    <w:rsid w:val="00720669"/>
    <w:rsid w:val="00721B49"/>
    <w:rsid w:val="00722345"/>
    <w:rsid w:val="00722731"/>
    <w:rsid w:val="00722DEF"/>
    <w:rsid w:val="007237C8"/>
    <w:rsid w:val="007237ED"/>
    <w:rsid w:val="00723B52"/>
    <w:rsid w:val="00723ED5"/>
    <w:rsid w:val="00723F07"/>
    <w:rsid w:val="00724500"/>
    <w:rsid w:val="00724A0F"/>
    <w:rsid w:val="00725458"/>
    <w:rsid w:val="0072563E"/>
    <w:rsid w:val="00725B06"/>
    <w:rsid w:val="00726A8E"/>
    <w:rsid w:val="00727A25"/>
    <w:rsid w:val="00727A4D"/>
    <w:rsid w:val="00727AF0"/>
    <w:rsid w:val="00727DEB"/>
    <w:rsid w:val="007301AF"/>
    <w:rsid w:val="007301C1"/>
    <w:rsid w:val="007306B4"/>
    <w:rsid w:val="00730AEB"/>
    <w:rsid w:val="007313F0"/>
    <w:rsid w:val="007317F0"/>
    <w:rsid w:val="00731C2A"/>
    <w:rsid w:val="00731E69"/>
    <w:rsid w:val="00731F20"/>
    <w:rsid w:val="00731F33"/>
    <w:rsid w:val="007322DB"/>
    <w:rsid w:val="0073266C"/>
    <w:rsid w:val="0073272F"/>
    <w:rsid w:val="00732FAD"/>
    <w:rsid w:val="0073303D"/>
    <w:rsid w:val="007339C7"/>
    <w:rsid w:val="00733CD4"/>
    <w:rsid w:val="00734112"/>
    <w:rsid w:val="007342AB"/>
    <w:rsid w:val="00734C62"/>
    <w:rsid w:val="00734E84"/>
    <w:rsid w:val="00735713"/>
    <w:rsid w:val="00736E5F"/>
    <w:rsid w:val="00736F17"/>
    <w:rsid w:val="00737486"/>
    <w:rsid w:val="00737BE8"/>
    <w:rsid w:val="00737CF4"/>
    <w:rsid w:val="00737CFB"/>
    <w:rsid w:val="007404C8"/>
    <w:rsid w:val="007404ED"/>
    <w:rsid w:val="007405E0"/>
    <w:rsid w:val="0074060A"/>
    <w:rsid w:val="00740623"/>
    <w:rsid w:val="007407AD"/>
    <w:rsid w:val="0074093C"/>
    <w:rsid w:val="00740DB1"/>
    <w:rsid w:val="00741498"/>
    <w:rsid w:val="00741787"/>
    <w:rsid w:val="00741B2F"/>
    <w:rsid w:val="00741B3F"/>
    <w:rsid w:val="00741D42"/>
    <w:rsid w:val="007420F3"/>
    <w:rsid w:val="00742632"/>
    <w:rsid w:val="007430A6"/>
    <w:rsid w:val="007435C5"/>
    <w:rsid w:val="0074394D"/>
    <w:rsid w:val="00744025"/>
    <w:rsid w:val="00745174"/>
    <w:rsid w:val="007452A7"/>
    <w:rsid w:val="0074535A"/>
    <w:rsid w:val="00746065"/>
    <w:rsid w:val="0074632C"/>
    <w:rsid w:val="00746AAA"/>
    <w:rsid w:val="0074767A"/>
    <w:rsid w:val="0075042A"/>
    <w:rsid w:val="007504F7"/>
    <w:rsid w:val="0075076D"/>
    <w:rsid w:val="00750B8B"/>
    <w:rsid w:val="00750CC7"/>
    <w:rsid w:val="00750DC6"/>
    <w:rsid w:val="00751086"/>
    <w:rsid w:val="007515EF"/>
    <w:rsid w:val="0075241F"/>
    <w:rsid w:val="00752530"/>
    <w:rsid w:val="007525F2"/>
    <w:rsid w:val="00752766"/>
    <w:rsid w:val="00753136"/>
    <w:rsid w:val="007537B5"/>
    <w:rsid w:val="00753962"/>
    <w:rsid w:val="00753A3D"/>
    <w:rsid w:val="00753B68"/>
    <w:rsid w:val="00753BFC"/>
    <w:rsid w:val="00753F6D"/>
    <w:rsid w:val="007544B1"/>
    <w:rsid w:val="0075461D"/>
    <w:rsid w:val="00754704"/>
    <w:rsid w:val="00754A93"/>
    <w:rsid w:val="00754F47"/>
    <w:rsid w:val="00755204"/>
    <w:rsid w:val="007553B4"/>
    <w:rsid w:val="00755585"/>
    <w:rsid w:val="00755D44"/>
    <w:rsid w:val="007563A1"/>
    <w:rsid w:val="00756972"/>
    <w:rsid w:val="00756996"/>
    <w:rsid w:val="00756CE9"/>
    <w:rsid w:val="00757972"/>
    <w:rsid w:val="00757F25"/>
    <w:rsid w:val="0076047D"/>
    <w:rsid w:val="0076053B"/>
    <w:rsid w:val="007608E9"/>
    <w:rsid w:val="00760977"/>
    <w:rsid w:val="00761128"/>
    <w:rsid w:val="007614FB"/>
    <w:rsid w:val="00761699"/>
    <w:rsid w:val="007628AD"/>
    <w:rsid w:val="007630D4"/>
    <w:rsid w:val="007632B2"/>
    <w:rsid w:val="00763CFE"/>
    <w:rsid w:val="007650A6"/>
    <w:rsid w:val="007654A0"/>
    <w:rsid w:val="00765598"/>
    <w:rsid w:val="007658E1"/>
    <w:rsid w:val="00765C2D"/>
    <w:rsid w:val="0076645F"/>
    <w:rsid w:val="0077011E"/>
    <w:rsid w:val="00770415"/>
    <w:rsid w:val="00770FE0"/>
    <w:rsid w:val="00771264"/>
    <w:rsid w:val="00771DAD"/>
    <w:rsid w:val="00771F88"/>
    <w:rsid w:val="00772185"/>
    <w:rsid w:val="00772523"/>
    <w:rsid w:val="0077364C"/>
    <w:rsid w:val="00773779"/>
    <w:rsid w:val="00773814"/>
    <w:rsid w:val="00773E3C"/>
    <w:rsid w:val="00774B7E"/>
    <w:rsid w:val="00774D1D"/>
    <w:rsid w:val="00774F09"/>
    <w:rsid w:val="00775781"/>
    <w:rsid w:val="00775BDD"/>
    <w:rsid w:val="00775E89"/>
    <w:rsid w:val="00775EBE"/>
    <w:rsid w:val="0077644C"/>
    <w:rsid w:val="0077678F"/>
    <w:rsid w:val="00776845"/>
    <w:rsid w:val="007771B7"/>
    <w:rsid w:val="0077795A"/>
    <w:rsid w:val="00777BEF"/>
    <w:rsid w:val="007805A8"/>
    <w:rsid w:val="00780B6E"/>
    <w:rsid w:val="00781346"/>
    <w:rsid w:val="0078135A"/>
    <w:rsid w:val="00781CB6"/>
    <w:rsid w:val="00781EA4"/>
    <w:rsid w:val="00781F5A"/>
    <w:rsid w:val="00782192"/>
    <w:rsid w:val="00782756"/>
    <w:rsid w:val="007829DD"/>
    <w:rsid w:val="00782C0A"/>
    <w:rsid w:val="00782DEC"/>
    <w:rsid w:val="0078352E"/>
    <w:rsid w:val="00783E47"/>
    <w:rsid w:val="00783F53"/>
    <w:rsid w:val="007840D2"/>
    <w:rsid w:val="007841B7"/>
    <w:rsid w:val="00784524"/>
    <w:rsid w:val="00785228"/>
    <w:rsid w:val="007856BB"/>
    <w:rsid w:val="00785FD3"/>
    <w:rsid w:val="00786032"/>
    <w:rsid w:val="0078614B"/>
    <w:rsid w:val="0078681C"/>
    <w:rsid w:val="00786A02"/>
    <w:rsid w:val="00786A6C"/>
    <w:rsid w:val="00786ABA"/>
    <w:rsid w:val="00790941"/>
    <w:rsid w:val="0079111C"/>
    <w:rsid w:val="00791510"/>
    <w:rsid w:val="00791659"/>
    <w:rsid w:val="00792070"/>
    <w:rsid w:val="00792223"/>
    <w:rsid w:val="00792B26"/>
    <w:rsid w:val="00792B4A"/>
    <w:rsid w:val="00792D8D"/>
    <w:rsid w:val="007934A4"/>
    <w:rsid w:val="007936C3"/>
    <w:rsid w:val="0079397A"/>
    <w:rsid w:val="00793B8A"/>
    <w:rsid w:val="00794032"/>
    <w:rsid w:val="007943AE"/>
    <w:rsid w:val="00794733"/>
    <w:rsid w:val="00794B70"/>
    <w:rsid w:val="00795530"/>
    <w:rsid w:val="007955E0"/>
    <w:rsid w:val="00795FF0"/>
    <w:rsid w:val="007964EC"/>
    <w:rsid w:val="00796CED"/>
    <w:rsid w:val="00797870"/>
    <w:rsid w:val="00797BA6"/>
    <w:rsid w:val="00797D97"/>
    <w:rsid w:val="00797EC8"/>
    <w:rsid w:val="007A0517"/>
    <w:rsid w:val="007A0ADC"/>
    <w:rsid w:val="007A0C37"/>
    <w:rsid w:val="007A0C39"/>
    <w:rsid w:val="007A0EA7"/>
    <w:rsid w:val="007A102B"/>
    <w:rsid w:val="007A1A49"/>
    <w:rsid w:val="007A1B65"/>
    <w:rsid w:val="007A1FB0"/>
    <w:rsid w:val="007A2366"/>
    <w:rsid w:val="007A311B"/>
    <w:rsid w:val="007A354D"/>
    <w:rsid w:val="007A45CC"/>
    <w:rsid w:val="007A45F1"/>
    <w:rsid w:val="007A54CD"/>
    <w:rsid w:val="007A566A"/>
    <w:rsid w:val="007A5842"/>
    <w:rsid w:val="007A58BD"/>
    <w:rsid w:val="007A58C4"/>
    <w:rsid w:val="007A592C"/>
    <w:rsid w:val="007A5D2F"/>
    <w:rsid w:val="007A5F84"/>
    <w:rsid w:val="007A5FA1"/>
    <w:rsid w:val="007A65C2"/>
    <w:rsid w:val="007A6AAE"/>
    <w:rsid w:val="007A70F5"/>
    <w:rsid w:val="007A7345"/>
    <w:rsid w:val="007A7F6E"/>
    <w:rsid w:val="007B015A"/>
    <w:rsid w:val="007B01B4"/>
    <w:rsid w:val="007B0E97"/>
    <w:rsid w:val="007B128B"/>
    <w:rsid w:val="007B1B2D"/>
    <w:rsid w:val="007B1EA6"/>
    <w:rsid w:val="007B273D"/>
    <w:rsid w:val="007B28A8"/>
    <w:rsid w:val="007B2ED8"/>
    <w:rsid w:val="007B305B"/>
    <w:rsid w:val="007B315E"/>
    <w:rsid w:val="007B32C1"/>
    <w:rsid w:val="007B3439"/>
    <w:rsid w:val="007B3607"/>
    <w:rsid w:val="007B3D86"/>
    <w:rsid w:val="007B4468"/>
    <w:rsid w:val="007B44BD"/>
    <w:rsid w:val="007B44FA"/>
    <w:rsid w:val="007B459B"/>
    <w:rsid w:val="007B4781"/>
    <w:rsid w:val="007B4EDB"/>
    <w:rsid w:val="007B4F52"/>
    <w:rsid w:val="007B56FA"/>
    <w:rsid w:val="007B5757"/>
    <w:rsid w:val="007B591B"/>
    <w:rsid w:val="007B5A39"/>
    <w:rsid w:val="007B619B"/>
    <w:rsid w:val="007B6A19"/>
    <w:rsid w:val="007B7203"/>
    <w:rsid w:val="007B79F4"/>
    <w:rsid w:val="007C0E76"/>
    <w:rsid w:val="007C18A9"/>
    <w:rsid w:val="007C1E65"/>
    <w:rsid w:val="007C1E86"/>
    <w:rsid w:val="007C1F89"/>
    <w:rsid w:val="007C281A"/>
    <w:rsid w:val="007C2850"/>
    <w:rsid w:val="007C2CFB"/>
    <w:rsid w:val="007C389F"/>
    <w:rsid w:val="007C3BDA"/>
    <w:rsid w:val="007C4BFA"/>
    <w:rsid w:val="007C4C1B"/>
    <w:rsid w:val="007C507D"/>
    <w:rsid w:val="007C5851"/>
    <w:rsid w:val="007C5A94"/>
    <w:rsid w:val="007C5ED8"/>
    <w:rsid w:val="007C6160"/>
    <w:rsid w:val="007C63E6"/>
    <w:rsid w:val="007C67F5"/>
    <w:rsid w:val="007C72AE"/>
    <w:rsid w:val="007C77A8"/>
    <w:rsid w:val="007C7FCC"/>
    <w:rsid w:val="007D0335"/>
    <w:rsid w:val="007D08C5"/>
    <w:rsid w:val="007D15C2"/>
    <w:rsid w:val="007D16FE"/>
    <w:rsid w:val="007D1FF9"/>
    <w:rsid w:val="007D218B"/>
    <w:rsid w:val="007D26B2"/>
    <w:rsid w:val="007D2D63"/>
    <w:rsid w:val="007D30BC"/>
    <w:rsid w:val="007D32E1"/>
    <w:rsid w:val="007D350A"/>
    <w:rsid w:val="007D3BC8"/>
    <w:rsid w:val="007D3DFE"/>
    <w:rsid w:val="007D3FFB"/>
    <w:rsid w:val="007D45AF"/>
    <w:rsid w:val="007D49B0"/>
    <w:rsid w:val="007D4D30"/>
    <w:rsid w:val="007D5141"/>
    <w:rsid w:val="007D56CC"/>
    <w:rsid w:val="007D5A98"/>
    <w:rsid w:val="007D5B3E"/>
    <w:rsid w:val="007D5D5E"/>
    <w:rsid w:val="007D6950"/>
    <w:rsid w:val="007D6951"/>
    <w:rsid w:val="007D6BFB"/>
    <w:rsid w:val="007D6FA1"/>
    <w:rsid w:val="007D714A"/>
    <w:rsid w:val="007D75BD"/>
    <w:rsid w:val="007D7DF7"/>
    <w:rsid w:val="007E0731"/>
    <w:rsid w:val="007E0C57"/>
    <w:rsid w:val="007E0FB7"/>
    <w:rsid w:val="007E131F"/>
    <w:rsid w:val="007E13BF"/>
    <w:rsid w:val="007E1562"/>
    <w:rsid w:val="007E17E4"/>
    <w:rsid w:val="007E1876"/>
    <w:rsid w:val="007E187A"/>
    <w:rsid w:val="007E2B59"/>
    <w:rsid w:val="007E3555"/>
    <w:rsid w:val="007E3567"/>
    <w:rsid w:val="007E35B6"/>
    <w:rsid w:val="007E3EE5"/>
    <w:rsid w:val="007E41E1"/>
    <w:rsid w:val="007E4322"/>
    <w:rsid w:val="007E4FD7"/>
    <w:rsid w:val="007E6C6A"/>
    <w:rsid w:val="007E71D5"/>
    <w:rsid w:val="007E78F1"/>
    <w:rsid w:val="007E7BC7"/>
    <w:rsid w:val="007F0625"/>
    <w:rsid w:val="007F092D"/>
    <w:rsid w:val="007F094D"/>
    <w:rsid w:val="007F229F"/>
    <w:rsid w:val="007F24DE"/>
    <w:rsid w:val="007F38F5"/>
    <w:rsid w:val="007F396A"/>
    <w:rsid w:val="007F3B73"/>
    <w:rsid w:val="007F478B"/>
    <w:rsid w:val="007F48D0"/>
    <w:rsid w:val="007F5BFF"/>
    <w:rsid w:val="007F5FF5"/>
    <w:rsid w:val="007F6A19"/>
    <w:rsid w:val="007F6FFE"/>
    <w:rsid w:val="007F7168"/>
    <w:rsid w:val="007F78F2"/>
    <w:rsid w:val="007F7EE9"/>
    <w:rsid w:val="0080017E"/>
    <w:rsid w:val="00800EE9"/>
    <w:rsid w:val="00801112"/>
    <w:rsid w:val="0080135B"/>
    <w:rsid w:val="008017F5"/>
    <w:rsid w:val="00801C9F"/>
    <w:rsid w:val="00802A2B"/>
    <w:rsid w:val="00802E85"/>
    <w:rsid w:val="00803306"/>
    <w:rsid w:val="00803DA0"/>
    <w:rsid w:val="00804121"/>
    <w:rsid w:val="0080465E"/>
    <w:rsid w:val="00804D15"/>
    <w:rsid w:val="008054E9"/>
    <w:rsid w:val="00805904"/>
    <w:rsid w:val="008059E7"/>
    <w:rsid w:val="00805EF9"/>
    <w:rsid w:val="00806A3D"/>
    <w:rsid w:val="008076B2"/>
    <w:rsid w:val="008076DF"/>
    <w:rsid w:val="00807DED"/>
    <w:rsid w:val="00810B20"/>
    <w:rsid w:val="008116AC"/>
    <w:rsid w:val="008116FC"/>
    <w:rsid w:val="00811813"/>
    <w:rsid w:val="008119D0"/>
    <w:rsid w:val="00811AEF"/>
    <w:rsid w:val="00811C00"/>
    <w:rsid w:val="00811D00"/>
    <w:rsid w:val="008122FE"/>
    <w:rsid w:val="0081231E"/>
    <w:rsid w:val="0081245D"/>
    <w:rsid w:val="008124B6"/>
    <w:rsid w:val="00812541"/>
    <w:rsid w:val="008129AC"/>
    <w:rsid w:val="00812DBE"/>
    <w:rsid w:val="00813462"/>
    <w:rsid w:val="00813497"/>
    <w:rsid w:val="00813753"/>
    <w:rsid w:val="00813A08"/>
    <w:rsid w:val="008144B3"/>
    <w:rsid w:val="00814C8D"/>
    <w:rsid w:val="00815791"/>
    <w:rsid w:val="0081593F"/>
    <w:rsid w:val="008159FE"/>
    <w:rsid w:val="00815B60"/>
    <w:rsid w:val="00815F32"/>
    <w:rsid w:val="00815FFB"/>
    <w:rsid w:val="008169A5"/>
    <w:rsid w:val="00816B8D"/>
    <w:rsid w:val="00816CD1"/>
    <w:rsid w:val="00817CA3"/>
    <w:rsid w:val="00817F36"/>
    <w:rsid w:val="008201BF"/>
    <w:rsid w:val="0082034A"/>
    <w:rsid w:val="00820827"/>
    <w:rsid w:val="00820B17"/>
    <w:rsid w:val="00820C17"/>
    <w:rsid w:val="00820E93"/>
    <w:rsid w:val="00820EAA"/>
    <w:rsid w:val="008213EE"/>
    <w:rsid w:val="00821732"/>
    <w:rsid w:val="008217EA"/>
    <w:rsid w:val="008218E6"/>
    <w:rsid w:val="0082196C"/>
    <w:rsid w:val="008219CF"/>
    <w:rsid w:val="00822744"/>
    <w:rsid w:val="00822BD7"/>
    <w:rsid w:val="00822D4D"/>
    <w:rsid w:val="00823366"/>
    <w:rsid w:val="0082342F"/>
    <w:rsid w:val="00823463"/>
    <w:rsid w:val="00823818"/>
    <w:rsid w:val="00823F56"/>
    <w:rsid w:val="008241F1"/>
    <w:rsid w:val="008242A0"/>
    <w:rsid w:val="008243D2"/>
    <w:rsid w:val="008243FC"/>
    <w:rsid w:val="008246E2"/>
    <w:rsid w:val="0082498E"/>
    <w:rsid w:val="008249CD"/>
    <w:rsid w:val="00825428"/>
    <w:rsid w:val="00825659"/>
    <w:rsid w:val="00825A02"/>
    <w:rsid w:val="00825F33"/>
    <w:rsid w:val="00826277"/>
    <w:rsid w:val="008269A6"/>
    <w:rsid w:val="00826E89"/>
    <w:rsid w:val="00827236"/>
    <w:rsid w:val="00827AC9"/>
    <w:rsid w:val="00827B86"/>
    <w:rsid w:val="0083015A"/>
    <w:rsid w:val="008307E0"/>
    <w:rsid w:val="00830902"/>
    <w:rsid w:val="00830BD5"/>
    <w:rsid w:val="0083141A"/>
    <w:rsid w:val="008315E9"/>
    <w:rsid w:val="008319B1"/>
    <w:rsid w:val="00831A54"/>
    <w:rsid w:val="00831B61"/>
    <w:rsid w:val="00831F09"/>
    <w:rsid w:val="00832001"/>
    <w:rsid w:val="008323E0"/>
    <w:rsid w:val="008330DD"/>
    <w:rsid w:val="008335B0"/>
    <w:rsid w:val="00833934"/>
    <w:rsid w:val="00833CC8"/>
    <w:rsid w:val="00833DF6"/>
    <w:rsid w:val="008342A3"/>
    <w:rsid w:val="00834626"/>
    <w:rsid w:val="00834AA8"/>
    <w:rsid w:val="00834C96"/>
    <w:rsid w:val="00834D8C"/>
    <w:rsid w:val="00834D8E"/>
    <w:rsid w:val="00835081"/>
    <w:rsid w:val="00835133"/>
    <w:rsid w:val="00835DC2"/>
    <w:rsid w:val="00836D18"/>
    <w:rsid w:val="00836D69"/>
    <w:rsid w:val="008372DF"/>
    <w:rsid w:val="00837944"/>
    <w:rsid w:val="00837B50"/>
    <w:rsid w:val="00837D89"/>
    <w:rsid w:val="00837EDA"/>
    <w:rsid w:val="00840ECD"/>
    <w:rsid w:val="008418C0"/>
    <w:rsid w:val="00841C70"/>
    <w:rsid w:val="00841D28"/>
    <w:rsid w:val="00841E30"/>
    <w:rsid w:val="00841E50"/>
    <w:rsid w:val="0084282C"/>
    <w:rsid w:val="008429C7"/>
    <w:rsid w:val="00842CC5"/>
    <w:rsid w:val="008435FA"/>
    <w:rsid w:val="0084400A"/>
    <w:rsid w:val="0084422F"/>
    <w:rsid w:val="008448B6"/>
    <w:rsid w:val="008448E2"/>
    <w:rsid w:val="008454D0"/>
    <w:rsid w:val="00846505"/>
    <w:rsid w:val="0084650B"/>
    <w:rsid w:val="008465EB"/>
    <w:rsid w:val="00846D06"/>
    <w:rsid w:val="00846E63"/>
    <w:rsid w:val="00847399"/>
    <w:rsid w:val="008506F0"/>
    <w:rsid w:val="008511BC"/>
    <w:rsid w:val="008518EE"/>
    <w:rsid w:val="00851ED3"/>
    <w:rsid w:val="00852272"/>
    <w:rsid w:val="008528F3"/>
    <w:rsid w:val="00852B06"/>
    <w:rsid w:val="0085368F"/>
    <w:rsid w:val="00853750"/>
    <w:rsid w:val="00853816"/>
    <w:rsid w:val="00853E29"/>
    <w:rsid w:val="00854391"/>
    <w:rsid w:val="0085462D"/>
    <w:rsid w:val="008546E1"/>
    <w:rsid w:val="00854AEA"/>
    <w:rsid w:val="00854CD0"/>
    <w:rsid w:val="00854D3F"/>
    <w:rsid w:val="00854ED1"/>
    <w:rsid w:val="00855304"/>
    <w:rsid w:val="008553A2"/>
    <w:rsid w:val="00855B8D"/>
    <w:rsid w:val="00855D71"/>
    <w:rsid w:val="00855F4D"/>
    <w:rsid w:val="00856298"/>
    <w:rsid w:val="00856707"/>
    <w:rsid w:val="00856851"/>
    <w:rsid w:val="00856A04"/>
    <w:rsid w:val="00856E34"/>
    <w:rsid w:val="00856F72"/>
    <w:rsid w:val="0085705A"/>
    <w:rsid w:val="008577CB"/>
    <w:rsid w:val="0085787A"/>
    <w:rsid w:val="00857FDD"/>
    <w:rsid w:val="0086002B"/>
    <w:rsid w:val="0086068F"/>
    <w:rsid w:val="008607C2"/>
    <w:rsid w:val="008609C0"/>
    <w:rsid w:val="00860B99"/>
    <w:rsid w:val="00861B12"/>
    <w:rsid w:val="00861B40"/>
    <w:rsid w:val="00861D34"/>
    <w:rsid w:val="00861E7C"/>
    <w:rsid w:val="00862AB0"/>
    <w:rsid w:val="00863C37"/>
    <w:rsid w:val="0086413A"/>
    <w:rsid w:val="00864363"/>
    <w:rsid w:val="00864A92"/>
    <w:rsid w:val="00864EC4"/>
    <w:rsid w:val="0086592A"/>
    <w:rsid w:val="00865C04"/>
    <w:rsid w:val="00866ED2"/>
    <w:rsid w:val="008674A6"/>
    <w:rsid w:val="00867BAE"/>
    <w:rsid w:val="008702FD"/>
    <w:rsid w:val="0087046F"/>
    <w:rsid w:val="00870BB4"/>
    <w:rsid w:val="00870DA2"/>
    <w:rsid w:val="0087105B"/>
    <w:rsid w:val="008711D8"/>
    <w:rsid w:val="00871280"/>
    <w:rsid w:val="008714F0"/>
    <w:rsid w:val="0087168E"/>
    <w:rsid w:val="00871804"/>
    <w:rsid w:val="0087204F"/>
    <w:rsid w:val="0087209C"/>
    <w:rsid w:val="00872A98"/>
    <w:rsid w:val="00872CEC"/>
    <w:rsid w:val="00872E30"/>
    <w:rsid w:val="0087303B"/>
    <w:rsid w:val="008730CA"/>
    <w:rsid w:val="00873A46"/>
    <w:rsid w:val="00873F6E"/>
    <w:rsid w:val="008746F4"/>
    <w:rsid w:val="00874A85"/>
    <w:rsid w:val="00874A8C"/>
    <w:rsid w:val="0087563A"/>
    <w:rsid w:val="00875744"/>
    <w:rsid w:val="008759DB"/>
    <w:rsid w:val="00875B4B"/>
    <w:rsid w:val="00875FB3"/>
    <w:rsid w:val="00876249"/>
    <w:rsid w:val="00876693"/>
    <w:rsid w:val="00876B51"/>
    <w:rsid w:val="0088021C"/>
    <w:rsid w:val="00880E35"/>
    <w:rsid w:val="00881239"/>
    <w:rsid w:val="008815C4"/>
    <w:rsid w:val="008829CC"/>
    <w:rsid w:val="00882DBE"/>
    <w:rsid w:val="00883CC2"/>
    <w:rsid w:val="008841DC"/>
    <w:rsid w:val="008847D5"/>
    <w:rsid w:val="008853F8"/>
    <w:rsid w:val="0088580D"/>
    <w:rsid w:val="00885B9D"/>
    <w:rsid w:val="00885BC9"/>
    <w:rsid w:val="00885C6F"/>
    <w:rsid w:val="00885CD7"/>
    <w:rsid w:val="0088614A"/>
    <w:rsid w:val="008862C5"/>
    <w:rsid w:val="0088637B"/>
    <w:rsid w:val="00886DEA"/>
    <w:rsid w:val="0088772E"/>
    <w:rsid w:val="00887C60"/>
    <w:rsid w:val="0089021B"/>
    <w:rsid w:val="008903D4"/>
    <w:rsid w:val="008906CA"/>
    <w:rsid w:val="00890843"/>
    <w:rsid w:val="008909E4"/>
    <w:rsid w:val="0089132D"/>
    <w:rsid w:val="008913E2"/>
    <w:rsid w:val="0089157B"/>
    <w:rsid w:val="00891D55"/>
    <w:rsid w:val="00892256"/>
    <w:rsid w:val="00892394"/>
    <w:rsid w:val="008928B4"/>
    <w:rsid w:val="00892A7F"/>
    <w:rsid w:val="00892BA8"/>
    <w:rsid w:val="00892F89"/>
    <w:rsid w:val="0089315C"/>
    <w:rsid w:val="0089335A"/>
    <w:rsid w:val="00893515"/>
    <w:rsid w:val="008935A1"/>
    <w:rsid w:val="00893601"/>
    <w:rsid w:val="00893735"/>
    <w:rsid w:val="008938EB"/>
    <w:rsid w:val="00893E8C"/>
    <w:rsid w:val="00895575"/>
    <w:rsid w:val="008958E6"/>
    <w:rsid w:val="00896347"/>
    <w:rsid w:val="00896601"/>
    <w:rsid w:val="0089663E"/>
    <w:rsid w:val="008967C2"/>
    <w:rsid w:val="00896A06"/>
    <w:rsid w:val="008973FF"/>
    <w:rsid w:val="008974F3"/>
    <w:rsid w:val="008A004F"/>
    <w:rsid w:val="008A08F1"/>
    <w:rsid w:val="008A0DA6"/>
    <w:rsid w:val="008A199D"/>
    <w:rsid w:val="008A28DF"/>
    <w:rsid w:val="008A2B38"/>
    <w:rsid w:val="008A2B77"/>
    <w:rsid w:val="008A2CE8"/>
    <w:rsid w:val="008A3591"/>
    <w:rsid w:val="008A37F3"/>
    <w:rsid w:val="008A3A9E"/>
    <w:rsid w:val="008A3EF0"/>
    <w:rsid w:val="008A431D"/>
    <w:rsid w:val="008A46C3"/>
    <w:rsid w:val="008A553A"/>
    <w:rsid w:val="008A59C7"/>
    <w:rsid w:val="008A5D4F"/>
    <w:rsid w:val="008A660E"/>
    <w:rsid w:val="008A6F60"/>
    <w:rsid w:val="008A72C8"/>
    <w:rsid w:val="008A7BA0"/>
    <w:rsid w:val="008A7BEB"/>
    <w:rsid w:val="008B0360"/>
    <w:rsid w:val="008B05A4"/>
    <w:rsid w:val="008B1710"/>
    <w:rsid w:val="008B24B0"/>
    <w:rsid w:val="008B2BA4"/>
    <w:rsid w:val="008B2C72"/>
    <w:rsid w:val="008B2FB7"/>
    <w:rsid w:val="008B35AF"/>
    <w:rsid w:val="008B3EE9"/>
    <w:rsid w:val="008B43DA"/>
    <w:rsid w:val="008B456C"/>
    <w:rsid w:val="008B4896"/>
    <w:rsid w:val="008B498F"/>
    <w:rsid w:val="008B5EFD"/>
    <w:rsid w:val="008B657F"/>
    <w:rsid w:val="008B70DD"/>
    <w:rsid w:val="008B7376"/>
    <w:rsid w:val="008B760A"/>
    <w:rsid w:val="008B7A11"/>
    <w:rsid w:val="008C05C1"/>
    <w:rsid w:val="008C0627"/>
    <w:rsid w:val="008C0710"/>
    <w:rsid w:val="008C0C84"/>
    <w:rsid w:val="008C0D8D"/>
    <w:rsid w:val="008C0E21"/>
    <w:rsid w:val="008C175F"/>
    <w:rsid w:val="008C17F3"/>
    <w:rsid w:val="008C19C2"/>
    <w:rsid w:val="008C1F36"/>
    <w:rsid w:val="008C242F"/>
    <w:rsid w:val="008C29CA"/>
    <w:rsid w:val="008C2CA5"/>
    <w:rsid w:val="008C2E6C"/>
    <w:rsid w:val="008C3536"/>
    <w:rsid w:val="008C38E8"/>
    <w:rsid w:val="008C39CF"/>
    <w:rsid w:val="008C3B3E"/>
    <w:rsid w:val="008C3FEA"/>
    <w:rsid w:val="008C479A"/>
    <w:rsid w:val="008C4A33"/>
    <w:rsid w:val="008C5869"/>
    <w:rsid w:val="008C5B6C"/>
    <w:rsid w:val="008C610E"/>
    <w:rsid w:val="008C62AF"/>
    <w:rsid w:val="008C6B9D"/>
    <w:rsid w:val="008C6BFA"/>
    <w:rsid w:val="008C6F86"/>
    <w:rsid w:val="008C70A1"/>
    <w:rsid w:val="008C774F"/>
    <w:rsid w:val="008C7D60"/>
    <w:rsid w:val="008D01F1"/>
    <w:rsid w:val="008D1312"/>
    <w:rsid w:val="008D145E"/>
    <w:rsid w:val="008D1B59"/>
    <w:rsid w:val="008D1FA4"/>
    <w:rsid w:val="008D2300"/>
    <w:rsid w:val="008D26CF"/>
    <w:rsid w:val="008D30DC"/>
    <w:rsid w:val="008D313C"/>
    <w:rsid w:val="008D3F29"/>
    <w:rsid w:val="008D4152"/>
    <w:rsid w:val="008D4171"/>
    <w:rsid w:val="008D41A2"/>
    <w:rsid w:val="008D4322"/>
    <w:rsid w:val="008D442F"/>
    <w:rsid w:val="008D51E1"/>
    <w:rsid w:val="008D58BA"/>
    <w:rsid w:val="008D5B67"/>
    <w:rsid w:val="008D5D56"/>
    <w:rsid w:val="008D60B7"/>
    <w:rsid w:val="008D6222"/>
    <w:rsid w:val="008D6624"/>
    <w:rsid w:val="008D66CC"/>
    <w:rsid w:val="008D68B1"/>
    <w:rsid w:val="008D727E"/>
    <w:rsid w:val="008D79DF"/>
    <w:rsid w:val="008D7DB9"/>
    <w:rsid w:val="008D7EC7"/>
    <w:rsid w:val="008E0955"/>
    <w:rsid w:val="008E13E3"/>
    <w:rsid w:val="008E1625"/>
    <w:rsid w:val="008E196F"/>
    <w:rsid w:val="008E2856"/>
    <w:rsid w:val="008E3299"/>
    <w:rsid w:val="008E38D3"/>
    <w:rsid w:val="008E3F43"/>
    <w:rsid w:val="008E3F64"/>
    <w:rsid w:val="008E431F"/>
    <w:rsid w:val="008E53BF"/>
    <w:rsid w:val="008E624C"/>
    <w:rsid w:val="008E6497"/>
    <w:rsid w:val="008E6EFE"/>
    <w:rsid w:val="008E7492"/>
    <w:rsid w:val="008E7A6A"/>
    <w:rsid w:val="008E7C4B"/>
    <w:rsid w:val="008E7E0D"/>
    <w:rsid w:val="008F00A0"/>
    <w:rsid w:val="008F0F5F"/>
    <w:rsid w:val="008F1223"/>
    <w:rsid w:val="008F123C"/>
    <w:rsid w:val="008F14FC"/>
    <w:rsid w:val="008F1A88"/>
    <w:rsid w:val="008F1F19"/>
    <w:rsid w:val="008F2CD4"/>
    <w:rsid w:val="008F2EAF"/>
    <w:rsid w:val="008F3170"/>
    <w:rsid w:val="008F3E0A"/>
    <w:rsid w:val="008F3EA8"/>
    <w:rsid w:val="008F3EB5"/>
    <w:rsid w:val="008F4427"/>
    <w:rsid w:val="008F4754"/>
    <w:rsid w:val="008F4826"/>
    <w:rsid w:val="008F5173"/>
    <w:rsid w:val="008F5310"/>
    <w:rsid w:val="008F5372"/>
    <w:rsid w:val="008F5B8B"/>
    <w:rsid w:val="008F5D84"/>
    <w:rsid w:val="008F5EA4"/>
    <w:rsid w:val="008F6144"/>
    <w:rsid w:val="008F7198"/>
    <w:rsid w:val="008F72DE"/>
    <w:rsid w:val="008F7BD1"/>
    <w:rsid w:val="009004E8"/>
    <w:rsid w:val="00900811"/>
    <w:rsid w:val="00900D48"/>
    <w:rsid w:val="00900E17"/>
    <w:rsid w:val="0090108F"/>
    <w:rsid w:val="009016BB"/>
    <w:rsid w:val="0090198A"/>
    <w:rsid w:val="0090211D"/>
    <w:rsid w:val="009023A9"/>
    <w:rsid w:val="00902C70"/>
    <w:rsid w:val="00902F62"/>
    <w:rsid w:val="009039F3"/>
    <w:rsid w:val="00903F9C"/>
    <w:rsid w:val="00904119"/>
    <w:rsid w:val="00904123"/>
    <w:rsid w:val="009045B2"/>
    <w:rsid w:val="00904F21"/>
    <w:rsid w:val="0090500F"/>
    <w:rsid w:val="0090524B"/>
    <w:rsid w:val="009053AA"/>
    <w:rsid w:val="009059DC"/>
    <w:rsid w:val="00905B45"/>
    <w:rsid w:val="00905E07"/>
    <w:rsid w:val="009064C6"/>
    <w:rsid w:val="00906653"/>
    <w:rsid w:val="00906813"/>
    <w:rsid w:val="00906A32"/>
    <w:rsid w:val="00906B96"/>
    <w:rsid w:val="00907339"/>
    <w:rsid w:val="00907B1B"/>
    <w:rsid w:val="00907BE4"/>
    <w:rsid w:val="009103B9"/>
    <w:rsid w:val="009104F6"/>
    <w:rsid w:val="00910BEE"/>
    <w:rsid w:val="00910D82"/>
    <w:rsid w:val="0091107D"/>
    <w:rsid w:val="00911282"/>
    <w:rsid w:val="009112B7"/>
    <w:rsid w:val="00911543"/>
    <w:rsid w:val="00911B4F"/>
    <w:rsid w:val="00911C14"/>
    <w:rsid w:val="0091281B"/>
    <w:rsid w:val="00912B8D"/>
    <w:rsid w:val="009139F5"/>
    <w:rsid w:val="009149A8"/>
    <w:rsid w:val="00914CD0"/>
    <w:rsid w:val="0091511F"/>
    <w:rsid w:val="00915775"/>
    <w:rsid w:val="00915981"/>
    <w:rsid w:val="00915EC7"/>
    <w:rsid w:val="0091640F"/>
    <w:rsid w:val="00916762"/>
    <w:rsid w:val="00916B55"/>
    <w:rsid w:val="009171F1"/>
    <w:rsid w:val="00917882"/>
    <w:rsid w:val="0091788A"/>
    <w:rsid w:val="00920788"/>
    <w:rsid w:val="00920B42"/>
    <w:rsid w:val="00921183"/>
    <w:rsid w:val="0092158A"/>
    <w:rsid w:val="0092177B"/>
    <w:rsid w:val="009217BD"/>
    <w:rsid w:val="00921852"/>
    <w:rsid w:val="00921A57"/>
    <w:rsid w:val="00921BE5"/>
    <w:rsid w:val="0092238D"/>
    <w:rsid w:val="00922A9E"/>
    <w:rsid w:val="0092332F"/>
    <w:rsid w:val="0092421C"/>
    <w:rsid w:val="0092537B"/>
    <w:rsid w:val="0092540A"/>
    <w:rsid w:val="00925D4C"/>
    <w:rsid w:val="00925EBF"/>
    <w:rsid w:val="0092642D"/>
    <w:rsid w:val="009268C8"/>
    <w:rsid w:val="009268E2"/>
    <w:rsid w:val="00926E3F"/>
    <w:rsid w:val="0092710A"/>
    <w:rsid w:val="0092741B"/>
    <w:rsid w:val="0092789F"/>
    <w:rsid w:val="00927C67"/>
    <w:rsid w:val="009300E0"/>
    <w:rsid w:val="0093111C"/>
    <w:rsid w:val="00931354"/>
    <w:rsid w:val="00931455"/>
    <w:rsid w:val="00931490"/>
    <w:rsid w:val="00931D7D"/>
    <w:rsid w:val="00931E48"/>
    <w:rsid w:val="00931EC7"/>
    <w:rsid w:val="00932087"/>
    <w:rsid w:val="00932818"/>
    <w:rsid w:val="009329B0"/>
    <w:rsid w:val="00932D7F"/>
    <w:rsid w:val="009332E7"/>
    <w:rsid w:val="00933874"/>
    <w:rsid w:val="00933AF3"/>
    <w:rsid w:val="00934015"/>
    <w:rsid w:val="00934570"/>
    <w:rsid w:val="0093502A"/>
    <w:rsid w:val="0093546C"/>
    <w:rsid w:val="00935D9E"/>
    <w:rsid w:val="009360A9"/>
    <w:rsid w:val="00936C3C"/>
    <w:rsid w:val="00936F51"/>
    <w:rsid w:val="0093709C"/>
    <w:rsid w:val="00937F70"/>
    <w:rsid w:val="00940E45"/>
    <w:rsid w:val="00941F72"/>
    <w:rsid w:val="00942103"/>
    <w:rsid w:val="00942276"/>
    <w:rsid w:val="009423C1"/>
    <w:rsid w:val="009425CC"/>
    <w:rsid w:val="00942615"/>
    <w:rsid w:val="009428E7"/>
    <w:rsid w:val="00942BF3"/>
    <w:rsid w:val="00943298"/>
    <w:rsid w:val="00943365"/>
    <w:rsid w:val="00943ADA"/>
    <w:rsid w:val="00943CAC"/>
    <w:rsid w:val="00943CBC"/>
    <w:rsid w:val="00944A39"/>
    <w:rsid w:val="00944AA8"/>
    <w:rsid w:val="00944E32"/>
    <w:rsid w:val="00945B9B"/>
    <w:rsid w:val="0094657A"/>
    <w:rsid w:val="00946873"/>
    <w:rsid w:val="00947C94"/>
    <w:rsid w:val="00947E79"/>
    <w:rsid w:val="0095020E"/>
    <w:rsid w:val="00950BC9"/>
    <w:rsid w:val="00950F1E"/>
    <w:rsid w:val="009521F5"/>
    <w:rsid w:val="00952798"/>
    <w:rsid w:val="00952E35"/>
    <w:rsid w:val="00952F50"/>
    <w:rsid w:val="009532FD"/>
    <w:rsid w:val="0095347C"/>
    <w:rsid w:val="009534DC"/>
    <w:rsid w:val="009534FB"/>
    <w:rsid w:val="009541B6"/>
    <w:rsid w:val="009542EE"/>
    <w:rsid w:val="0095471E"/>
    <w:rsid w:val="00954E3C"/>
    <w:rsid w:val="00955345"/>
    <w:rsid w:val="0095535D"/>
    <w:rsid w:val="0095555C"/>
    <w:rsid w:val="00955D9F"/>
    <w:rsid w:val="0095628B"/>
    <w:rsid w:val="00956374"/>
    <w:rsid w:val="00956A31"/>
    <w:rsid w:val="0095735F"/>
    <w:rsid w:val="009578E6"/>
    <w:rsid w:val="00957B12"/>
    <w:rsid w:val="00957E06"/>
    <w:rsid w:val="00957E6E"/>
    <w:rsid w:val="00960799"/>
    <w:rsid w:val="00960D46"/>
    <w:rsid w:val="00960F0B"/>
    <w:rsid w:val="009610CC"/>
    <w:rsid w:val="009611F4"/>
    <w:rsid w:val="0096185F"/>
    <w:rsid w:val="009618BA"/>
    <w:rsid w:val="0096289B"/>
    <w:rsid w:val="00962D3B"/>
    <w:rsid w:val="00962F09"/>
    <w:rsid w:val="00962FD4"/>
    <w:rsid w:val="0096335D"/>
    <w:rsid w:val="00963E36"/>
    <w:rsid w:val="0096462B"/>
    <w:rsid w:val="0096488C"/>
    <w:rsid w:val="0096495E"/>
    <w:rsid w:val="00964F69"/>
    <w:rsid w:val="0096546E"/>
    <w:rsid w:val="00965CE9"/>
    <w:rsid w:val="009662EF"/>
    <w:rsid w:val="00966628"/>
    <w:rsid w:val="00966AB6"/>
    <w:rsid w:val="00966C40"/>
    <w:rsid w:val="00966DF7"/>
    <w:rsid w:val="0096708A"/>
    <w:rsid w:val="00967162"/>
    <w:rsid w:val="00967F77"/>
    <w:rsid w:val="00970B78"/>
    <w:rsid w:val="0097109F"/>
    <w:rsid w:val="0097111E"/>
    <w:rsid w:val="009716DD"/>
    <w:rsid w:val="00971812"/>
    <w:rsid w:val="00971836"/>
    <w:rsid w:val="00971B39"/>
    <w:rsid w:val="00971F7B"/>
    <w:rsid w:val="0097217B"/>
    <w:rsid w:val="009727CA"/>
    <w:rsid w:val="00972D81"/>
    <w:rsid w:val="009740F7"/>
    <w:rsid w:val="0097415B"/>
    <w:rsid w:val="009744C5"/>
    <w:rsid w:val="009746F9"/>
    <w:rsid w:val="00974F04"/>
    <w:rsid w:val="009756C3"/>
    <w:rsid w:val="009757BE"/>
    <w:rsid w:val="0097625F"/>
    <w:rsid w:val="00976359"/>
    <w:rsid w:val="009767C2"/>
    <w:rsid w:val="00976F3B"/>
    <w:rsid w:val="00977A20"/>
    <w:rsid w:val="009807A7"/>
    <w:rsid w:val="00980E9B"/>
    <w:rsid w:val="00981C43"/>
    <w:rsid w:val="00981C7E"/>
    <w:rsid w:val="00981CCD"/>
    <w:rsid w:val="00982113"/>
    <w:rsid w:val="00983106"/>
    <w:rsid w:val="0098405D"/>
    <w:rsid w:val="0098482E"/>
    <w:rsid w:val="009849E2"/>
    <w:rsid w:val="00984A1A"/>
    <w:rsid w:val="00984D8E"/>
    <w:rsid w:val="009851CC"/>
    <w:rsid w:val="00985D0F"/>
    <w:rsid w:val="00986D0E"/>
    <w:rsid w:val="00987209"/>
    <w:rsid w:val="0098742F"/>
    <w:rsid w:val="00987A8D"/>
    <w:rsid w:val="00987BEB"/>
    <w:rsid w:val="00990562"/>
    <w:rsid w:val="00990882"/>
    <w:rsid w:val="00990C58"/>
    <w:rsid w:val="00990EAD"/>
    <w:rsid w:val="009910AD"/>
    <w:rsid w:val="009912CA"/>
    <w:rsid w:val="0099134F"/>
    <w:rsid w:val="00991592"/>
    <w:rsid w:val="0099187C"/>
    <w:rsid w:val="00991AC4"/>
    <w:rsid w:val="009920CA"/>
    <w:rsid w:val="00992310"/>
    <w:rsid w:val="00992430"/>
    <w:rsid w:val="0099251B"/>
    <w:rsid w:val="009925F3"/>
    <w:rsid w:val="00992AE8"/>
    <w:rsid w:val="0099341E"/>
    <w:rsid w:val="009938AA"/>
    <w:rsid w:val="0099450E"/>
    <w:rsid w:val="00994688"/>
    <w:rsid w:val="00994796"/>
    <w:rsid w:val="00994998"/>
    <w:rsid w:val="009949CA"/>
    <w:rsid w:val="00994C3F"/>
    <w:rsid w:val="0099511F"/>
    <w:rsid w:val="0099557D"/>
    <w:rsid w:val="009957C4"/>
    <w:rsid w:val="00995BAE"/>
    <w:rsid w:val="00995F81"/>
    <w:rsid w:val="0099628E"/>
    <w:rsid w:val="00996480"/>
    <w:rsid w:val="009966E6"/>
    <w:rsid w:val="00996D67"/>
    <w:rsid w:val="009970DC"/>
    <w:rsid w:val="00997155"/>
    <w:rsid w:val="00997C54"/>
    <w:rsid w:val="00997C82"/>
    <w:rsid w:val="00997F1A"/>
    <w:rsid w:val="009A000F"/>
    <w:rsid w:val="009A0209"/>
    <w:rsid w:val="009A054C"/>
    <w:rsid w:val="009A07DE"/>
    <w:rsid w:val="009A0B9A"/>
    <w:rsid w:val="009A0C5F"/>
    <w:rsid w:val="009A160B"/>
    <w:rsid w:val="009A24F7"/>
    <w:rsid w:val="009A25B2"/>
    <w:rsid w:val="009A2605"/>
    <w:rsid w:val="009A2728"/>
    <w:rsid w:val="009A28A7"/>
    <w:rsid w:val="009A3142"/>
    <w:rsid w:val="009A3993"/>
    <w:rsid w:val="009A39AA"/>
    <w:rsid w:val="009A3CEB"/>
    <w:rsid w:val="009A3E68"/>
    <w:rsid w:val="009A4DAB"/>
    <w:rsid w:val="009A4E50"/>
    <w:rsid w:val="009A4EF2"/>
    <w:rsid w:val="009A502E"/>
    <w:rsid w:val="009A5224"/>
    <w:rsid w:val="009A5547"/>
    <w:rsid w:val="009A57F3"/>
    <w:rsid w:val="009A5A2A"/>
    <w:rsid w:val="009A660E"/>
    <w:rsid w:val="009A6635"/>
    <w:rsid w:val="009A6673"/>
    <w:rsid w:val="009A6C86"/>
    <w:rsid w:val="009B1418"/>
    <w:rsid w:val="009B1542"/>
    <w:rsid w:val="009B1E23"/>
    <w:rsid w:val="009B288A"/>
    <w:rsid w:val="009B2BA2"/>
    <w:rsid w:val="009B2C24"/>
    <w:rsid w:val="009B34C3"/>
    <w:rsid w:val="009B401C"/>
    <w:rsid w:val="009B44C1"/>
    <w:rsid w:val="009B4BAE"/>
    <w:rsid w:val="009B52ED"/>
    <w:rsid w:val="009B538E"/>
    <w:rsid w:val="009B5D79"/>
    <w:rsid w:val="009B5DDF"/>
    <w:rsid w:val="009B72D1"/>
    <w:rsid w:val="009B7589"/>
    <w:rsid w:val="009B75D4"/>
    <w:rsid w:val="009B76AF"/>
    <w:rsid w:val="009B7E9A"/>
    <w:rsid w:val="009C081C"/>
    <w:rsid w:val="009C0AE1"/>
    <w:rsid w:val="009C0C82"/>
    <w:rsid w:val="009C204B"/>
    <w:rsid w:val="009C2291"/>
    <w:rsid w:val="009C24BA"/>
    <w:rsid w:val="009C27FD"/>
    <w:rsid w:val="009C28D7"/>
    <w:rsid w:val="009C2C61"/>
    <w:rsid w:val="009C317C"/>
    <w:rsid w:val="009C3308"/>
    <w:rsid w:val="009C3C8B"/>
    <w:rsid w:val="009C4D11"/>
    <w:rsid w:val="009C4DD5"/>
    <w:rsid w:val="009C53C4"/>
    <w:rsid w:val="009C59C9"/>
    <w:rsid w:val="009C628E"/>
    <w:rsid w:val="009C65B0"/>
    <w:rsid w:val="009C67AD"/>
    <w:rsid w:val="009C691F"/>
    <w:rsid w:val="009C6B1B"/>
    <w:rsid w:val="009C6BA0"/>
    <w:rsid w:val="009C6FC2"/>
    <w:rsid w:val="009C70FF"/>
    <w:rsid w:val="009C7142"/>
    <w:rsid w:val="009C74F1"/>
    <w:rsid w:val="009C791F"/>
    <w:rsid w:val="009C7DAF"/>
    <w:rsid w:val="009D0071"/>
    <w:rsid w:val="009D05F4"/>
    <w:rsid w:val="009D076E"/>
    <w:rsid w:val="009D1187"/>
    <w:rsid w:val="009D15B4"/>
    <w:rsid w:val="009D1BCB"/>
    <w:rsid w:val="009D1C0D"/>
    <w:rsid w:val="009D1E4C"/>
    <w:rsid w:val="009D2A2E"/>
    <w:rsid w:val="009D2C6A"/>
    <w:rsid w:val="009D3A05"/>
    <w:rsid w:val="009D3FD2"/>
    <w:rsid w:val="009D41FD"/>
    <w:rsid w:val="009D454E"/>
    <w:rsid w:val="009D462F"/>
    <w:rsid w:val="009D4B43"/>
    <w:rsid w:val="009D4F99"/>
    <w:rsid w:val="009D507D"/>
    <w:rsid w:val="009D50CC"/>
    <w:rsid w:val="009D5495"/>
    <w:rsid w:val="009D54BE"/>
    <w:rsid w:val="009D54CA"/>
    <w:rsid w:val="009D579B"/>
    <w:rsid w:val="009D5B25"/>
    <w:rsid w:val="009D5FFB"/>
    <w:rsid w:val="009D66A0"/>
    <w:rsid w:val="009D6B58"/>
    <w:rsid w:val="009D747F"/>
    <w:rsid w:val="009D7DC7"/>
    <w:rsid w:val="009E02CE"/>
    <w:rsid w:val="009E03B7"/>
    <w:rsid w:val="009E0816"/>
    <w:rsid w:val="009E08FB"/>
    <w:rsid w:val="009E0A28"/>
    <w:rsid w:val="009E0B03"/>
    <w:rsid w:val="009E0E12"/>
    <w:rsid w:val="009E1413"/>
    <w:rsid w:val="009E16A3"/>
    <w:rsid w:val="009E1D2C"/>
    <w:rsid w:val="009E1F2F"/>
    <w:rsid w:val="009E2730"/>
    <w:rsid w:val="009E27F4"/>
    <w:rsid w:val="009E290E"/>
    <w:rsid w:val="009E2B85"/>
    <w:rsid w:val="009E2BBE"/>
    <w:rsid w:val="009E330D"/>
    <w:rsid w:val="009E39FF"/>
    <w:rsid w:val="009E4006"/>
    <w:rsid w:val="009E4483"/>
    <w:rsid w:val="009E45B4"/>
    <w:rsid w:val="009E4679"/>
    <w:rsid w:val="009E4789"/>
    <w:rsid w:val="009E4C41"/>
    <w:rsid w:val="009E4F4E"/>
    <w:rsid w:val="009E53CF"/>
    <w:rsid w:val="009E585B"/>
    <w:rsid w:val="009E59ED"/>
    <w:rsid w:val="009E5C04"/>
    <w:rsid w:val="009E5CB9"/>
    <w:rsid w:val="009E5EDE"/>
    <w:rsid w:val="009E612E"/>
    <w:rsid w:val="009E616B"/>
    <w:rsid w:val="009E6F3E"/>
    <w:rsid w:val="009E7103"/>
    <w:rsid w:val="009E7C6F"/>
    <w:rsid w:val="009F0182"/>
    <w:rsid w:val="009F03AA"/>
    <w:rsid w:val="009F0AAD"/>
    <w:rsid w:val="009F0AED"/>
    <w:rsid w:val="009F0DD6"/>
    <w:rsid w:val="009F0E3A"/>
    <w:rsid w:val="009F2654"/>
    <w:rsid w:val="009F284E"/>
    <w:rsid w:val="009F2914"/>
    <w:rsid w:val="009F2BA0"/>
    <w:rsid w:val="009F2D11"/>
    <w:rsid w:val="009F2D57"/>
    <w:rsid w:val="009F30C1"/>
    <w:rsid w:val="009F3305"/>
    <w:rsid w:val="009F34CE"/>
    <w:rsid w:val="009F3552"/>
    <w:rsid w:val="009F4022"/>
    <w:rsid w:val="009F40CD"/>
    <w:rsid w:val="009F44CE"/>
    <w:rsid w:val="009F4BE6"/>
    <w:rsid w:val="009F4F5F"/>
    <w:rsid w:val="009F50BE"/>
    <w:rsid w:val="009F5609"/>
    <w:rsid w:val="009F6015"/>
    <w:rsid w:val="009F60D7"/>
    <w:rsid w:val="009F64DB"/>
    <w:rsid w:val="009F6874"/>
    <w:rsid w:val="009F6910"/>
    <w:rsid w:val="009F69AD"/>
    <w:rsid w:val="009F7132"/>
    <w:rsid w:val="009F75F6"/>
    <w:rsid w:val="009F7DF0"/>
    <w:rsid w:val="00A0017D"/>
    <w:rsid w:val="00A00455"/>
    <w:rsid w:val="00A00517"/>
    <w:rsid w:val="00A0054B"/>
    <w:rsid w:val="00A00F42"/>
    <w:rsid w:val="00A013D2"/>
    <w:rsid w:val="00A02976"/>
    <w:rsid w:val="00A02A47"/>
    <w:rsid w:val="00A02ADB"/>
    <w:rsid w:val="00A02E94"/>
    <w:rsid w:val="00A03128"/>
    <w:rsid w:val="00A0369B"/>
    <w:rsid w:val="00A03835"/>
    <w:rsid w:val="00A03F61"/>
    <w:rsid w:val="00A040FE"/>
    <w:rsid w:val="00A04841"/>
    <w:rsid w:val="00A04964"/>
    <w:rsid w:val="00A049A6"/>
    <w:rsid w:val="00A04C31"/>
    <w:rsid w:val="00A04F4E"/>
    <w:rsid w:val="00A05191"/>
    <w:rsid w:val="00A055DF"/>
    <w:rsid w:val="00A05D9E"/>
    <w:rsid w:val="00A06D29"/>
    <w:rsid w:val="00A06E9D"/>
    <w:rsid w:val="00A07173"/>
    <w:rsid w:val="00A0754A"/>
    <w:rsid w:val="00A07A63"/>
    <w:rsid w:val="00A07C66"/>
    <w:rsid w:val="00A07D39"/>
    <w:rsid w:val="00A100C9"/>
    <w:rsid w:val="00A1020F"/>
    <w:rsid w:val="00A1038F"/>
    <w:rsid w:val="00A10BCB"/>
    <w:rsid w:val="00A1134B"/>
    <w:rsid w:val="00A11548"/>
    <w:rsid w:val="00A11834"/>
    <w:rsid w:val="00A1209C"/>
    <w:rsid w:val="00A1242B"/>
    <w:rsid w:val="00A1301C"/>
    <w:rsid w:val="00A131B3"/>
    <w:rsid w:val="00A1324F"/>
    <w:rsid w:val="00A1389B"/>
    <w:rsid w:val="00A139D6"/>
    <w:rsid w:val="00A13CA4"/>
    <w:rsid w:val="00A14563"/>
    <w:rsid w:val="00A14682"/>
    <w:rsid w:val="00A14A24"/>
    <w:rsid w:val="00A14AB0"/>
    <w:rsid w:val="00A14D63"/>
    <w:rsid w:val="00A14EFB"/>
    <w:rsid w:val="00A14FC9"/>
    <w:rsid w:val="00A160E2"/>
    <w:rsid w:val="00A164B6"/>
    <w:rsid w:val="00A16848"/>
    <w:rsid w:val="00A16BC5"/>
    <w:rsid w:val="00A17370"/>
    <w:rsid w:val="00A173BC"/>
    <w:rsid w:val="00A174A0"/>
    <w:rsid w:val="00A1770D"/>
    <w:rsid w:val="00A17A48"/>
    <w:rsid w:val="00A17BEF"/>
    <w:rsid w:val="00A207C4"/>
    <w:rsid w:val="00A207FC"/>
    <w:rsid w:val="00A20868"/>
    <w:rsid w:val="00A20A1B"/>
    <w:rsid w:val="00A20A88"/>
    <w:rsid w:val="00A20F88"/>
    <w:rsid w:val="00A2115A"/>
    <w:rsid w:val="00A2123B"/>
    <w:rsid w:val="00A221EA"/>
    <w:rsid w:val="00A22A26"/>
    <w:rsid w:val="00A232E6"/>
    <w:rsid w:val="00A2356E"/>
    <w:rsid w:val="00A23931"/>
    <w:rsid w:val="00A23FF2"/>
    <w:rsid w:val="00A248CF"/>
    <w:rsid w:val="00A24ADC"/>
    <w:rsid w:val="00A255E9"/>
    <w:rsid w:val="00A25848"/>
    <w:rsid w:val="00A25EFB"/>
    <w:rsid w:val="00A275EA"/>
    <w:rsid w:val="00A277D7"/>
    <w:rsid w:val="00A27AB6"/>
    <w:rsid w:val="00A27B61"/>
    <w:rsid w:val="00A27B83"/>
    <w:rsid w:val="00A27C39"/>
    <w:rsid w:val="00A27D70"/>
    <w:rsid w:val="00A27EAD"/>
    <w:rsid w:val="00A30422"/>
    <w:rsid w:val="00A30A1E"/>
    <w:rsid w:val="00A30DE2"/>
    <w:rsid w:val="00A30FEF"/>
    <w:rsid w:val="00A31885"/>
    <w:rsid w:val="00A31A80"/>
    <w:rsid w:val="00A31D06"/>
    <w:rsid w:val="00A32727"/>
    <w:rsid w:val="00A32B03"/>
    <w:rsid w:val="00A32F50"/>
    <w:rsid w:val="00A331BF"/>
    <w:rsid w:val="00A3321A"/>
    <w:rsid w:val="00A33230"/>
    <w:rsid w:val="00A34194"/>
    <w:rsid w:val="00A343B9"/>
    <w:rsid w:val="00A34CED"/>
    <w:rsid w:val="00A35410"/>
    <w:rsid w:val="00A35429"/>
    <w:rsid w:val="00A35F2A"/>
    <w:rsid w:val="00A35FE2"/>
    <w:rsid w:val="00A36163"/>
    <w:rsid w:val="00A362A0"/>
    <w:rsid w:val="00A36701"/>
    <w:rsid w:val="00A3719E"/>
    <w:rsid w:val="00A37C3F"/>
    <w:rsid w:val="00A40145"/>
    <w:rsid w:val="00A40253"/>
    <w:rsid w:val="00A40FC9"/>
    <w:rsid w:val="00A41748"/>
    <w:rsid w:val="00A419E8"/>
    <w:rsid w:val="00A41C81"/>
    <w:rsid w:val="00A42D68"/>
    <w:rsid w:val="00A43204"/>
    <w:rsid w:val="00A432D5"/>
    <w:rsid w:val="00A43650"/>
    <w:rsid w:val="00A437E4"/>
    <w:rsid w:val="00A43EF4"/>
    <w:rsid w:val="00A444DE"/>
    <w:rsid w:val="00A44C8C"/>
    <w:rsid w:val="00A459A1"/>
    <w:rsid w:val="00A459C5"/>
    <w:rsid w:val="00A45E2F"/>
    <w:rsid w:val="00A4618B"/>
    <w:rsid w:val="00A46E41"/>
    <w:rsid w:val="00A46E67"/>
    <w:rsid w:val="00A4715A"/>
    <w:rsid w:val="00A47244"/>
    <w:rsid w:val="00A47379"/>
    <w:rsid w:val="00A4788F"/>
    <w:rsid w:val="00A47B99"/>
    <w:rsid w:val="00A5093C"/>
    <w:rsid w:val="00A512A8"/>
    <w:rsid w:val="00A51AB9"/>
    <w:rsid w:val="00A51E57"/>
    <w:rsid w:val="00A52753"/>
    <w:rsid w:val="00A532C1"/>
    <w:rsid w:val="00A53483"/>
    <w:rsid w:val="00A539D3"/>
    <w:rsid w:val="00A5408E"/>
    <w:rsid w:val="00A5414D"/>
    <w:rsid w:val="00A54355"/>
    <w:rsid w:val="00A54D7B"/>
    <w:rsid w:val="00A552E6"/>
    <w:rsid w:val="00A55799"/>
    <w:rsid w:val="00A561DD"/>
    <w:rsid w:val="00A56ABF"/>
    <w:rsid w:val="00A56AC3"/>
    <w:rsid w:val="00A56F83"/>
    <w:rsid w:val="00A5705C"/>
    <w:rsid w:val="00A572B2"/>
    <w:rsid w:val="00A575A6"/>
    <w:rsid w:val="00A6075C"/>
    <w:rsid w:val="00A607C8"/>
    <w:rsid w:val="00A609DA"/>
    <w:rsid w:val="00A60C49"/>
    <w:rsid w:val="00A60EAC"/>
    <w:rsid w:val="00A6105C"/>
    <w:rsid w:val="00A61329"/>
    <w:rsid w:val="00A614F5"/>
    <w:rsid w:val="00A62436"/>
    <w:rsid w:val="00A62CF1"/>
    <w:rsid w:val="00A62D34"/>
    <w:rsid w:val="00A62E3E"/>
    <w:rsid w:val="00A63456"/>
    <w:rsid w:val="00A6362B"/>
    <w:rsid w:val="00A636B9"/>
    <w:rsid w:val="00A63C62"/>
    <w:rsid w:val="00A64715"/>
    <w:rsid w:val="00A64776"/>
    <w:rsid w:val="00A64DA2"/>
    <w:rsid w:val="00A64F3D"/>
    <w:rsid w:val="00A652E2"/>
    <w:rsid w:val="00A65597"/>
    <w:rsid w:val="00A659DA"/>
    <w:rsid w:val="00A664A5"/>
    <w:rsid w:val="00A66F5F"/>
    <w:rsid w:val="00A6723D"/>
    <w:rsid w:val="00A67909"/>
    <w:rsid w:val="00A67CEE"/>
    <w:rsid w:val="00A67F3C"/>
    <w:rsid w:val="00A70514"/>
    <w:rsid w:val="00A705C1"/>
    <w:rsid w:val="00A70ACA"/>
    <w:rsid w:val="00A7106C"/>
    <w:rsid w:val="00A7149F"/>
    <w:rsid w:val="00A714AE"/>
    <w:rsid w:val="00A715DB"/>
    <w:rsid w:val="00A7199A"/>
    <w:rsid w:val="00A72175"/>
    <w:rsid w:val="00A7272D"/>
    <w:rsid w:val="00A72A78"/>
    <w:rsid w:val="00A735BC"/>
    <w:rsid w:val="00A73A12"/>
    <w:rsid w:val="00A73A66"/>
    <w:rsid w:val="00A73D76"/>
    <w:rsid w:val="00A74421"/>
    <w:rsid w:val="00A746BC"/>
    <w:rsid w:val="00A74E4E"/>
    <w:rsid w:val="00A76165"/>
    <w:rsid w:val="00A76784"/>
    <w:rsid w:val="00A77759"/>
    <w:rsid w:val="00A77D9D"/>
    <w:rsid w:val="00A77DB4"/>
    <w:rsid w:val="00A8046F"/>
    <w:rsid w:val="00A806C6"/>
    <w:rsid w:val="00A80921"/>
    <w:rsid w:val="00A80A42"/>
    <w:rsid w:val="00A80F41"/>
    <w:rsid w:val="00A81012"/>
    <w:rsid w:val="00A812CC"/>
    <w:rsid w:val="00A81479"/>
    <w:rsid w:val="00A818F0"/>
    <w:rsid w:val="00A81DC5"/>
    <w:rsid w:val="00A822BB"/>
    <w:rsid w:val="00A82693"/>
    <w:rsid w:val="00A82AB6"/>
    <w:rsid w:val="00A82E01"/>
    <w:rsid w:val="00A82ED3"/>
    <w:rsid w:val="00A833A6"/>
    <w:rsid w:val="00A83738"/>
    <w:rsid w:val="00A83B66"/>
    <w:rsid w:val="00A83C1F"/>
    <w:rsid w:val="00A83D9D"/>
    <w:rsid w:val="00A83F38"/>
    <w:rsid w:val="00A84150"/>
    <w:rsid w:val="00A84F2C"/>
    <w:rsid w:val="00A850A9"/>
    <w:rsid w:val="00A85867"/>
    <w:rsid w:val="00A859CD"/>
    <w:rsid w:val="00A85B03"/>
    <w:rsid w:val="00A85E63"/>
    <w:rsid w:val="00A8686C"/>
    <w:rsid w:val="00A86E59"/>
    <w:rsid w:val="00A86EA5"/>
    <w:rsid w:val="00A8737F"/>
    <w:rsid w:val="00A876FA"/>
    <w:rsid w:val="00A90124"/>
    <w:rsid w:val="00A902B6"/>
    <w:rsid w:val="00A904AC"/>
    <w:rsid w:val="00A9057C"/>
    <w:rsid w:val="00A90D23"/>
    <w:rsid w:val="00A90FE6"/>
    <w:rsid w:val="00A91276"/>
    <w:rsid w:val="00A9152A"/>
    <w:rsid w:val="00A91619"/>
    <w:rsid w:val="00A91A40"/>
    <w:rsid w:val="00A91E06"/>
    <w:rsid w:val="00A91FC0"/>
    <w:rsid w:val="00A920F9"/>
    <w:rsid w:val="00A92F42"/>
    <w:rsid w:val="00A930E0"/>
    <w:rsid w:val="00A9340D"/>
    <w:rsid w:val="00A93E66"/>
    <w:rsid w:val="00A93ED7"/>
    <w:rsid w:val="00A94462"/>
    <w:rsid w:val="00A94934"/>
    <w:rsid w:val="00A94AD9"/>
    <w:rsid w:val="00A94CC7"/>
    <w:rsid w:val="00A94D10"/>
    <w:rsid w:val="00A94D41"/>
    <w:rsid w:val="00A94F51"/>
    <w:rsid w:val="00A95D9B"/>
    <w:rsid w:val="00A96931"/>
    <w:rsid w:val="00A96941"/>
    <w:rsid w:val="00A96F6A"/>
    <w:rsid w:val="00A97307"/>
    <w:rsid w:val="00A97773"/>
    <w:rsid w:val="00AA0191"/>
    <w:rsid w:val="00AA05DD"/>
    <w:rsid w:val="00AA141F"/>
    <w:rsid w:val="00AA1527"/>
    <w:rsid w:val="00AA1FE5"/>
    <w:rsid w:val="00AA2095"/>
    <w:rsid w:val="00AA28DE"/>
    <w:rsid w:val="00AA2B23"/>
    <w:rsid w:val="00AA371E"/>
    <w:rsid w:val="00AA3B5B"/>
    <w:rsid w:val="00AA3D84"/>
    <w:rsid w:val="00AA3DCC"/>
    <w:rsid w:val="00AA5772"/>
    <w:rsid w:val="00AA5AF9"/>
    <w:rsid w:val="00AA5E92"/>
    <w:rsid w:val="00AA5F01"/>
    <w:rsid w:val="00AA5F75"/>
    <w:rsid w:val="00AA61A1"/>
    <w:rsid w:val="00AA6370"/>
    <w:rsid w:val="00AA7390"/>
    <w:rsid w:val="00AA7453"/>
    <w:rsid w:val="00AA76B0"/>
    <w:rsid w:val="00AA7750"/>
    <w:rsid w:val="00AA777D"/>
    <w:rsid w:val="00AA7974"/>
    <w:rsid w:val="00AA7BB5"/>
    <w:rsid w:val="00AA7D63"/>
    <w:rsid w:val="00AA7DA1"/>
    <w:rsid w:val="00AB0718"/>
    <w:rsid w:val="00AB1113"/>
    <w:rsid w:val="00AB1F78"/>
    <w:rsid w:val="00AB2184"/>
    <w:rsid w:val="00AB25A9"/>
    <w:rsid w:val="00AB2AB9"/>
    <w:rsid w:val="00AB2AE5"/>
    <w:rsid w:val="00AB2DAB"/>
    <w:rsid w:val="00AB30E1"/>
    <w:rsid w:val="00AB33B0"/>
    <w:rsid w:val="00AB3A01"/>
    <w:rsid w:val="00AB3F72"/>
    <w:rsid w:val="00AB4127"/>
    <w:rsid w:val="00AB5814"/>
    <w:rsid w:val="00AB5B5C"/>
    <w:rsid w:val="00AB640A"/>
    <w:rsid w:val="00AB6C8A"/>
    <w:rsid w:val="00AB7088"/>
    <w:rsid w:val="00AB7451"/>
    <w:rsid w:val="00AB78D3"/>
    <w:rsid w:val="00AB7ADA"/>
    <w:rsid w:val="00AB7F51"/>
    <w:rsid w:val="00AC04E7"/>
    <w:rsid w:val="00AC055A"/>
    <w:rsid w:val="00AC0CD5"/>
    <w:rsid w:val="00AC0DB6"/>
    <w:rsid w:val="00AC0E65"/>
    <w:rsid w:val="00AC0ED9"/>
    <w:rsid w:val="00AC1557"/>
    <w:rsid w:val="00AC15D7"/>
    <w:rsid w:val="00AC18D1"/>
    <w:rsid w:val="00AC1A0D"/>
    <w:rsid w:val="00AC1A24"/>
    <w:rsid w:val="00AC1E31"/>
    <w:rsid w:val="00AC1F65"/>
    <w:rsid w:val="00AC244D"/>
    <w:rsid w:val="00AC2488"/>
    <w:rsid w:val="00AC2589"/>
    <w:rsid w:val="00AC3B11"/>
    <w:rsid w:val="00AC3B5D"/>
    <w:rsid w:val="00AC3F60"/>
    <w:rsid w:val="00AC442A"/>
    <w:rsid w:val="00AC476B"/>
    <w:rsid w:val="00AC476D"/>
    <w:rsid w:val="00AC4A8D"/>
    <w:rsid w:val="00AC4AE5"/>
    <w:rsid w:val="00AC4CE8"/>
    <w:rsid w:val="00AC521D"/>
    <w:rsid w:val="00AC5F1A"/>
    <w:rsid w:val="00AC75D2"/>
    <w:rsid w:val="00AC7FFC"/>
    <w:rsid w:val="00AD0795"/>
    <w:rsid w:val="00AD0B36"/>
    <w:rsid w:val="00AD0BB8"/>
    <w:rsid w:val="00AD0F69"/>
    <w:rsid w:val="00AD0F7D"/>
    <w:rsid w:val="00AD14D5"/>
    <w:rsid w:val="00AD2135"/>
    <w:rsid w:val="00AD2394"/>
    <w:rsid w:val="00AD239B"/>
    <w:rsid w:val="00AD25E5"/>
    <w:rsid w:val="00AD2918"/>
    <w:rsid w:val="00AD2BA1"/>
    <w:rsid w:val="00AD30BB"/>
    <w:rsid w:val="00AD3122"/>
    <w:rsid w:val="00AD3361"/>
    <w:rsid w:val="00AD34F9"/>
    <w:rsid w:val="00AD3927"/>
    <w:rsid w:val="00AD3D41"/>
    <w:rsid w:val="00AD3F7A"/>
    <w:rsid w:val="00AD4048"/>
    <w:rsid w:val="00AD4122"/>
    <w:rsid w:val="00AD4500"/>
    <w:rsid w:val="00AD45C3"/>
    <w:rsid w:val="00AD471A"/>
    <w:rsid w:val="00AD4D70"/>
    <w:rsid w:val="00AD5464"/>
    <w:rsid w:val="00AD54BE"/>
    <w:rsid w:val="00AD6462"/>
    <w:rsid w:val="00AD7389"/>
    <w:rsid w:val="00AD78FE"/>
    <w:rsid w:val="00AD7A65"/>
    <w:rsid w:val="00AE02DA"/>
    <w:rsid w:val="00AE0806"/>
    <w:rsid w:val="00AE0BC7"/>
    <w:rsid w:val="00AE14A9"/>
    <w:rsid w:val="00AE14BA"/>
    <w:rsid w:val="00AE15B3"/>
    <w:rsid w:val="00AE22FA"/>
    <w:rsid w:val="00AE2579"/>
    <w:rsid w:val="00AE2ECB"/>
    <w:rsid w:val="00AE34DA"/>
    <w:rsid w:val="00AE365F"/>
    <w:rsid w:val="00AE388F"/>
    <w:rsid w:val="00AE38E8"/>
    <w:rsid w:val="00AE38F4"/>
    <w:rsid w:val="00AE3C46"/>
    <w:rsid w:val="00AE4094"/>
    <w:rsid w:val="00AE4494"/>
    <w:rsid w:val="00AE4953"/>
    <w:rsid w:val="00AE4C08"/>
    <w:rsid w:val="00AE4D00"/>
    <w:rsid w:val="00AE4D93"/>
    <w:rsid w:val="00AE50DB"/>
    <w:rsid w:val="00AE6053"/>
    <w:rsid w:val="00AE7BC9"/>
    <w:rsid w:val="00AF0290"/>
    <w:rsid w:val="00AF09F7"/>
    <w:rsid w:val="00AF0A4F"/>
    <w:rsid w:val="00AF0A91"/>
    <w:rsid w:val="00AF2538"/>
    <w:rsid w:val="00AF27A0"/>
    <w:rsid w:val="00AF2B09"/>
    <w:rsid w:val="00AF2C4D"/>
    <w:rsid w:val="00AF37DC"/>
    <w:rsid w:val="00AF3C15"/>
    <w:rsid w:val="00AF406B"/>
    <w:rsid w:val="00AF44F9"/>
    <w:rsid w:val="00AF57C6"/>
    <w:rsid w:val="00AF57CF"/>
    <w:rsid w:val="00AF5C54"/>
    <w:rsid w:val="00AF605E"/>
    <w:rsid w:val="00AF6900"/>
    <w:rsid w:val="00AF6C6D"/>
    <w:rsid w:val="00AF6DA0"/>
    <w:rsid w:val="00AF79CB"/>
    <w:rsid w:val="00AF7BE0"/>
    <w:rsid w:val="00B00413"/>
    <w:rsid w:val="00B010AA"/>
    <w:rsid w:val="00B0128D"/>
    <w:rsid w:val="00B023C0"/>
    <w:rsid w:val="00B024D6"/>
    <w:rsid w:val="00B02C61"/>
    <w:rsid w:val="00B02FD2"/>
    <w:rsid w:val="00B03008"/>
    <w:rsid w:val="00B03CE9"/>
    <w:rsid w:val="00B044C3"/>
    <w:rsid w:val="00B04510"/>
    <w:rsid w:val="00B04E1E"/>
    <w:rsid w:val="00B0514D"/>
    <w:rsid w:val="00B05664"/>
    <w:rsid w:val="00B05AE8"/>
    <w:rsid w:val="00B05F35"/>
    <w:rsid w:val="00B0629C"/>
    <w:rsid w:val="00B06437"/>
    <w:rsid w:val="00B064E9"/>
    <w:rsid w:val="00B06A1E"/>
    <w:rsid w:val="00B06B06"/>
    <w:rsid w:val="00B06B50"/>
    <w:rsid w:val="00B06F4E"/>
    <w:rsid w:val="00B06FD6"/>
    <w:rsid w:val="00B07F09"/>
    <w:rsid w:val="00B102E2"/>
    <w:rsid w:val="00B115AF"/>
    <w:rsid w:val="00B11741"/>
    <w:rsid w:val="00B1211F"/>
    <w:rsid w:val="00B12A1F"/>
    <w:rsid w:val="00B1314B"/>
    <w:rsid w:val="00B1334C"/>
    <w:rsid w:val="00B139F8"/>
    <w:rsid w:val="00B13ADE"/>
    <w:rsid w:val="00B13B04"/>
    <w:rsid w:val="00B1427D"/>
    <w:rsid w:val="00B14292"/>
    <w:rsid w:val="00B148E8"/>
    <w:rsid w:val="00B14D05"/>
    <w:rsid w:val="00B14D71"/>
    <w:rsid w:val="00B1507B"/>
    <w:rsid w:val="00B15385"/>
    <w:rsid w:val="00B1561E"/>
    <w:rsid w:val="00B15CE6"/>
    <w:rsid w:val="00B16717"/>
    <w:rsid w:val="00B16D65"/>
    <w:rsid w:val="00B17141"/>
    <w:rsid w:val="00B172B2"/>
    <w:rsid w:val="00B17302"/>
    <w:rsid w:val="00B1768C"/>
    <w:rsid w:val="00B17C92"/>
    <w:rsid w:val="00B201B6"/>
    <w:rsid w:val="00B20726"/>
    <w:rsid w:val="00B20E50"/>
    <w:rsid w:val="00B2111B"/>
    <w:rsid w:val="00B2124C"/>
    <w:rsid w:val="00B21376"/>
    <w:rsid w:val="00B2167C"/>
    <w:rsid w:val="00B21D6C"/>
    <w:rsid w:val="00B2220F"/>
    <w:rsid w:val="00B222F5"/>
    <w:rsid w:val="00B22351"/>
    <w:rsid w:val="00B22375"/>
    <w:rsid w:val="00B2251A"/>
    <w:rsid w:val="00B2278F"/>
    <w:rsid w:val="00B22A02"/>
    <w:rsid w:val="00B22B81"/>
    <w:rsid w:val="00B22D45"/>
    <w:rsid w:val="00B23716"/>
    <w:rsid w:val="00B239EA"/>
    <w:rsid w:val="00B23C43"/>
    <w:rsid w:val="00B23E2D"/>
    <w:rsid w:val="00B24019"/>
    <w:rsid w:val="00B241F6"/>
    <w:rsid w:val="00B242EB"/>
    <w:rsid w:val="00B24522"/>
    <w:rsid w:val="00B246F8"/>
    <w:rsid w:val="00B24860"/>
    <w:rsid w:val="00B24D3F"/>
    <w:rsid w:val="00B2533E"/>
    <w:rsid w:val="00B25605"/>
    <w:rsid w:val="00B257BC"/>
    <w:rsid w:val="00B25848"/>
    <w:rsid w:val="00B25F41"/>
    <w:rsid w:val="00B260FF"/>
    <w:rsid w:val="00B26225"/>
    <w:rsid w:val="00B268F8"/>
    <w:rsid w:val="00B26D2B"/>
    <w:rsid w:val="00B271C2"/>
    <w:rsid w:val="00B2733E"/>
    <w:rsid w:val="00B2785C"/>
    <w:rsid w:val="00B27B54"/>
    <w:rsid w:val="00B27F14"/>
    <w:rsid w:val="00B3010E"/>
    <w:rsid w:val="00B30215"/>
    <w:rsid w:val="00B30253"/>
    <w:rsid w:val="00B30337"/>
    <w:rsid w:val="00B3156B"/>
    <w:rsid w:val="00B317AC"/>
    <w:rsid w:val="00B31957"/>
    <w:rsid w:val="00B3199B"/>
    <w:rsid w:val="00B319B7"/>
    <w:rsid w:val="00B31E11"/>
    <w:rsid w:val="00B32665"/>
    <w:rsid w:val="00B32F0B"/>
    <w:rsid w:val="00B32F3B"/>
    <w:rsid w:val="00B334B0"/>
    <w:rsid w:val="00B34260"/>
    <w:rsid w:val="00B356C0"/>
    <w:rsid w:val="00B35A85"/>
    <w:rsid w:val="00B35B0A"/>
    <w:rsid w:val="00B35C5B"/>
    <w:rsid w:val="00B35EA1"/>
    <w:rsid w:val="00B35EB7"/>
    <w:rsid w:val="00B3600C"/>
    <w:rsid w:val="00B36DA0"/>
    <w:rsid w:val="00B36FA6"/>
    <w:rsid w:val="00B37126"/>
    <w:rsid w:val="00B37654"/>
    <w:rsid w:val="00B37739"/>
    <w:rsid w:val="00B40735"/>
    <w:rsid w:val="00B4075E"/>
    <w:rsid w:val="00B40A6A"/>
    <w:rsid w:val="00B40B0C"/>
    <w:rsid w:val="00B40D02"/>
    <w:rsid w:val="00B412B1"/>
    <w:rsid w:val="00B41575"/>
    <w:rsid w:val="00B41CE5"/>
    <w:rsid w:val="00B41E6E"/>
    <w:rsid w:val="00B42628"/>
    <w:rsid w:val="00B42C3F"/>
    <w:rsid w:val="00B437C4"/>
    <w:rsid w:val="00B43C2D"/>
    <w:rsid w:val="00B44322"/>
    <w:rsid w:val="00B44725"/>
    <w:rsid w:val="00B44A91"/>
    <w:rsid w:val="00B44FFB"/>
    <w:rsid w:val="00B4544B"/>
    <w:rsid w:val="00B45581"/>
    <w:rsid w:val="00B457C0"/>
    <w:rsid w:val="00B4683E"/>
    <w:rsid w:val="00B46AF3"/>
    <w:rsid w:val="00B47141"/>
    <w:rsid w:val="00B471BE"/>
    <w:rsid w:val="00B47D07"/>
    <w:rsid w:val="00B51034"/>
    <w:rsid w:val="00B5113A"/>
    <w:rsid w:val="00B52425"/>
    <w:rsid w:val="00B52CCB"/>
    <w:rsid w:val="00B52EBC"/>
    <w:rsid w:val="00B53714"/>
    <w:rsid w:val="00B53736"/>
    <w:rsid w:val="00B5376E"/>
    <w:rsid w:val="00B541E3"/>
    <w:rsid w:val="00B5480B"/>
    <w:rsid w:val="00B54E55"/>
    <w:rsid w:val="00B55062"/>
    <w:rsid w:val="00B555CB"/>
    <w:rsid w:val="00B556CF"/>
    <w:rsid w:val="00B55DC2"/>
    <w:rsid w:val="00B56525"/>
    <w:rsid w:val="00B56A62"/>
    <w:rsid w:val="00B602AB"/>
    <w:rsid w:val="00B610B2"/>
    <w:rsid w:val="00B617B3"/>
    <w:rsid w:val="00B6187B"/>
    <w:rsid w:val="00B61A1F"/>
    <w:rsid w:val="00B61BAB"/>
    <w:rsid w:val="00B61FC4"/>
    <w:rsid w:val="00B624F3"/>
    <w:rsid w:val="00B626B3"/>
    <w:rsid w:val="00B62998"/>
    <w:rsid w:val="00B62AFA"/>
    <w:rsid w:val="00B62BF4"/>
    <w:rsid w:val="00B63039"/>
    <w:rsid w:val="00B6330F"/>
    <w:rsid w:val="00B6365B"/>
    <w:rsid w:val="00B63CB5"/>
    <w:rsid w:val="00B6483B"/>
    <w:rsid w:val="00B64A09"/>
    <w:rsid w:val="00B64B82"/>
    <w:rsid w:val="00B64D69"/>
    <w:rsid w:val="00B64E74"/>
    <w:rsid w:val="00B6504D"/>
    <w:rsid w:val="00B650C8"/>
    <w:rsid w:val="00B651BA"/>
    <w:rsid w:val="00B65E8C"/>
    <w:rsid w:val="00B65FD8"/>
    <w:rsid w:val="00B669FE"/>
    <w:rsid w:val="00B67024"/>
    <w:rsid w:val="00B6707A"/>
    <w:rsid w:val="00B674A0"/>
    <w:rsid w:val="00B67608"/>
    <w:rsid w:val="00B67723"/>
    <w:rsid w:val="00B677F7"/>
    <w:rsid w:val="00B706B1"/>
    <w:rsid w:val="00B7166F"/>
    <w:rsid w:val="00B7168C"/>
    <w:rsid w:val="00B72BC2"/>
    <w:rsid w:val="00B72FD5"/>
    <w:rsid w:val="00B74220"/>
    <w:rsid w:val="00B74530"/>
    <w:rsid w:val="00B745C2"/>
    <w:rsid w:val="00B75047"/>
    <w:rsid w:val="00B75173"/>
    <w:rsid w:val="00B755BC"/>
    <w:rsid w:val="00B75D23"/>
    <w:rsid w:val="00B76082"/>
    <w:rsid w:val="00B7633D"/>
    <w:rsid w:val="00B7640B"/>
    <w:rsid w:val="00B76530"/>
    <w:rsid w:val="00B76823"/>
    <w:rsid w:val="00B769F8"/>
    <w:rsid w:val="00B76B21"/>
    <w:rsid w:val="00B76E58"/>
    <w:rsid w:val="00B77410"/>
    <w:rsid w:val="00B77887"/>
    <w:rsid w:val="00B77E60"/>
    <w:rsid w:val="00B80784"/>
    <w:rsid w:val="00B81245"/>
    <w:rsid w:val="00B81E77"/>
    <w:rsid w:val="00B82B28"/>
    <w:rsid w:val="00B83103"/>
    <w:rsid w:val="00B83246"/>
    <w:rsid w:val="00B83376"/>
    <w:rsid w:val="00B835F6"/>
    <w:rsid w:val="00B8389B"/>
    <w:rsid w:val="00B8393E"/>
    <w:rsid w:val="00B839D4"/>
    <w:rsid w:val="00B839EE"/>
    <w:rsid w:val="00B83FEA"/>
    <w:rsid w:val="00B843A9"/>
    <w:rsid w:val="00B849C1"/>
    <w:rsid w:val="00B849F3"/>
    <w:rsid w:val="00B84B82"/>
    <w:rsid w:val="00B85AFE"/>
    <w:rsid w:val="00B86DE2"/>
    <w:rsid w:val="00B8700E"/>
    <w:rsid w:val="00B876C5"/>
    <w:rsid w:val="00B87BE3"/>
    <w:rsid w:val="00B87C0C"/>
    <w:rsid w:val="00B90349"/>
    <w:rsid w:val="00B9041D"/>
    <w:rsid w:val="00B904F3"/>
    <w:rsid w:val="00B908DB"/>
    <w:rsid w:val="00B90902"/>
    <w:rsid w:val="00B90981"/>
    <w:rsid w:val="00B9149A"/>
    <w:rsid w:val="00B914A5"/>
    <w:rsid w:val="00B916A4"/>
    <w:rsid w:val="00B91966"/>
    <w:rsid w:val="00B91D2A"/>
    <w:rsid w:val="00B91E71"/>
    <w:rsid w:val="00B92295"/>
    <w:rsid w:val="00B922B7"/>
    <w:rsid w:val="00B92569"/>
    <w:rsid w:val="00B925F8"/>
    <w:rsid w:val="00B92B08"/>
    <w:rsid w:val="00B92E3F"/>
    <w:rsid w:val="00B942B4"/>
    <w:rsid w:val="00B948C7"/>
    <w:rsid w:val="00B94D33"/>
    <w:rsid w:val="00B951A7"/>
    <w:rsid w:val="00B95F92"/>
    <w:rsid w:val="00B962BA"/>
    <w:rsid w:val="00B96A56"/>
    <w:rsid w:val="00B97234"/>
    <w:rsid w:val="00B97323"/>
    <w:rsid w:val="00B97645"/>
    <w:rsid w:val="00B97D47"/>
    <w:rsid w:val="00B97DF5"/>
    <w:rsid w:val="00BA04FB"/>
    <w:rsid w:val="00BA0614"/>
    <w:rsid w:val="00BA0626"/>
    <w:rsid w:val="00BA0823"/>
    <w:rsid w:val="00BA0F13"/>
    <w:rsid w:val="00BA1225"/>
    <w:rsid w:val="00BA2434"/>
    <w:rsid w:val="00BA26E2"/>
    <w:rsid w:val="00BA29F2"/>
    <w:rsid w:val="00BA312D"/>
    <w:rsid w:val="00BA327A"/>
    <w:rsid w:val="00BA386D"/>
    <w:rsid w:val="00BA3D5F"/>
    <w:rsid w:val="00BA4D53"/>
    <w:rsid w:val="00BA54C5"/>
    <w:rsid w:val="00BA576D"/>
    <w:rsid w:val="00BA664E"/>
    <w:rsid w:val="00BB0262"/>
    <w:rsid w:val="00BB12F6"/>
    <w:rsid w:val="00BB1309"/>
    <w:rsid w:val="00BB2D77"/>
    <w:rsid w:val="00BB2F7D"/>
    <w:rsid w:val="00BB30C0"/>
    <w:rsid w:val="00BB3392"/>
    <w:rsid w:val="00BB3CA7"/>
    <w:rsid w:val="00BB40DC"/>
    <w:rsid w:val="00BB4242"/>
    <w:rsid w:val="00BB42D7"/>
    <w:rsid w:val="00BB43A4"/>
    <w:rsid w:val="00BB4748"/>
    <w:rsid w:val="00BB53A8"/>
    <w:rsid w:val="00BB556D"/>
    <w:rsid w:val="00BB56EC"/>
    <w:rsid w:val="00BB576F"/>
    <w:rsid w:val="00BB6060"/>
    <w:rsid w:val="00BB6A5E"/>
    <w:rsid w:val="00BB6C87"/>
    <w:rsid w:val="00BB6CFA"/>
    <w:rsid w:val="00BB7622"/>
    <w:rsid w:val="00BB762A"/>
    <w:rsid w:val="00BB7D0E"/>
    <w:rsid w:val="00BC0032"/>
    <w:rsid w:val="00BC0240"/>
    <w:rsid w:val="00BC02F7"/>
    <w:rsid w:val="00BC1A22"/>
    <w:rsid w:val="00BC226F"/>
    <w:rsid w:val="00BC24EA"/>
    <w:rsid w:val="00BC2D63"/>
    <w:rsid w:val="00BC3209"/>
    <w:rsid w:val="00BC3381"/>
    <w:rsid w:val="00BC392B"/>
    <w:rsid w:val="00BC3A37"/>
    <w:rsid w:val="00BC3D0D"/>
    <w:rsid w:val="00BC4046"/>
    <w:rsid w:val="00BC47AF"/>
    <w:rsid w:val="00BC4867"/>
    <w:rsid w:val="00BC498B"/>
    <w:rsid w:val="00BC4DAC"/>
    <w:rsid w:val="00BC4F6A"/>
    <w:rsid w:val="00BC56E8"/>
    <w:rsid w:val="00BC5BE6"/>
    <w:rsid w:val="00BC66A3"/>
    <w:rsid w:val="00BC7396"/>
    <w:rsid w:val="00BC7569"/>
    <w:rsid w:val="00BC7628"/>
    <w:rsid w:val="00BC7997"/>
    <w:rsid w:val="00BD046C"/>
    <w:rsid w:val="00BD1263"/>
    <w:rsid w:val="00BD1A25"/>
    <w:rsid w:val="00BD2006"/>
    <w:rsid w:val="00BD206D"/>
    <w:rsid w:val="00BD27FD"/>
    <w:rsid w:val="00BD2B2E"/>
    <w:rsid w:val="00BD397F"/>
    <w:rsid w:val="00BD3A1B"/>
    <w:rsid w:val="00BD3E70"/>
    <w:rsid w:val="00BD3FFB"/>
    <w:rsid w:val="00BD4813"/>
    <w:rsid w:val="00BD4F38"/>
    <w:rsid w:val="00BD5334"/>
    <w:rsid w:val="00BD58DD"/>
    <w:rsid w:val="00BD5EFE"/>
    <w:rsid w:val="00BD5FC7"/>
    <w:rsid w:val="00BD649C"/>
    <w:rsid w:val="00BD6D1E"/>
    <w:rsid w:val="00BD7193"/>
    <w:rsid w:val="00BD72EC"/>
    <w:rsid w:val="00BE0144"/>
    <w:rsid w:val="00BE05DE"/>
    <w:rsid w:val="00BE09AD"/>
    <w:rsid w:val="00BE0A5F"/>
    <w:rsid w:val="00BE0BDD"/>
    <w:rsid w:val="00BE120D"/>
    <w:rsid w:val="00BE1669"/>
    <w:rsid w:val="00BE19E5"/>
    <w:rsid w:val="00BE1E6B"/>
    <w:rsid w:val="00BE2301"/>
    <w:rsid w:val="00BE24B6"/>
    <w:rsid w:val="00BE265E"/>
    <w:rsid w:val="00BE2682"/>
    <w:rsid w:val="00BE29D8"/>
    <w:rsid w:val="00BE2F38"/>
    <w:rsid w:val="00BE2FAA"/>
    <w:rsid w:val="00BE3273"/>
    <w:rsid w:val="00BE38DA"/>
    <w:rsid w:val="00BE3F7E"/>
    <w:rsid w:val="00BE49FD"/>
    <w:rsid w:val="00BE6160"/>
    <w:rsid w:val="00BE638D"/>
    <w:rsid w:val="00BE6EF4"/>
    <w:rsid w:val="00BE77EE"/>
    <w:rsid w:val="00BE7841"/>
    <w:rsid w:val="00BE7EE0"/>
    <w:rsid w:val="00BF030D"/>
    <w:rsid w:val="00BF06FF"/>
    <w:rsid w:val="00BF083A"/>
    <w:rsid w:val="00BF0A02"/>
    <w:rsid w:val="00BF0AB3"/>
    <w:rsid w:val="00BF0E91"/>
    <w:rsid w:val="00BF1DA1"/>
    <w:rsid w:val="00BF233E"/>
    <w:rsid w:val="00BF2968"/>
    <w:rsid w:val="00BF29D5"/>
    <w:rsid w:val="00BF2E3C"/>
    <w:rsid w:val="00BF3535"/>
    <w:rsid w:val="00BF37CE"/>
    <w:rsid w:val="00BF3A0C"/>
    <w:rsid w:val="00BF3B0A"/>
    <w:rsid w:val="00BF3B52"/>
    <w:rsid w:val="00BF4166"/>
    <w:rsid w:val="00BF4333"/>
    <w:rsid w:val="00BF4519"/>
    <w:rsid w:val="00BF4ED7"/>
    <w:rsid w:val="00BF4F82"/>
    <w:rsid w:val="00BF50DA"/>
    <w:rsid w:val="00BF53CC"/>
    <w:rsid w:val="00BF5B9B"/>
    <w:rsid w:val="00BF6041"/>
    <w:rsid w:val="00BF61B7"/>
    <w:rsid w:val="00BF7993"/>
    <w:rsid w:val="00BF79E3"/>
    <w:rsid w:val="00BF7C0F"/>
    <w:rsid w:val="00C0024C"/>
    <w:rsid w:val="00C00505"/>
    <w:rsid w:val="00C0121A"/>
    <w:rsid w:val="00C014F0"/>
    <w:rsid w:val="00C02930"/>
    <w:rsid w:val="00C031A2"/>
    <w:rsid w:val="00C0361A"/>
    <w:rsid w:val="00C03642"/>
    <w:rsid w:val="00C03881"/>
    <w:rsid w:val="00C04136"/>
    <w:rsid w:val="00C04BCE"/>
    <w:rsid w:val="00C04E92"/>
    <w:rsid w:val="00C04EEC"/>
    <w:rsid w:val="00C05380"/>
    <w:rsid w:val="00C05A6F"/>
    <w:rsid w:val="00C0620A"/>
    <w:rsid w:val="00C062BE"/>
    <w:rsid w:val="00C06654"/>
    <w:rsid w:val="00C06979"/>
    <w:rsid w:val="00C06AD4"/>
    <w:rsid w:val="00C06D7A"/>
    <w:rsid w:val="00C0720A"/>
    <w:rsid w:val="00C07908"/>
    <w:rsid w:val="00C07C90"/>
    <w:rsid w:val="00C100CA"/>
    <w:rsid w:val="00C106BF"/>
    <w:rsid w:val="00C109A6"/>
    <w:rsid w:val="00C10ADA"/>
    <w:rsid w:val="00C10B81"/>
    <w:rsid w:val="00C1110A"/>
    <w:rsid w:val="00C112BF"/>
    <w:rsid w:val="00C113A9"/>
    <w:rsid w:val="00C117D3"/>
    <w:rsid w:val="00C11812"/>
    <w:rsid w:val="00C1194D"/>
    <w:rsid w:val="00C11B9F"/>
    <w:rsid w:val="00C11BAC"/>
    <w:rsid w:val="00C11CF7"/>
    <w:rsid w:val="00C12046"/>
    <w:rsid w:val="00C1211E"/>
    <w:rsid w:val="00C12695"/>
    <w:rsid w:val="00C12D7F"/>
    <w:rsid w:val="00C12DED"/>
    <w:rsid w:val="00C13401"/>
    <w:rsid w:val="00C138DD"/>
    <w:rsid w:val="00C13CF6"/>
    <w:rsid w:val="00C13EE4"/>
    <w:rsid w:val="00C1422B"/>
    <w:rsid w:val="00C145EF"/>
    <w:rsid w:val="00C14D6C"/>
    <w:rsid w:val="00C155AA"/>
    <w:rsid w:val="00C1576E"/>
    <w:rsid w:val="00C159B3"/>
    <w:rsid w:val="00C15B78"/>
    <w:rsid w:val="00C15C6A"/>
    <w:rsid w:val="00C15DF2"/>
    <w:rsid w:val="00C1627E"/>
    <w:rsid w:val="00C169D4"/>
    <w:rsid w:val="00C16BE4"/>
    <w:rsid w:val="00C17577"/>
    <w:rsid w:val="00C20720"/>
    <w:rsid w:val="00C210EC"/>
    <w:rsid w:val="00C21A11"/>
    <w:rsid w:val="00C21A67"/>
    <w:rsid w:val="00C2248B"/>
    <w:rsid w:val="00C22F1F"/>
    <w:rsid w:val="00C23194"/>
    <w:rsid w:val="00C2367F"/>
    <w:rsid w:val="00C24518"/>
    <w:rsid w:val="00C24639"/>
    <w:rsid w:val="00C249B7"/>
    <w:rsid w:val="00C24CD1"/>
    <w:rsid w:val="00C25163"/>
    <w:rsid w:val="00C251B2"/>
    <w:rsid w:val="00C257CA"/>
    <w:rsid w:val="00C25A37"/>
    <w:rsid w:val="00C25D9B"/>
    <w:rsid w:val="00C25FC3"/>
    <w:rsid w:val="00C26314"/>
    <w:rsid w:val="00C26B1E"/>
    <w:rsid w:val="00C27BDD"/>
    <w:rsid w:val="00C27EB0"/>
    <w:rsid w:val="00C27ED9"/>
    <w:rsid w:val="00C27F25"/>
    <w:rsid w:val="00C27FEE"/>
    <w:rsid w:val="00C30801"/>
    <w:rsid w:val="00C30E0A"/>
    <w:rsid w:val="00C3113B"/>
    <w:rsid w:val="00C31176"/>
    <w:rsid w:val="00C317E2"/>
    <w:rsid w:val="00C31B2C"/>
    <w:rsid w:val="00C31DDC"/>
    <w:rsid w:val="00C31F89"/>
    <w:rsid w:val="00C325F5"/>
    <w:rsid w:val="00C32DD3"/>
    <w:rsid w:val="00C330E6"/>
    <w:rsid w:val="00C333BE"/>
    <w:rsid w:val="00C334F1"/>
    <w:rsid w:val="00C339B7"/>
    <w:rsid w:val="00C33A0A"/>
    <w:rsid w:val="00C34074"/>
    <w:rsid w:val="00C3499F"/>
    <w:rsid w:val="00C34E54"/>
    <w:rsid w:val="00C34F73"/>
    <w:rsid w:val="00C355C1"/>
    <w:rsid w:val="00C35B03"/>
    <w:rsid w:val="00C35B88"/>
    <w:rsid w:val="00C35DCF"/>
    <w:rsid w:val="00C35F5B"/>
    <w:rsid w:val="00C36B3D"/>
    <w:rsid w:val="00C36EB2"/>
    <w:rsid w:val="00C379DC"/>
    <w:rsid w:val="00C37EC7"/>
    <w:rsid w:val="00C403FA"/>
    <w:rsid w:val="00C40AAC"/>
    <w:rsid w:val="00C4128E"/>
    <w:rsid w:val="00C4146F"/>
    <w:rsid w:val="00C4199E"/>
    <w:rsid w:val="00C41F12"/>
    <w:rsid w:val="00C4258A"/>
    <w:rsid w:val="00C42B62"/>
    <w:rsid w:val="00C430DC"/>
    <w:rsid w:val="00C4319B"/>
    <w:rsid w:val="00C43679"/>
    <w:rsid w:val="00C437A5"/>
    <w:rsid w:val="00C443D4"/>
    <w:rsid w:val="00C44A44"/>
    <w:rsid w:val="00C44D07"/>
    <w:rsid w:val="00C44F60"/>
    <w:rsid w:val="00C44FF6"/>
    <w:rsid w:val="00C45B13"/>
    <w:rsid w:val="00C45D04"/>
    <w:rsid w:val="00C45FA0"/>
    <w:rsid w:val="00C46218"/>
    <w:rsid w:val="00C469BD"/>
    <w:rsid w:val="00C47406"/>
    <w:rsid w:val="00C47B99"/>
    <w:rsid w:val="00C50140"/>
    <w:rsid w:val="00C502B9"/>
    <w:rsid w:val="00C504AA"/>
    <w:rsid w:val="00C515B2"/>
    <w:rsid w:val="00C51768"/>
    <w:rsid w:val="00C519E0"/>
    <w:rsid w:val="00C5222E"/>
    <w:rsid w:val="00C52363"/>
    <w:rsid w:val="00C529B0"/>
    <w:rsid w:val="00C52DE2"/>
    <w:rsid w:val="00C52F18"/>
    <w:rsid w:val="00C5324C"/>
    <w:rsid w:val="00C532F9"/>
    <w:rsid w:val="00C5340B"/>
    <w:rsid w:val="00C537FB"/>
    <w:rsid w:val="00C53B2D"/>
    <w:rsid w:val="00C54147"/>
    <w:rsid w:val="00C54188"/>
    <w:rsid w:val="00C54934"/>
    <w:rsid w:val="00C54E43"/>
    <w:rsid w:val="00C55117"/>
    <w:rsid w:val="00C55748"/>
    <w:rsid w:val="00C559F8"/>
    <w:rsid w:val="00C55D3C"/>
    <w:rsid w:val="00C55D66"/>
    <w:rsid w:val="00C55F7F"/>
    <w:rsid w:val="00C563BD"/>
    <w:rsid w:val="00C56FFA"/>
    <w:rsid w:val="00C57428"/>
    <w:rsid w:val="00C6068F"/>
    <w:rsid w:val="00C60CCA"/>
    <w:rsid w:val="00C60FA0"/>
    <w:rsid w:val="00C61357"/>
    <w:rsid w:val="00C61828"/>
    <w:rsid w:val="00C618EC"/>
    <w:rsid w:val="00C621A2"/>
    <w:rsid w:val="00C629FD"/>
    <w:rsid w:val="00C62CBB"/>
    <w:rsid w:val="00C636DA"/>
    <w:rsid w:val="00C63D8B"/>
    <w:rsid w:val="00C6495D"/>
    <w:rsid w:val="00C64D75"/>
    <w:rsid w:val="00C6689C"/>
    <w:rsid w:val="00C66A9B"/>
    <w:rsid w:val="00C670C7"/>
    <w:rsid w:val="00C67688"/>
    <w:rsid w:val="00C67DC9"/>
    <w:rsid w:val="00C70702"/>
    <w:rsid w:val="00C70EEB"/>
    <w:rsid w:val="00C70F93"/>
    <w:rsid w:val="00C71049"/>
    <w:rsid w:val="00C71E15"/>
    <w:rsid w:val="00C72E4A"/>
    <w:rsid w:val="00C73314"/>
    <w:rsid w:val="00C733AE"/>
    <w:rsid w:val="00C73460"/>
    <w:rsid w:val="00C739B7"/>
    <w:rsid w:val="00C7414E"/>
    <w:rsid w:val="00C742E9"/>
    <w:rsid w:val="00C743D7"/>
    <w:rsid w:val="00C74EBC"/>
    <w:rsid w:val="00C74F05"/>
    <w:rsid w:val="00C75205"/>
    <w:rsid w:val="00C75993"/>
    <w:rsid w:val="00C7634A"/>
    <w:rsid w:val="00C76A54"/>
    <w:rsid w:val="00C77787"/>
    <w:rsid w:val="00C778EF"/>
    <w:rsid w:val="00C77BF3"/>
    <w:rsid w:val="00C77C26"/>
    <w:rsid w:val="00C77D87"/>
    <w:rsid w:val="00C77F36"/>
    <w:rsid w:val="00C805CF"/>
    <w:rsid w:val="00C805E7"/>
    <w:rsid w:val="00C80685"/>
    <w:rsid w:val="00C80843"/>
    <w:rsid w:val="00C80BCC"/>
    <w:rsid w:val="00C811A1"/>
    <w:rsid w:val="00C81629"/>
    <w:rsid w:val="00C81AFE"/>
    <w:rsid w:val="00C81D87"/>
    <w:rsid w:val="00C81F62"/>
    <w:rsid w:val="00C82244"/>
    <w:rsid w:val="00C82B00"/>
    <w:rsid w:val="00C82BAE"/>
    <w:rsid w:val="00C8394A"/>
    <w:rsid w:val="00C839DF"/>
    <w:rsid w:val="00C83A44"/>
    <w:rsid w:val="00C84000"/>
    <w:rsid w:val="00C84495"/>
    <w:rsid w:val="00C84607"/>
    <w:rsid w:val="00C84764"/>
    <w:rsid w:val="00C847A0"/>
    <w:rsid w:val="00C84EF9"/>
    <w:rsid w:val="00C8537C"/>
    <w:rsid w:val="00C85E6F"/>
    <w:rsid w:val="00C86537"/>
    <w:rsid w:val="00C86DF7"/>
    <w:rsid w:val="00C878A6"/>
    <w:rsid w:val="00C90171"/>
    <w:rsid w:val="00C90756"/>
    <w:rsid w:val="00C9086A"/>
    <w:rsid w:val="00C9150C"/>
    <w:rsid w:val="00C9170C"/>
    <w:rsid w:val="00C91760"/>
    <w:rsid w:val="00C91884"/>
    <w:rsid w:val="00C91F5D"/>
    <w:rsid w:val="00C92216"/>
    <w:rsid w:val="00C9238F"/>
    <w:rsid w:val="00C92AD3"/>
    <w:rsid w:val="00C92E00"/>
    <w:rsid w:val="00C92F8D"/>
    <w:rsid w:val="00C94262"/>
    <w:rsid w:val="00C943E3"/>
    <w:rsid w:val="00C9445E"/>
    <w:rsid w:val="00C95168"/>
    <w:rsid w:val="00C9595D"/>
    <w:rsid w:val="00C95B28"/>
    <w:rsid w:val="00C95B7D"/>
    <w:rsid w:val="00C964DC"/>
    <w:rsid w:val="00C968E5"/>
    <w:rsid w:val="00C96CE3"/>
    <w:rsid w:val="00C96D78"/>
    <w:rsid w:val="00C96E68"/>
    <w:rsid w:val="00C97DF6"/>
    <w:rsid w:val="00C97E2B"/>
    <w:rsid w:val="00CA0227"/>
    <w:rsid w:val="00CA04B2"/>
    <w:rsid w:val="00CA0687"/>
    <w:rsid w:val="00CA07C8"/>
    <w:rsid w:val="00CA0C97"/>
    <w:rsid w:val="00CA0CCD"/>
    <w:rsid w:val="00CA0F51"/>
    <w:rsid w:val="00CA0FF1"/>
    <w:rsid w:val="00CA20AA"/>
    <w:rsid w:val="00CA2312"/>
    <w:rsid w:val="00CA32CE"/>
    <w:rsid w:val="00CA4551"/>
    <w:rsid w:val="00CA484F"/>
    <w:rsid w:val="00CA4975"/>
    <w:rsid w:val="00CA4EA4"/>
    <w:rsid w:val="00CA50EA"/>
    <w:rsid w:val="00CA50FB"/>
    <w:rsid w:val="00CA52F4"/>
    <w:rsid w:val="00CA5325"/>
    <w:rsid w:val="00CA53AB"/>
    <w:rsid w:val="00CA547E"/>
    <w:rsid w:val="00CA554B"/>
    <w:rsid w:val="00CA5954"/>
    <w:rsid w:val="00CA69AE"/>
    <w:rsid w:val="00CA71A1"/>
    <w:rsid w:val="00CA7FE0"/>
    <w:rsid w:val="00CB0256"/>
    <w:rsid w:val="00CB0336"/>
    <w:rsid w:val="00CB08AD"/>
    <w:rsid w:val="00CB098C"/>
    <w:rsid w:val="00CB09D9"/>
    <w:rsid w:val="00CB0EFA"/>
    <w:rsid w:val="00CB1D04"/>
    <w:rsid w:val="00CB25AF"/>
    <w:rsid w:val="00CB270B"/>
    <w:rsid w:val="00CB3269"/>
    <w:rsid w:val="00CB35D3"/>
    <w:rsid w:val="00CB3CD5"/>
    <w:rsid w:val="00CB3E94"/>
    <w:rsid w:val="00CB4A86"/>
    <w:rsid w:val="00CB5C3F"/>
    <w:rsid w:val="00CB5D1B"/>
    <w:rsid w:val="00CB6FD2"/>
    <w:rsid w:val="00CB7303"/>
    <w:rsid w:val="00CB77C2"/>
    <w:rsid w:val="00CB7996"/>
    <w:rsid w:val="00CB7D15"/>
    <w:rsid w:val="00CB7D3B"/>
    <w:rsid w:val="00CC0122"/>
    <w:rsid w:val="00CC1C99"/>
    <w:rsid w:val="00CC1E11"/>
    <w:rsid w:val="00CC1E85"/>
    <w:rsid w:val="00CC1F9C"/>
    <w:rsid w:val="00CC1FA7"/>
    <w:rsid w:val="00CC2FEB"/>
    <w:rsid w:val="00CC3022"/>
    <w:rsid w:val="00CC3534"/>
    <w:rsid w:val="00CC36B9"/>
    <w:rsid w:val="00CC3C0F"/>
    <w:rsid w:val="00CC3D9B"/>
    <w:rsid w:val="00CC44EB"/>
    <w:rsid w:val="00CC4A86"/>
    <w:rsid w:val="00CC4C2E"/>
    <w:rsid w:val="00CC500E"/>
    <w:rsid w:val="00CC536A"/>
    <w:rsid w:val="00CC5C7D"/>
    <w:rsid w:val="00CC66CE"/>
    <w:rsid w:val="00CC71E3"/>
    <w:rsid w:val="00CC73D4"/>
    <w:rsid w:val="00CC7A00"/>
    <w:rsid w:val="00CC7CC0"/>
    <w:rsid w:val="00CC7CFE"/>
    <w:rsid w:val="00CD0A7F"/>
    <w:rsid w:val="00CD1448"/>
    <w:rsid w:val="00CD15A6"/>
    <w:rsid w:val="00CD189C"/>
    <w:rsid w:val="00CD1CEA"/>
    <w:rsid w:val="00CD2C99"/>
    <w:rsid w:val="00CD3367"/>
    <w:rsid w:val="00CD38E3"/>
    <w:rsid w:val="00CD4743"/>
    <w:rsid w:val="00CD4C7C"/>
    <w:rsid w:val="00CD6095"/>
    <w:rsid w:val="00CD6111"/>
    <w:rsid w:val="00CD652D"/>
    <w:rsid w:val="00CD6717"/>
    <w:rsid w:val="00CD6CAF"/>
    <w:rsid w:val="00CD76D4"/>
    <w:rsid w:val="00CE0648"/>
    <w:rsid w:val="00CE0D58"/>
    <w:rsid w:val="00CE0FBA"/>
    <w:rsid w:val="00CE1012"/>
    <w:rsid w:val="00CE1142"/>
    <w:rsid w:val="00CE1657"/>
    <w:rsid w:val="00CE2104"/>
    <w:rsid w:val="00CE211B"/>
    <w:rsid w:val="00CE2615"/>
    <w:rsid w:val="00CE2995"/>
    <w:rsid w:val="00CE2E41"/>
    <w:rsid w:val="00CE3453"/>
    <w:rsid w:val="00CE3738"/>
    <w:rsid w:val="00CE40D8"/>
    <w:rsid w:val="00CE4247"/>
    <w:rsid w:val="00CE42FC"/>
    <w:rsid w:val="00CE4301"/>
    <w:rsid w:val="00CE439A"/>
    <w:rsid w:val="00CE4A66"/>
    <w:rsid w:val="00CE53EB"/>
    <w:rsid w:val="00CE5AEE"/>
    <w:rsid w:val="00CE5D12"/>
    <w:rsid w:val="00CE63C6"/>
    <w:rsid w:val="00CE6F11"/>
    <w:rsid w:val="00CE710B"/>
    <w:rsid w:val="00CF0067"/>
    <w:rsid w:val="00CF02F1"/>
    <w:rsid w:val="00CF07B0"/>
    <w:rsid w:val="00CF0918"/>
    <w:rsid w:val="00CF1946"/>
    <w:rsid w:val="00CF1BF3"/>
    <w:rsid w:val="00CF1DDF"/>
    <w:rsid w:val="00CF22B5"/>
    <w:rsid w:val="00CF262A"/>
    <w:rsid w:val="00CF2B74"/>
    <w:rsid w:val="00CF356D"/>
    <w:rsid w:val="00CF3919"/>
    <w:rsid w:val="00CF4202"/>
    <w:rsid w:val="00CF4706"/>
    <w:rsid w:val="00CF4B27"/>
    <w:rsid w:val="00CF5112"/>
    <w:rsid w:val="00CF51BC"/>
    <w:rsid w:val="00CF6FB1"/>
    <w:rsid w:val="00CF735F"/>
    <w:rsid w:val="00CF7712"/>
    <w:rsid w:val="00CF7CD0"/>
    <w:rsid w:val="00D00ED5"/>
    <w:rsid w:val="00D00FA5"/>
    <w:rsid w:val="00D016A4"/>
    <w:rsid w:val="00D03B04"/>
    <w:rsid w:val="00D03ECE"/>
    <w:rsid w:val="00D04991"/>
    <w:rsid w:val="00D05643"/>
    <w:rsid w:val="00D05C97"/>
    <w:rsid w:val="00D05CA4"/>
    <w:rsid w:val="00D0642E"/>
    <w:rsid w:val="00D06F16"/>
    <w:rsid w:val="00D06F8E"/>
    <w:rsid w:val="00D102CA"/>
    <w:rsid w:val="00D10539"/>
    <w:rsid w:val="00D108E9"/>
    <w:rsid w:val="00D10F87"/>
    <w:rsid w:val="00D1134A"/>
    <w:rsid w:val="00D113BA"/>
    <w:rsid w:val="00D11DB2"/>
    <w:rsid w:val="00D11F26"/>
    <w:rsid w:val="00D11F5F"/>
    <w:rsid w:val="00D124DF"/>
    <w:rsid w:val="00D12833"/>
    <w:rsid w:val="00D12AE5"/>
    <w:rsid w:val="00D12D7F"/>
    <w:rsid w:val="00D13847"/>
    <w:rsid w:val="00D139CB"/>
    <w:rsid w:val="00D141F8"/>
    <w:rsid w:val="00D14B34"/>
    <w:rsid w:val="00D14DF3"/>
    <w:rsid w:val="00D15AF6"/>
    <w:rsid w:val="00D1618A"/>
    <w:rsid w:val="00D16992"/>
    <w:rsid w:val="00D170C8"/>
    <w:rsid w:val="00D1718C"/>
    <w:rsid w:val="00D1739A"/>
    <w:rsid w:val="00D173DE"/>
    <w:rsid w:val="00D17A92"/>
    <w:rsid w:val="00D17EF9"/>
    <w:rsid w:val="00D20454"/>
    <w:rsid w:val="00D2046C"/>
    <w:rsid w:val="00D20AE3"/>
    <w:rsid w:val="00D20BFA"/>
    <w:rsid w:val="00D2124E"/>
    <w:rsid w:val="00D2186E"/>
    <w:rsid w:val="00D22394"/>
    <w:rsid w:val="00D22450"/>
    <w:rsid w:val="00D22BEB"/>
    <w:rsid w:val="00D22CD0"/>
    <w:rsid w:val="00D22E39"/>
    <w:rsid w:val="00D237D0"/>
    <w:rsid w:val="00D23907"/>
    <w:rsid w:val="00D23B96"/>
    <w:rsid w:val="00D23FD1"/>
    <w:rsid w:val="00D241B1"/>
    <w:rsid w:val="00D2449C"/>
    <w:rsid w:val="00D24AA2"/>
    <w:rsid w:val="00D24EE8"/>
    <w:rsid w:val="00D24F6A"/>
    <w:rsid w:val="00D2584E"/>
    <w:rsid w:val="00D26189"/>
    <w:rsid w:val="00D266BC"/>
    <w:rsid w:val="00D26A45"/>
    <w:rsid w:val="00D27361"/>
    <w:rsid w:val="00D2746C"/>
    <w:rsid w:val="00D277AA"/>
    <w:rsid w:val="00D27D88"/>
    <w:rsid w:val="00D27F62"/>
    <w:rsid w:val="00D304B2"/>
    <w:rsid w:val="00D305E2"/>
    <w:rsid w:val="00D3129B"/>
    <w:rsid w:val="00D312A4"/>
    <w:rsid w:val="00D31373"/>
    <w:rsid w:val="00D318C0"/>
    <w:rsid w:val="00D31A0D"/>
    <w:rsid w:val="00D31D97"/>
    <w:rsid w:val="00D321DB"/>
    <w:rsid w:val="00D32725"/>
    <w:rsid w:val="00D32F05"/>
    <w:rsid w:val="00D32F3E"/>
    <w:rsid w:val="00D3306E"/>
    <w:rsid w:val="00D339F5"/>
    <w:rsid w:val="00D33E8C"/>
    <w:rsid w:val="00D34045"/>
    <w:rsid w:val="00D342B2"/>
    <w:rsid w:val="00D3448D"/>
    <w:rsid w:val="00D34D2B"/>
    <w:rsid w:val="00D35229"/>
    <w:rsid w:val="00D35433"/>
    <w:rsid w:val="00D35A54"/>
    <w:rsid w:val="00D35ECD"/>
    <w:rsid w:val="00D36043"/>
    <w:rsid w:val="00D36A5F"/>
    <w:rsid w:val="00D36E44"/>
    <w:rsid w:val="00D37098"/>
    <w:rsid w:val="00D374D6"/>
    <w:rsid w:val="00D3753A"/>
    <w:rsid w:val="00D378C1"/>
    <w:rsid w:val="00D37BBE"/>
    <w:rsid w:val="00D37C65"/>
    <w:rsid w:val="00D4012A"/>
    <w:rsid w:val="00D40400"/>
    <w:rsid w:val="00D404DC"/>
    <w:rsid w:val="00D405C4"/>
    <w:rsid w:val="00D405F3"/>
    <w:rsid w:val="00D40C30"/>
    <w:rsid w:val="00D41532"/>
    <w:rsid w:val="00D41868"/>
    <w:rsid w:val="00D42090"/>
    <w:rsid w:val="00D4234C"/>
    <w:rsid w:val="00D42A0C"/>
    <w:rsid w:val="00D42B89"/>
    <w:rsid w:val="00D42C16"/>
    <w:rsid w:val="00D42DDB"/>
    <w:rsid w:val="00D433C4"/>
    <w:rsid w:val="00D4367A"/>
    <w:rsid w:val="00D436F0"/>
    <w:rsid w:val="00D437FA"/>
    <w:rsid w:val="00D4383E"/>
    <w:rsid w:val="00D43D1F"/>
    <w:rsid w:val="00D43EB0"/>
    <w:rsid w:val="00D44259"/>
    <w:rsid w:val="00D448C7"/>
    <w:rsid w:val="00D44C9D"/>
    <w:rsid w:val="00D4579A"/>
    <w:rsid w:val="00D459CA"/>
    <w:rsid w:val="00D45FF5"/>
    <w:rsid w:val="00D4660D"/>
    <w:rsid w:val="00D4691C"/>
    <w:rsid w:val="00D46944"/>
    <w:rsid w:val="00D46CAE"/>
    <w:rsid w:val="00D47715"/>
    <w:rsid w:val="00D47DEC"/>
    <w:rsid w:val="00D47FBD"/>
    <w:rsid w:val="00D50A78"/>
    <w:rsid w:val="00D5101C"/>
    <w:rsid w:val="00D51525"/>
    <w:rsid w:val="00D51D01"/>
    <w:rsid w:val="00D5233B"/>
    <w:rsid w:val="00D52888"/>
    <w:rsid w:val="00D52D05"/>
    <w:rsid w:val="00D52DE6"/>
    <w:rsid w:val="00D52EF5"/>
    <w:rsid w:val="00D52F0E"/>
    <w:rsid w:val="00D532C4"/>
    <w:rsid w:val="00D54148"/>
    <w:rsid w:val="00D5427A"/>
    <w:rsid w:val="00D544D5"/>
    <w:rsid w:val="00D54B87"/>
    <w:rsid w:val="00D54ED5"/>
    <w:rsid w:val="00D54F14"/>
    <w:rsid w:val="00D55134"/>
    <w:rsid w:val="00D554B4"/>
    <w:rsid w:val="00D55A39"/>
    <w:rsid w:val="00D55CA9"/>
    <w:rsid w:val="00D561B0"/>
    <w:rsid w:val="00D56C1E"/>
    <w:rsid w:val="00D570EB"/>
    <w:rsid w:val="00D57325"/>
    <w:rsid w:val="00D60F72"/>
    <w:rsid w:val="00D61460"/>
    <w:rsid w:val="00D615E3"/>
    <w:rsid w:val="00D61CEA"/>
    <w:rsid w:val="00D61DE3"/>
    <w:rsid w:val="00D61E34"/>
    <w:rsid w:val="00D61FA8"/>
    <w:rsid w:val="00D620AF"/>
    <w:rsid w:val="00D6273F"/>
    <w:rsid w:val="00D62B04"/>
    <w:rsid w:val="00D62D33"/>
    <w:rsid w:val="00D62E45"/>
    <w:rsid w:val="00D6452F"/>
    <w:rsid w:val="00D648A8"/>
    <w:rsid w:val="00D651C7"/>
    <w:rsid w:val="00D65645"/>
    <w:rsid w:val="00D65825"/>
    <w:rsid w:val="00D6598C"/>
    <w:rsid w:val="00D65D62"/>
    <w:rsid w:val="00D65DD7"/>
    <w:rsid w:val="00D65E00"/>
    <w:rsid w:val="00D65E2F"/>
    <w:rsid w:val="00D65EA8"/>
    <w:rsid w:val="00D660B0"/>
    <w:rsid w:val="00D6684C"/>
    <w:rsid w:val="00D67214"/>
    <w:rsid w:val="00D675A9"/>
    <w:rsid w:val="00D67CB4"/>
    <w:rsid w:val="00D67E20"/>
    <w:rsid w:val="00D67F56"/>
    <w:rsid w:val="00D704CB"/>
    <w:rsid w:val="00D704EE"/>
    <w:rsid w:val="00D71001"/>
    <w:rsid w:val="00D71057"/>
    <w:rsid w:val="00D7189B"/>
    <w:rsid w:val="00D71ADC"/>
    <w:rsid w:val="00D71BA3"/>
    <w:rsid w:val="00D7231D"/>
    <w:rsid w:val="00D72F5F"/>
    <w:rsid w:val="00D7347B"/>
    <w:rsid w:val="00D73618"/>
    <w:rsid w:val="00D737C1"/>
    <w:rsid w:val="00D73DB7"/>
    <w:rsid w:val="00D73E0E"/>
    <w:rsid w:val="00D742FE"/>
    <w:rsid w:val="00D74C11"/>
    <w:rsid w:val="00D7676B"/>
    <w:rsid w:val="00D76A79"/>
    <w:rsid w:val="00D77165"/>
    <w:rsid w:val="00D77284"/>
    <w:rsid w:val="00D77391"/>
    <w:rsid w:val="00D773AD"/>
    <w:rsid w:val="00D77903"/>
    <w:rsid w:val="00D779D7"/>
    <w:rsid w:val="00D80262"/>
    <w:rsid w:val="00D8040B"/>
    <w:rsid w:val="00D8044D"/>
    <w:rsid w:val="00D80B15"/>
    <w:rsid w:val="00D812C5"/>
    <w:rsid w:val="00D815DA"/>
    <w:rsid w:val="00D8228C"/>
    <w:rsid w:val="00D8250E"/>
    <w:rsid w:val="00D82F8A"/>
    <w:rsid w:val="00D8382F"/>
    <w:rsid w:val="00D83E8A"/>
    <w:rsid w:val="00D846F9"/>
    <w:rsid w:val="00D84EB5"/>
    <w:rsid w:val="00D8537C"/>
    <w:rsid w:val="00D8575C"/>
    <w:rsid w:val="00D86193"/>
    <w:rsid w:val="00D863E7"/>
    <w:rsid w:val="00D8671C"/>
    <w:rsid w:val="00D86B04"/>
    <w:rsid w:val="00D86B84"/>
    <w:rsid w:val="00D86CD1"/>
    <w:rsid w:val="00D86E87"/>
    <w:rsid w:val="00D8704E"/>
    <w:rsid w:val="00D87456"/>
    <w:rsid w:val="00D87490"/>
    <w:rsid w:val="00D877C8"/>
    <w:rsid w:val="00D90338"/>
    <w:rsid w:val="00D90896"/>
    <w:rsid w:val="00D908FB"/>
    <w:rsid w:val="00D90C70"/>
    <w:rsid w:val="00D91794"/>
    <w:rsid w:val="00D91A03"/>
    <w:rsid w:val="00D91E88"/>
    <w:rsid w:val="00D922D2"/>
    <w:rsid w:val="00D9239F"/>
    <w:rsid w:val="00D923F2"/>
    <w:rsid w:val="00D9283D"/>
    <w:rsid w:val="00D92983"/>
    <w:rsid w:val="00D9298A"/>
    <w:rsid w:val="00D929E2"/>
    <w:rsid w:val="00D92DC8"/>
    <w:rsid w:val="00D93794"/>
    <w:rsid w:val="00D9381F"/>
    <w:rsid w:val="00D93B45"/>
    <w:rsid w:val="00D93BF9"/>
    <w:rsid w:val="00D93C0A"/>
    <w:rsid w:val="00D9410B"/>
    <w:rsid w:val="00D94504"/>
    <w:rsid w:val="00D94592"/>
    <w:rsid w:val="00D94B55"/>
    <w:rsid w:val="00D94D34"/>
    <w:rsid w:val="00D95714"/>
    <w:rsid w:val="00D95764"/>
    <w:rsid w:val="00D95975"/>
    <w:rsid w:val="00D95C54"/>
    <w:rsid w:val="00D95DB9"/>
    <w:rsid w:val="00D963F4"/>
    <w:rsid w:val="00D9674F"/>
    <w:rsid w:val="00D96B66"/>
    <w:rsid w:val="00DA009E"/>
    <w:rsid w:val="00DA0F34"/>
    <w:rsid w:val="00DA16B2"/>
    <w:rsid w:val="00DA16E0"/>
    <w:rsid w:val="00DA1AD9"/>
    <w:rsid w:val="00DA1AE3"/>
    <w:rsid w:val="00DA2691"/>
    <w:rsid w:val="00DA32E1"/>
    <w:rsid w:val="00DA364A"/>
    <w:rsid w:val="00DA4D3E"/>
    <w:rsid w:val="00DA516A"/>
    <w:rsid w:val="00DA6053"/>
    <w:rsid w:val="00DA606D"/>
    <w:rsid w:val="00DA6264"/>
    <w:rsid w:val="00DA6490"/>
    <w:rsid w:val="00DA65AD"/>
    <w:rsid w:val="00DA65BE"/>
    <w:rsid w:val="00DA6BD5"/>
    <w:rsid w:val="00DB0547"/>
    <w:rsid w:val="00DB0C48"/>
    <w:rsid w:val="00DB1695"/>
    <w:rsid w:val="00DB16A6"/>
    <w:rsid w:val="00DB18C4"/>
    <w:rsid w:val="00DB1E4A"/>
    <w:rsid w:val="00DB1FF0"/>
    <w:rsid w:val="00DB2149"/>
    <w:rsid w:val="00DB21CC"/>
    <w:rsid w:val="00DB2765"/>
    <w:rsid w:val="00DB2C89"/>
    <w:rsid w:val="00DB2F71"/>
    <w:rsid w:val="00DB3F3D"/>
    <w:rsid w:val="00DB41B5"/>
    <w:rsid w:val="00DB440C"/>
    <w:rsid w:val="00DB49BC"/>
    <w:rsid w:val="00DB49E0"/>
    <w:rsid w:val="00DB4A58"/>
    <w:rsid w:val="00DB54A7"/>
    <w:rsid w:val="00DB58C3"/>
    <w:rsid w:val="00DB5A44"/>
    <w:rsid w:val="00DB5A4C"/>
    <w:rsid w:val="00DB61C4"/>
    <w:rsid w:val="00DB6D1B"/>
    <w:rsid w:val="00DB6FD8"/>
    <w:rsid w:val="00DB726A"/>
    <w:rsid w:val="00DB726D"/>
    <w:rsid w:val="00DB7AB6"/>
    <w:rsid w:val="00DB7BDD"/>
    <w:rsid w:val="00DC04ED"/>
    <w:rsid w:val="00DC07C4"/>
    <w:rsid w:val="00DC0BBF"/>
    <w:rsid w:val="00DC1848"/>
    <w:rsid w:val="00DC1F52"/>
    <w:rsid w:val="00DC2021"/>
    <w:rsid w:val="00DC24D3"/>
    <w:rsid w:val="00DC3247"/>
    <w:rsid w:val="00DC32B6"/>
    <w:rsid w:val="00DC332C"/>
    <w:rsid w:val="00DC3BEA"/>
    <w:rsid w:val="00DC48A2"/>
    <w:rsid w:val="00DC495A"/>
    <w:rsid w:val="00DC513F"/>
    <w:rsid w:val="00DC5D6B"/>
    <w:rsid w:val="00DC6022"/>
    <w:rsid w:val="00DC6158"/>
    <w:rsid w:val="00DC70B3"/>
    <w:rsid w:val="00DC76C7"/>
    <w:rsid w:val="00DC7DEA"/>
    <w:rsid w:val="00DD027E"/>
    <w:rsid w:val="00DD030E"/>
    <w:rsid w:val="00DD03BF"/>
    <w:rsid w:val="00DD0A91"/>
    <w:rsid w:val="00DD0FF3"/>
    <w:rsid w:val="00DD1418"/>
    <w:rsid w:val="00DD1ABA"/>
    <w:rsid w:val="00DD1B6A"/>
    <w:rsid w:val="00DD1D3E"/>
    <w:rsid w:val="00DD1DD5"/>
    <w:rsid w:val="00DD21A2"/>
    <w:rsid w:val="00DD25B1"/>
    <w:rsid w:val="00DD319B"/>
    <w:rsid w:val="00DD35F4"/>
    <w:rsid w:val="00DD4676"/>
    <w:rsid w:val="00DD4A7E"/>
    <w:rsid w:val="00DD4F31"/>
    <w:rsid w:val="00DD53EC"/>
    <w:rsid w:val="00DD5482"/>
    <w:rsid w:val="00DD55B6"/>
    <w:rsid w:val="00DD56CF"/>
    <w:rsid w:val="00DD6120"/>
    <w:rsid w:val="00DD6599"/>
    <w:rsid w:val="00DD6A49"/>
    <w:rsid w:val="00DD700C"/>
    <w:rsid w:val="00DE0080"/>
    <w:rsid w:val="00DE0647"/>
    <w:rsid w:val="00DE0AF0"/>
    <w:rsid w:val="00DE111F"/>
    <w:rsid w:val="00DE119C"/>
    <w:rsid w:val="00DE1A1E"/>
    <w:rsid w:val="00DE1D1F"/>
    <w:rsid w:val="00DE2118"/>
    <w:rsid w:val="00DE2487"/>
    <w:rsid w:val="00DE281B"/>
    <w:rsid w:val="00DE2A70"/>
    <w:rsid w:val="00DE34E2"/>
    <w:rsid w:val="00DE3927"/>
    <w:rsid w:val="00DE3978"/>
    <w:rsid w:val="00DE4447"/>
    <w:rsid w:val="00DE482C"/>
    <w:rsid w:val="00DE4AD7"/>
    <w:rsid w:val="00DE5E10"/>
    <w:rsid w:val="00DE5F24"/>
    <w:rsid w:val="00DE60C7"/>
    <w:rsid w:val="00DE6235"/>
    <w:rsid w:val="00DE6C55"/>
    <w:rsid w:val="00DE751D"/>
    <w:rsid w:val="00DF046C"/>
    <w:rsid w:val="00DF0909"/>
    <w:rsid w:val="00DF0A45"/>
    <w:rsid w:val="00DF0C02"/>
    <w:rsid w:val="00DF0E06"/>
    <w:rsid w:val="00DF16EA"/>
    <w:rsid w:val="00DF185B"/>
    <w:rsid w:val="00DF1C74"/>
    <w:rsid w:val="00DF229C"/>
    <w:rsid w:val="00DF275E"/>
    <w:rsid w:val="00DF28B6"/>
    <w:rsid w:val="00DF2A55"/>
    <w:rsid w:val="00DF2E6A"/>
    <w:rsid w:val="00DF2F1D"/>
    <w:rsid w:val="00DF3317"/>
    <w:rsid w:val="00DF3997"/>
    <w:rsid w:val="00DF40B8"/>
    <w:rsid w:val="00DF4191"/>
    <w:rsid w:val="00DF4745"/>
    <w:rsid w:val="00DF4845"/>
    <w:rsid w:val="00DF518B"/>
    <w:rsid w:val="00DF55B1"/>
    <w:rsid w:val="00DF5766"/>
    <w:rsid w:val="00DF595C"/>
    <w:rsid w:val="00DF5FFC"/>
    <w:rsid w:val="00DF6FA6"/>
    <w:rsid w:val="00DF704E"/>
    <w:rsid w:val="00DF723E"/>
    <w:rsid w:val="00DF7DB2"/>
    <w:rsid w:val="00E00308"/>
    <w:rsid w:val="00E0054E"/>
    <w:rsid w:val="00E00AD0"/>
    <w:rsid w:val="00E00DF1"/>
    <w:rsid w:val="00E00E2C"/>
    <w:rsid w:val="00E02D9F"/>
    <w:rsid w:val="00E03482"/>
    <w:rsid w:val="00E03817"/>
    <w:rsid w:val="00E038FA"/>
    <w:rsid w:val="00E03A01"/>
    <w:rsid w:val="00E03A52"/>
    <w:rsid w:val="00E03E24"/>
    <w:rsid w:val="00E03F1B"/>
    <w:rsid w:val="00E040B7"/>
    <w:rsid w:val="00E04C5B"/>
    <w:rsid w:val="00E05C70"/>
    <w:rsid w:val="00E06401"/>
    <w:rsid w:val="00E0664A"/>
    <w:rsid w:val="00E06E55"/>
    <w:rsid w:val="00E072F5"/>
    <w:rsid w:val="00E074E7"/>
    <w:rsid w:val="00E07522"/>
    <w:rsid w:val="00E07FBF"/>
    <w:rsid w:val="00E10473"/>
    <w:rsid w:val="00E1087B"/>
    <w:rsid w:val="00E10B42"/>
    <w:rsid w:val="00E10B78"/>
    <w:rsid w:val="00E10BCE"/>
    <w:rsid w:val="00E10EFA"/>
    <w:rsid w:val="00E11665"/>
    <w:rsid w:val="00E11802"/>
    <w:rsid w:val="00E11AFC"/>
    <w:rsid w:val="00E11B6C"/>
    <w:rsid w:val="00E123E2"/>
    <w:rsid w:val="00E12EFA"/>
    <w:rsid w:val="00E13102"/>
    <w:rsid w:val="00E1317A"/>
    <w:rsid w:val="00E1358D"/>
    <w:rsid w:val="00E136B7"/>
    <w:rsid w:val="00E13C25"/>
    <w:rsid w:val="00E13DB3"/>
    <w:rsid w:val="00E13EE8"/>
    <w:rsid w:val="00E13F89"/>
    <w:rsid w:val="00E1403A"/>
    <w:rsid w:val="00E14264"/>
    <w:rsid w:val="00E148CE"/>
    <w:rsid w:val="00E152AC"/>
    <w:rsid w:val="00E152DE"/>
    <w:rsid w:val="00E15703"/>
    <w:rsid w:val="00E15867"/>
    <w:rsid w:val="00E15A1C"/>
    <w:rsid w:val="00E15EA9"/>
    <w:rsid w:val="00E16EAC"/>
    <w:rsid w:val="00E17043"/>
    <w:rsid w:val="00E175AA"/>
    <w:rsid w:val="00E179CC"/>
    <w:rsid w:val="00E20022"/>
    <w:rsid w:val="00E2087F"/>
    <w:rsid w:val="00E20C72"/>
    <w:rsid w:val="00E20EB3"/>
    <w:rsid w:val="00E21135"/>
    <w:rsid w:val="00E21351"/>
    <w:rsid w:val="00E214B8"/>
    <w:rsid w:val="00E21E34"/>
    <w:rsid w:val="00E22682"/>
    <w:rsid w:val="00E23077"/>
    <w:rsid w:val="00E23418"/>
    <w:rsid w:val="00E23423"/>
    <w:rsid w:val="00E23EDF"/>
    <w:rsid w:val="00E24BDE"/>
    <w:rsid w:val="00E24C06"/>
    <w:rsid w:val="00E2523E"/>
    <w:rsid w:val="00E25627"/>
    <w:rsid w:val="00E25CAC"/>
    <w:rsid w:val="00E26066"/>
    <w:rsid w:val="00E2683E"/>
    <w:rsid w:val="00E26D83"/>
    <w:rsid w:val="00E26DF4"/>
    <w:rsid w:val="00E26E22"/>
    <w:rsid w:val="00E26EAB"/>
    <w:rsid w:val="00E27128"/>
    <w:rsid w:val="00E27A37"/>
    <w:rsid w:val="00E27C09"/>
    <w:rsid w:val="00E27C27"/>
    <w:rsid w:val="00E27E8B"/>
    <w:rsid w:val="00E27F85"/>
    <w:rsid w:val="00E304D0"/>
    <w:rsid w:val="00E306FF"/>
    <w:rsid w:val="00E315E9"/>
    <w:rsid w:val="00E317F8"/>
    <w:rsid w:val="00E31A07"/>
    <w:rsid w:val="00E31B8D"/>
    <w:rsid w:val="00E31E7D"/>
    <w:rsid w:val="00E31FAD"/>
    <w:rsid w:val="00E321D0"/>
    <w:rsid w:val="00E323FF"/>
    <w:rsid w:val="00E32443"/>
    <w:rsid w:val="00E3263E"/>
    <w:rsid w:val="00E333E3"/>
    <w:rsid w:val="00E34077"/>
    <w:rsid w:val="00E34109"/>
    <w:rsid w:val="00E3450D"/>
    <w:rsid w:val="00E34969"/>
    <w:rsid w:val="00E34BE9"/>
    <w:rsid w:val="00E34F7A"/>
    <w:rsid w:val="00E3515F"/>
    <w:rsid w:val="00E35A77"/>
    <w:rsid w:val="00E3632C"/>
    <w:rsid w:val="00E368DF"/>
    <w:rsid w:val="00E36E79"/>
    <w:rsid w:val="00E37295"/>
    <w:rsid w:val="00E37867"/>
    <w:rsid w:val="00E37908"/>
    <w:rsid w:val="00E37B64"/>
    <w:rsid w:val="00E37C4A"/>
    <w:rsid w:val="00E37F25"/>
    <w:rsid w:val="00E400D1"/>
    <w:rsid w:val="00E40D35"/>
    <w:rsid w:val="00E411DD"/>
    <w:rsid w:val="00E41C69"/>
    <w:rsid w:val="00E41E0B"/>
    <w:rsid w:val="00E42068"/>
    <w:rsid w:val="00E420A7"/>
    <w:rsid w:val="00E423B7"/>
    <w:rsid w:val="00E427F4"/>
    <w:rsid w:val="00E42D10"/>
    <w:rsid w:val="00E42F9C"/>
    <w:rsid w:val="00E430AA"/>
    <w:rsid w:val="00E43145"/>
    <w:rsid w:val="00E43272"/>
    <w:rsid w:val="00E43405"/>
    <w:rsid w:val="00E4466D"/>
    <w:rsid w:val="00E44790"/>
    <w:rsid w:val="00E448DB"/>
    <w:rsid w:val="00E44AEB"/>
    <w:rsid w:val="00E45D27"/>
    <w:rsid w:val="00E46232"/>
    <w:rsid w:val="00E4657D"/>
    <w:rsid w:val="00E465E4"/>
    <w:rsid w:val="00E46A6D"/>
    <w:rsid w:val="00E475EB"/>
    <w:rsid w:val="00E47E45"/>
    <w:rsid w:val="00E506C1"/>
    <w:rsid w:val="00E50943"/>
    <w:rsid w:val="00E50BC8"/>
    <w:rsid w:val="00E50FC8"/>
    <w:rsid w:val="00E515FA"/>
    <w:rsid w:val="00E5166C"/>
    <w:rsid w:val="00E527D6"/>
    <w:rsid w:val="00E52AA1"/>
    <w:rsid w:val="00E52B96"/>
    <w:rsid w:val="00E52BDA"/>
    <w:rsid w:val="00E52F3D"/>
    <w:rsid w:val="00E5360F"/>
    <w:rsid w:val="00E53826"/>
    <w:rsid w:val="00E53C04"/>
    <w:rsid w:val="00E53C6E"/>
    <w:rsid w:val="00E546B2"/>
    <w:rsid w:val="00E55892"/>
    <w:rsid w:val="00E55AB6"/>
    <w:rsid w:val="00E55D11"/>
    <w:rsid w:val="00E55FFB"/>
    <w:rsid w:val="00E5636F"/>
    <w:rsid w:val="00E567BA"/>
    <w:rsid w:val="00E57D88"/>
    <w:rsid w:val="00E611FB"/>
    <w:rsid w:val="00E61467"/>
    <w:rsid w:val="00E61AA4"/>
    <w:rsid w:val="00E626D0"/>
    <w:rsid w:val="00E62FB4"/>
    <w:rsid w:val="00E63200"/>
    <w:rsid w:val="00E63690"/>
    <w:rsid w:val="00E636CA"/>
    <w:rsid w:val="00E637EC"/>
    <w:rsid w:val="00E63D26"/>
    <w:rsid w:val="00E63D86"/>
    <w:rsid w:val="00E63DF2"/>
    <w:rsid w:val="00E6444C"/>
    <w:rsid w:val="00E6457D"/>
    <w:rsid w:val="00E64771"/>
    <w:rsid w:val="00E654DD"/>
    <w:rsid w:val="00E65598"/>
    <w:rsid w:val="00E65712"/>
    <w:rsid w:val="00E66159"/>
    <w:rsid w:val="00E66324"/>
    <w:rsid w:val="00E66B31"/>
    <w:rsid w:val="00E6712F"/>
    <w:rsid w:val="00E6769D"/>
    <w:rsid w:val="00E67A38"/>
    <w:rsid w:val="00E67CF6"/>
    <w:rsid w:val="00E70254"/>
    <w:rsid w:val="00E70622"/>
    <w:rsid w:val="00E70A1F"/>
    <w:rsid w:val="00E70A89"/>
    <w:rsid w:val="00E70A94"/>
    <w:rsid w:val="00E70AAC"/>
    <w:rsid w:val="00E712CA"/>
    <w:rsid w:val="00E7134F"/>
    <w:rsid w:val="00E7192E"/>
    <w:rsid w:val="00E71A93"/>
    <w:rsid w:val="00E7213B"/>
    <w:rsid w:val="00E72C32"/>
    <w:rsid w:val="00E72C65"/>
    <w:rsid w:val="00E7340F"/>
    <w:rsid w:val="00E735EF"/>
    <w:rsid w:val="00E73C81"/>
    <w:rsid w:val="00E73E21"/>
    <w:rsid w:val="00E74C93"/>
    <w:rsid w:val="00E74D55"/>
    <w:rsid w:val="00E75036"/>
    <w:rsid w:val="00E754C3"/>
    <w:rsid w:val="00E7556F"/>
    <w:rsid w:val="00E75604"/>
    <w:rsid w:val="00E75AB6"/>
    <w:rsid w:val="00E76062"/>
    <w:rsid w:val="00E76DAC"/>
    <w:rsid w:val="00E77D43"/>
    <w:rsid w:val="00E77FCE"/>
    <w:rsid w:val="00E803AE"/>
    <w:rsid w:val="00E807C5"/>
    <w:rsid w:val="00E80E2B"/>
    <w:rsid w:val="00E80E8B"/>
    <w:rsid w:val="00E80EE6"/>
    <w:rsid w:val="00E81BF5"/>
    <w:rsid w:val="00E81FCB"/>
    <w:rsid w:val="00E824A1"/>
    <w:rsid w:val="00E82863"/>
    <w:rsid w:val="00E8314D"/>
    <w:rsid w:val="00E8345C"/>
    <w:rsid w:val="00E83903"/>
    <w:rsid w:val="00E83DCC"/>
    <w:rsid w:val="00E840A2"/>
    <w:rsid w:val="00E84463"/>
    <w:rsid w:val="00E84D29"/>
    <w:rsid w:val="00E84E81"/>
    <w:rsid w:val="00E84F80"/>
    <w:rsid w:val="00E8537D"/>
    <w:rsid w:val="00E85847"/>
    <w:rsid w:val="00E85D0B"/>
    <w:rsid w:val="00E85DC9"/>
    <w:rsid w:val="00E861FD"/>
    <w:rsid w:val="00E868BF"/>
    <w:rsid w:val="00E8691F"/>
    <w:rsid w:val="00E8696A"/>
    <w:rsid w:val="00E872BB"/>
    <w:rsid w:val="00E87473"/>
    <w:rsid w:val="00E874B7"/>
    <w:rsid w:val="00E874F9"/>
    <w:rsid w:val="00E87DF5"/>
    <w:rsid w:val="00E9022F"/>
    <w:rsid w:val="00E9042F"/>
    <w:rsid w:val="00E904F3"/>
    <w:rsid w:val="00E90708"/>
    <w:rsid w:val="00E91179"/>
    <w:rsid w:val="00E9187D"/>
    <w:rsid w:val="00E9208C"/>
    <w:rsid w:val="00E92373"/>
    <w:rsid w:val="00E931F4"/>
    <w:rsid w:val="00E93D95"/>
    <w:rsid w:val="00E93DC8"/>
    <w:rsid w:val="00E93F36"/>
    <w:rsid w:val="00E94128"/>
    <w:rsid w:val="00E942D5"/>
    <w:rsid w:val="00E942E8"/>
    <w:rsid w:val="00E94A95"/>
    <w:rsid w:val="00E94B83"/>
    <w:rsid w:val="00E94EBD"/>
    <w:rsid w:val="00E94EE7"/>
    <w:rsid w:val="00E959DC"/>
    <w:rsid w:val="00E95D6D"/>
    <w:rsid w:val="00E96818"/>
    <w:rsid w:val="00E96EEE"/>
    <w:rsid w:val="00E96F62"/>
    <w:rsid w:val="00EA0FD5"/>
    <w:rsid w:val="00EA22A3"/>
    <w:rsid w:val="00EA2520"/>
    <w:rsid w:val="00EA2A57"/>
    <w:rsid w:val="00EA2F47"/>
    <w:rsid w:val="00EA35C8"/>
    <w:rsid w:val="00EA371E"/>
    <w:rsid w:val="00EA3A86"/>
    <w:rsid w:val="00EA3CB0"/>
    <w:rsid w:val="00EA402A"/>
    <w:rsid w:val="00EA48AB"/>
    <w:rsid w:val="00EA4E6E"/>
    <w:rsid w:val="00EA5538"/>
    <w:rsid w:val="00EA56DE"/>
    <w:rsid w:val="00EA5C01"/>
    <w:rsid w:val="00EA6103"/>
    <w:rsid w:val="00EA64EA"/>
    <w:rsid w:val="00EA69BE"/>
    <w:rsid w:val="00EA6AEA"/>
    <w:rsid w:val="00EA7307"/>
    <w:rsid w:val="00EB0170"/>
    <w:rsid w:val="00EB0292"/>
    <w:rsid w:val="00EB0396"/>
    <w:rsid w:val="00EB03F7"/>
    <w:rsid w:val="00EB06A1"/>
    <w:rsid w:val="00EB0B17"/>
    <w:rsid w:val="00EB1279"/>
    <w:rsid w:val="00EB28FB"/>
    <w:rsid w:val="00EB2B18"/>
    <w:rsid w:val="00EB2C19"/>
    <w:rsid w:val="00EB2CE6"/>
    <w:rsid w:val="00EB3462"/>
    <w:rsid w:val="00EB365D"/>
    <w:rsid w:val="00EB3670"/>
    <w:rsid w:val="00EB37A6"/>
    <w:rsid w:val="00EB3821"/>
    <w:rsid w:val="00EB39DF"/>
    <w:rsid w:val="00EB46C8"/>
    <w:rsid w:val="00EB4872"/>
    <w:rsid w:val="00EB5272"/>
    <w:rsid w:val="00EB5C53"/>
    <w:rsid w:val="00EB6831"/>
    <w:rsid w:val="00EB6BDA"/>
    <w:rsid w:val="00EB6D36"/>
    <w:rsid w:val="00EB6D4D"/>
    <w:rsid w:val="00EB6E53"/>
    <w:rsid w:val="00EB70A9"/>
    <w:rsid w:val="00EB74EF"/>
    <w:rsid w:val="00EB7563"/>
    <w:rsid w:val="00EC014E"/>
    <w:rsid w:val="00EC0A14"/>
    <w:rsid w:val="00EC0BC4"/>
    <w:rsid w:val="00EC0EFB"/>
    <w:rsid w:val="00EC0FC3"/>
    <w:rsid w:val="00EC122D"/>
    <w:rsid w:val="00EC1232"/>
    <w:rsid w:val="00EC1777"/>
    <w:rsid w:val="00EC195F"/>
    <w:rsid w:val="00EC24D5"/>
    <w:rsid w:val="00EC27C1"/>
    <w:rsid w:val="00EC314B"/>
    <w:rsid w:val="00EC3427"/>
    <w:rsid w:val="00EC34E6"/>
    <w:rsid w:val="00EC35E9"/>
    <w:rsid w:val="00EC3621"/>
    <w:rsid w:val="00EC368E"/>
    <w:rsid w:val="00EC3787"/>
    <w:rsid w:val="00EC38E3"/>
    <w:rsid w:val="00EC3E5C"/>
    <w:rsid w:val="00EC44ED"/>
    <w:rsid w:val="00EC5B4E"/>
    <w:rsid w:val="00EC609D"/>
    <w:rsid w:val="00EC61AE"/>
    <w:rsid w:val="00EC6263"/>
    <w:rsid w:val="00EC63F2"/>
    <w:rsid w:val="00EC657C"/>
    <w:rsid w:val="00EC6EC2"/>
    <w:rsid w:val="00EC6EF3"/>
    <w:rsid w:val="00EC7185"/>
    <w:rsid w:val="00EC721C"/>
    <w:rsid w:val="00EC73DC"/>
    <w:rsid w:val="00EC7508"/>
    <w:rsid w:val="00EC795E"/>
    <w:rsid w:val="00ED09D4"/>
    <w:rsid w:val="00ED0CC1"/>
    <w:rsid w:val="00ED115F"/>
    <w:rsid w:val="00ED1B67"/>
    <w:rsid w:val="00ED2B3A"/>
    <w:rsid w:val="00ED2D0A"/>
    <w:rsid w:val="00ED2F66"/>
    <w:rsid w:val="00ED3941"/>
    <w:rsid w:val="00ED3AC1"/>
    <w:rsid w:val="00ED46D6"/>
    <w:rsid w:val="00ED4A01"/>
    <w:rsid w:val="00ED5390"/>
    <w:rsid w:val="00ED559E"/>
    <w:rsid w:val="00ED5EB9"/>
    <w:rsid w:val="00ED6CA4"/>
    <w:rsid w:val="00ED6DDB"/>
    <w:rsid w:val="00EE03B5"/>
    <w:rsid w:val="00EE03C1"/>
    <w:rsid w:val="00EE094C"/>
    <w:rsid w:val="00EE0C3E"/>
    <w:rsid w:val="00EE0ED3"/>
    <w:rsid w:val="00EE12B7"/>
    <w:rsid w:val="00EE1443"/>
    <w:rsid w:val="00EE1F3A"/>
    <w:rsid w:val="00EE24DE"/>
    <w:rsid w:val="00EE25FD"/>
    <w:rsid w:val="00EE28B9"/>
    <w:rsid w:val="00EE2B11"/>
    <w:rsid w:val="00EE2CC1"/>
    <w:rsid w:val="00EE3250"/>
    <w:rsid w:val="00EE37FC"/>
    <w:rsid w:val="00EE3916"/>
    <w:rsid w:val="00EE3F97"/>
    <w:rsid w:val="00EE43B4"/>
    <w:rsid w:val="00EE4470"/>
    <w:rsid w:val="00EE4686"/>
    <w:rsid w:val="00EE5C8A"/>
    <w:rsid w:val="00EE5F6C"/>
    <w:rsid w:val="00EE6850"/>
    <w:rsid w:val="00EE6871"/>
    <w:rsid w:val="00EE6905"/>
    <w:rsid w:val="00EE7360"/>
    <w:rsid w:val="00EE7656"/>
    <w:rsid w:val="00EE7C09"/>
    <w:rsid w:val="00EF00F2"/>
    <w:rsid w:val="00EF01B8"/>
    <w:rsid w:val="00EF093A"/>
    <w:rsid w:val="00EF0B9A"/>
    <w:rsid w:val="00EF10C3"/>
    <w:rsid w:val="00EF1E24"/>
    <w:rsid w:val="00EF26AD"/>
    <w:rsid w:val="00EF280D"/>
    <w:rsid w:val="00EF2CCD"/>
    <w:rsid w:val="00EF30C0"/>
    <w:rsid w:val="00EF35C8"/>
    <w:rsid w:val="00EF3628"/>
    <w:rsid w:val="00EF3C1C"/>
    <w:rsid w:val="00EF3EE7"/>
    <w:rsid w:val="00EF3F20"/>
    <w:rsid w:val="00EF414D"/>
    <w:rsid w:val="00EF4891"/>
    <w:rsid w:val="00EF48E8"/>
    <w:rsid w:val="00EF4DC5"/>
    <w:rsid w:val="00EF5523"/>
    <w:rsid w:val="00EF5871"/>
    <w:rsid w:val="00EF61E9"/>
    <w:rsid w:val="00EF66C7"/>
    <w:rsid w:val="00EF6883"/>
    <w:rsid w:val="00EF6E10"/>
    <w:rsid w:val="00EF6E8C"/>
    <w:rsid w:val="00EF7333"/>
    <w:rsid w:val="00EF734B"/>
    <w:rsid w:val="00EF7598"/>
    <w:rsid w:val="00EF7B17"/>
    <w:rsid w:val="00EF7C2A"/>
    <w:rsid w:val="00F0001F"/>
    <w:rsid w:val="00F000A1"/>
    <w:rsid w:val="00F0012B"/>
    <w:rsid w:val="00F00D1D"/>
    <w:rsid w:val="00F00D9E"/>
    <w:rsid w:val="00F01173"/>
    <w:rsid w:val="00F01352"/>
    <w:rsid w:val="00F0191F"/>
    <w:rsid w:val="00F03601"/>
    <w:rsid w:val="00F03961"/>
    <w:rsid w:val="00F03A5E"/>
    <w:rsid w:val="00F03EFB"/>
    <w:rsid w:val="00F04019"/>
    <w:rsid w:val="00F048BA"/>
    <w:rsid w:val="00F04C48"/>
    <w:rsid w:val="00F05693"/>
    <w:rsid w:val="00F0575B"/>
    <w:rsid w:val="00F063F8"/>
    <w:rsid w:val="00F0663C"/>
    <w:rsid w:val="00F06655"/>
    <w:rsid w:val="00F06671"/>
    <w:rsid w:val="00F066C3"/>
    <w:rsid w:val="00F068B0"/>
    <w:rsid w:val="00F06B03"/>
    <w:rsid w:val="00F06DED"/>
    <w:rsid w:val="00F07265"/>
    <w:rsid w:val="00F078A0"/>
    <w:rsid w:val="00F10B87"/>
    <w:rsid w:val="00F111C0"/>
    <w:rsid w:val="00F11319"/>
    <w:rsid w:val="00F11584"/>
    <w:rsid w:val="00F11C3D"/>
    <w:rsid w:val="00F11DBC"/>
    <w:rsid w:val="00F11E05"/>
    <w:rsid w:val="00F1247D"/>
    <w:rsid w:val="00F1261A"/>
    <w:rsid w:val="00F1266E"/>
    <w:rsid w:val="00F12D7E"/>
    <w:rsid w:val="00F133B2"/>
    <w:rsid w:val="00F13A88"/>
    <w:rsid w:val="00F13AC5"/>
    <w:rsid w:val="00F13E84"/>
    <w:rsid w:val="00F148A5"/>
    <w:rsid w:val="00F1591D"/>
    <w:rsid w:val="00F1628D"/>
    <w:rsid w:val="00F162C4"/>
    <w:rsid w:val="00F170E4"/>
    <w:rsid w:val="00F17EFF"/>
    <w:rsid w:val="00F20166"/>
    <w:rsid w:val="00F208C8"/>
    <w:rsid w:val="00F20DCB"/>
    <w:rsid w:val="00F210A2"/>
    <w:rsid w:val="00F21A9A"/>
    <w:rsid w:val="00F21D0A"/>
    <w:rsid w:val="00F221E0"/>
    <w:rsid w:val="00F224FC"/>
    <w:rsid w:val="00F22BBF"/>
    <w:rsid w:val="00F22D9C"/>
    <w:rsid w:val="00F23A1E"/>
    <w:rsid w:val="00F23BF4"/>
    <w:rsid w:val="00F246B4"/>
    <w:rsid w:val="00F25140"/>
    <w:rsid w:val="00F251C9"/>
    <w:rsid w:val="00F2538F"/>
    <w:rsid w:val="00F25F08"/>
    <w:rsid w:val="00F25F65"/>
    <w:rsid w:val="00F2606A"/>
    <w:rsid w:val="00F26488"/>
    <w:rsid w:val="00F268F6"/>
    <w:rsid w:val="00F27211"/>
    <w:rsid w:val="00F27AA7"/>
    <w:rsid w:val="00F27DEC"/>
    <w:rsid w:val="00F27F79"/>
    <w:rsid w:val="00F27FFE"/>
    <w:rsid w:val="00F30D60"/>
    <w:rsid w:val="00F31534"/>
    <w:rsid w:val="00F31596"/>
    <w:rsid w:val="00F3180A"/>
    <w:rsid w:val="00F31DDA"/>
    <w:rsid w:val="00F32479"/>
    <w:rsid w:val="00F32784"/>
    <w:rsid w:val="00F32B9A"/>
    <w:rsid w:val="00F33A44"/>
    <w:rsid w:val="00F33E65"/>
    <w:rsid w:val="00F3406F"/>
    <w:rsid w:val="00F341B6"/>
    <w:rsid w:val="00F343BE"/>
    <w:rsid w:val="00F3460C"/>
    <w:rsid w:val="00F350F6"/>
    <w:rsid w:val="00F353AF"/>
    <w:rsid w:val="00F35589"/>
    <w:rsid w:val="00F35BC5"/>
    <w:rsid w:val="00F35F8F"/>
    <w:rsid w:val="00F36069"/>
    <w:rsid w:val="00F36683"/>
    <w:rsid w:val="00F369E4"/>
    <w:rsid w:val="00F36C97"/>
    <w:rsid w:val="00F371AC"/>
    <w:rsid w:val="00F376D9"/>
    <w:rsid w:val="00F37964"/>
    <w:rsid w:val="00F402B7"/>
    <w:rsid w:val="00F404E3"/>
    <w:rsid w:val="00F40905"/>
    <w:rsid w:val="00F40FB0"/>
    <w:rsid w:val="00F41472"/>
    <w:rsid w:val="00F41C40"/>
    <w:rsid w:val="00F42887"/>
    <w:rsid w:val="00F42CAF"/>
    <w:rsid w:val="00F42CB1"/>
    <w:rsid w:val="00F42EE3"/>
    <w:rsid w:val="00F42FCA"/>
    <w:rsid w:val="00F43046"/>
    <w:rsid w:val="00F432D7"/>
    <w:rsid w:val="00F43373"/>
    <w:rsid w:val="00F43BDC"/>
    <w:rsid w:val="00F4463A"/>
    <w:rsid w:val="00F44C2E"/>
    <w:rsid w:val="00F44C94"/>
    <w:rsid w:val="00F455C1"/>
    <w:rsid w:val="00F45796"/>
    <w:rsid w:val="00F45CE5"/>
    <w:rsid w:val="00F46366"/>
    <w:rsid w:val="00F4641E"/>
    <w:rsid w:val="00F4692F"/>
    <w:rsid w:val="00F46C01"/>
    <w:rsid w:val="00F4708A"/>
    <w:rsid w:val="00F470A9"/>
    <w:rsid w:val="00F4750D"/>
    <w:rsid w:val="00F50994"/>
    <w:rsid w:val="00F50A0F"/>
    <w:rsid w:val="00F50A8A"/>
    <w:rsid w:val="00F50B91"/>
    <w:rsid w:val="00F50DF5"/>
    <w:rsid w:val="00F510A3"/>
    <w:rsid w:val="00F51402"/>
    <w:rsid w:val="00F519AD"/>
    <w:rsid w:val="00F519DF"/>
    <w:rsid w:val="00F519F7"/>
    <w:rsid w:val="00F51BD8"/>
    <w:rsid w:val="00F51FCA"/>
    <w:rsid w:val="00F5233B"/>
    <w:rsid w:val="00F523AA"/>
    <w:rsid w:val="00F523CC"/>
    <w:rsid w:val="00F52958"/>
    <w:rsid w:val="00F52F27"/>
    <w:rsid w:val="00F5339C"/>
    <w:rsid w:val="00F551F6"/>
    <w:rsid w:val="00F554FA"/>
    <w:rsid w:val="00F55798"/>
    <w:rsid w:val="00F55D0B"/>
    <w:rsid w:val="00F56216"/>
    <w:rsid w:val="00F56328"/>
    <w:rsid w:val="00F568A7"/>
    <w:rsid w:val="00F56F81"/>
    <w:rsid w:val="00F5712B"/>
    <w:rsid w:val="00F57346"/>
    <w:rsid w:val="00F574CC"/>
    <w:rsid w:val="00F576D7"/>
    <w:rsid w:val="00F57794"/>
    <w:rsid w:val="00F57DC3"/>
    <w:rsid w:val="00F6025A"/>
    <w:rsid w:val="00F603EB"/>
    <w:rsid w:val="00F606E1"/>
    <w:rsid w:val="00F60958"/>
    <w:rsid w:val="00F60ADD"/>
    <w:rsid w:val="00F60B42"/>
    <w:rsid w:val="00F611F7"/>
    <w:rsid w:val="00F62458"/>
    <w:rsid w:val="00F625F5"/>
    <w:rsid w:val="00F62FC4"/>
    <w:rsid w:val="00F63269"/>
    <w:rsid w:val="00F6349D"/>
    <w:rsid w:val="00F63D00"/>
    <w:rsid w:val="00F64A2D"/>
    <w:rsid w:val="00F64CAE"/>
    <w:rsid w:val="00F651B5"/>
    <w:rsid w:val="00F66295"/>
    <w:rsid w:val="00F6695D"/>
    <w:rsid w:val="00F67751"/>
    <w:rsid w:val="00F679AE"/>
    <w:rsid w:val="00F67C7C"/>
    <w:rsid w:val="00F67E3F"/>
    <w:rsid w:val="00F7005C"/>
    <w:rsid w:val="00F70756"/>
    <w:rsid w:val="00F70841"/>
    <w:rsid w:val="00F7187B"/>
    <w:rsid w:val="00F71A35"/>
    <w:rsid w:val="00F720A6"/>
    <w:rsid w:val="00F7237D"/>
    <w:rsid w:val="00F725BE"/>
    <w:rsid w:val="00F72647"/>
    <w:rsid w:val="00F73397"/>
    <w:rsid w:val="00F738A9"/>
    <w:rsid w:val="00F73B34"/>
    <w:rsid w:val="00F74B69"/>
    <w:rsid w:val="00F7531F"/>
    <w:rsid w:val="00F7623E"/>
    <w:rsid w:val="00F76D32"/>
    <w:rsid w:val="00F771E5"/>
    <w:rsid w:val="00F775F7"/>
    <w:rsid w:val="00F77964"/>
    <w:rsid w:val="00F77CCD"/>
    <w:rsid w:val="00F77DC4"/>
    <w:rsid w:val="00F77EC1"/>
    <w:rsid w:val="00F77FED"/>
    <w:rsid w:val="00F800A2"/>
    <w:rsid w:val="00F801F1"/>
    <w:rsid w:val="00F8083C"/>
    <w:rsid w:val="00F80E29"/>
    <w:rsid w:val="00F81693"/>
    <w:rsid w:val="00F81811"/>
    <w:rsid w:val="00F81988"/>
    <w:rsid w:val="00F819E8"/>
    <w:rsid w:val="00F81DA1"/>
    <w:rsid w:val="00F824DA"/>
    <w:rsid w:val="00F825DC"/>
    <w:rsid w:val="00F82933"/>
    <w:rsid w:val="00F837A3"/>
    <w:rsid w:val="00F83AFA"/>
    <w:rsid w:val="00F83DB1"/>
    <w:rsid w:val="00F84210"/>
    <w:rsid w:val="00F84221"/>
    <w:rsid w:val="00F8431A"/>
    <w:rsid w:val="00F84AC5"/>
    <w:rsid w:val="00F84B1A"/>
    <w:rsid w:val="00F84EEA"/>
    <w:rsid w:val="00F851F4"/>
    <w:rsid w:val="00F85DED"/>
    <w:rsid w:val="00F85E22"/>
    <w:rsid w:val="00F8624A"/>
    <w:rsid w:val="00F87692"/>
    <w:rsid w:val="00F87843"/>
    <w:rsid w:val="00F903AC"/>
    <w:rsid w:val="00F90E7C"/>
    <w:rsid w:val="00F91877"/>
    <w:rsid w:val="00F91AA2"/>
    <w:rsid w:val="00F921CD"/>
    <w:rsid w:val="00F92236"/>
    <w:rsid w:val="00F924C4"/>
    <w:rsid w:val="00F92878"/>
    <w:rsid w:val="00F930FD"/>
    <w:rsid w:val="00F94049"/>
    <w:rsid w:val="00F94147"/>
    <w:rsid w:val="00F9428D"/>
    <w:rsid w:val="00F94491"/>
    <w:rsid w:val="00F94933"/>
    <w:rsid w:val="00F949D4"/>
    <w:rsid w:val="00F94BE3"/>
    <w:rsid w:val="00F94F65"/>
    <w:rsid w:val="00F950C0"/>
    <w:rsid w:val="00F950D2"/>
    <w:rsid w:val="00F95271"/>
    <w:rsid w:val="00F95554"/>
    <w:rsid w:val="00F959C8"/>
    <w:rsid w:val="00F95C87"/>
    <w:rsid w:val="00F9610A"/>
    <w:rsid w:val="00F967B0"/>
    <w:rsid w:val="00F96D35"/>
    <w:rsid w:val="00F96E79"/>
    <w:rsid w:val="00F972B4"/>
    <w:rsid w:val="00F979EC"/>
    <w:rsid w:val="00F97BDD"/>
    <w:rsid w:val="00F97FB4"/>
    <w:rsid w:val="00FA00AF"/>
    <w:rsid w:val="00FA01EF"/>
    <w:rsid w:val="00FA03C4"/>
    <w:rsid w:val="00FA043C"/>
    <w:rsid w:val="00FA056B"/>
    <w:rsid w:val="00FA0ACE"/>
    <w:rsid w:val="00FA1B78"/>
    <w:rsid w:val="00FA27B1"/>
    <w:rsid w:val="00FA2B53"/>
    <w:rsid w:val="00FA3075"/>
    <w:rsid w:val="00FA330E"/>
    <w:rsid w:val="00FA374F"/>
    <w:rsid w:val="00FA3B39"/>
    <w:rsid w:val="00FA41BD"/>
    <w:rsid w:val="00FA44E3"/>
    <w:rsid w:val="00FA4D49"/>
    <w:rsid w:val="00FA4F73"/>
    <w:rsid w:val="00FA5233"/>
    <w:rsid w:val="00FA59A9"/>
    <w:rsid w:val="00FA69EB"/>
    <w:rsid w:val="00FA6BEA"/>
    <w:rsid w:val="00FA6F5B"/>
    <w:rsid w:val="00FB05A4"/>
    <w:rsid w:val="00FB0C2D"/>
    <w:rsid w:val="00FB10B5"/>
    <w:rsid w:val="00FB1143"/>
    <w:rsid w:val="00FB15A6"/>
    <w:rsid w:val="00FB173C"/>
    <w:rsid w:val="00FB1810"/>
    <w:rsid w:val="00FB3772"/>
    <w:rsid w:val="00FB3937"/>
    <w:rsid w:val="00FB3C23"/>
    <w:rsid w:val="00FB3DA3"/>
    <w:rsid w:val="00FB4745"/>
    <w:rsid w:val="00FB512E"/>
    <w:rsid w:val="00FB5897"/>
    <w:rsid w:val="00FB5D9E"/>
    <w:rsid w:val="00FB5E89"/>
    <w:rsid w:val="00FB6048"/>
    <w:rsid w:val="00FB6AA0"/>
    <w:rsid w:val="00FB6B6B"/>
    <w:rsid w:val="00FB6C90"/>
    <w:rsid w:val="00FB7636"/>
    <w:rsid w:val="00FB77F4"/>
    <w:rsid w:val="00FB78A2"/>
    <w:rsid w:val="00FB7A08"/>
    <w:rsid w:val="00FC02EC"/>
    <w:rsid w:val="00FC0A10"/>
    <w:rsid w:val="00FC0B59"/>
    <w:rsid w:val="00FC1336"/>
    <w:rsid w:val="00FC15A5"/>
    <w:rsid w:val="00FC15C7"/>
    <w:rsid w:val="00FC16F5"/>
    <w:rsid w:val="00FC2212"/>
    <w:rsid w:val="00FC24AA"/>
    <w:rsid w:val="00FC2F6B"/>
    <w:rsid w:val="00FC3335"/>
    <w:rsid w:val="00FC35AA"/>
    <w:rsid w:val="00FC43ED"/>
    <w:rsid w:val="00FC4529"/>
    <w:rsid w:val="00FC484A"/>
    <w:rsid w:val="00FC4F95"/>
    <w:rsid w:val="00FC5580"/>
    <w:rsid w:val="00FC57C5"/>
    <w:rsid w:val="00FC5C53"/>
    <w:rsid w:val="00FC6592"/>
    <w:rsid w:val="00FC6FCF"/>
    <w:rsid w:val="00FC7655"/>
    <w:rsid w:val="00FC7B59"/>
    <w:rsid w:val="00FC7CB9"/>
    <w:rsid w:val="00FD029C"/>
    <w:rsid w:val="00FD03D9"/>
    <w:rsid w:val="00FD05EE"/>
    <w:rsid w:val="00FD0840"/>
    <w:rsid w:val="00FD0B6D"/>
    <w:rsid w:val="00FD0D0A"/>
    <w:rsid w:val="00FD11FD"/>
    <w:rsid w:val="00FD12C4"/>
    <w:rsid w:val="00FD1B49"/>
    <w:rsid w:val="00FD202C"/>
    <w:rsid w:val="00FD2077"/>
    <w:rsid w:val="00FD2176"/>
    <w:rsid w:val="00FD289E"/>
    <w:rsid w:val="00FD295D"/>
    <w:rsid w:val="00FD2C63"/>
    <w:rsid w:val="00FD3253"/>
    <w:rsid w:val="00FD3972"/>
    <w:rsid w:val="00FD3B12"/>
    <w:rsid w:val="00FD3C47"/>
    <w:rsid w:val="00FD3E77"/>
    <w:rsid w:val="00FD4642"/>
    <w:rsid w:val="00FD4A08"/>
    <w:rsid w:val="00FD5D5B"/>
    <w:rsid w:val="00FD5FF9"/>
    <w:rsid w:val="00FD698B"/>
    <w:rsid w:val="00FD7095"/>
    <w:rsid w:val="00FD7629"/>
    <w:rsid w:val="00FE15E9"/>
    <w:rsid w:val="00FE177F"/>
    <w:rsid w:val="00FE2E58"/>
    <w:rsid w:val="00FE2F01"/>
    <w:rsid w:val="00FE30F9"/>
    <w:rsid w:val="00FE35FF"/>
    <w:rsid w:val="00FE38D2"/>
    <w:rsid w:val="00FE3E5D"/>
    <w:rsid w:val="00FE4795"/>
    <w:rsid w:val="00FE4F96"/>
    <w:rsid w:val="00FE536D"/>
    <w:rsid w:val="00FE53CB"/>
    <w:rsid w:val="00FE570B"/>
    <w:rsid w:val="00FE5B0D"/>
    <w:rsid w:val="00FE5B11"/>
    <w:rsid w:val="00FE5B9A"/>
    <w:rsid w:val="00FE6066"/>
    <w:rsid w:val="00FE60D1"/>
    <w:rsid w:val="00FE6F81"/>
    <w:rsid w:val="00FE702A"/>
    <w:rsid w:val="00FE79DE"/>
    <w:rsid w:val="00FE7B3B"/>
    <w:rsid w:val="00FF046D"/>
    <w:rsid w:val="00FF1329"/>
    <w:rsid w:val="00FF1338"/>
    <w:rsid w:val="00FF160E"/>
    <w:rsid w:val="00FF16B0"/>
    <w:rsid w:val="00FF1AB1"/>
    <w:rsid w:val="00FF1D3D"/>
    <w:rsid w:val="00FF2289"/>
    <w:rsid w:val="00FF247E"/>
    <w:rsid w:val="00FF2931"/>
    <w:rsid w:val="00FF3112"/>
    <w:rsid w:val="00FF3CF7"/>
    <w:rsid w:val="00FF3EE4"/>
    <w:rsid w:val="00FF3F76"/>
    <w:rsid w:val="00FF4726"/>
    <w:rsid w:val="00FF4790"/>
    <w:rsid w:val="00FF4832"/>
    <w:rsid w:val="00FF484D"/>
    <w:rsid w:val="00FF5015"/>
    <w:rsid w:val="00FF5106"/>
    <w:rsid w:val="00FF53CF"/>
    <w:rsid w:val="00FF57B7"/>
    <w:rsid w:val="00FF6333"/>
    <w:rsid w:val="00FF695A"/>
    <w:rsid w:val="00FF6BD5"/>
    <w:rsid w:val="00FF6CD5"/>
    <w:rsid w:val="00FF6EED"/>
    <w:rsid w:val="00FF7196"/>
    <w:rsid w:val="00FF784A"/>
    <w:rsid w:val="00FF7C25"/>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index heading" w:uiPriority="0"/>
    <w:lsdException w:name="caption" w:qFormat="1"/>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Body Text Indent"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FollowedHyperlink" w:uiPriority="0"/>
    <w:lsdException w:name="Strong" w:semiHidden="0" w:uiPriority="0" w:unhideWhenUsed="0" w:qFormat="1"/>
    <w:lsdException w:name="Emphasis" w:semiHidden="0" w:unhideWhenUsed="0" w:qFormat="1"/>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uiPriority w:val="9"/>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1"/>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2"/>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34"/>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rsid w:val="00532601"/>
    <w:rPr>
      <w:sz w:val="16"/>
      <w:szCs w:val="16"/>
    </w:rPr>
  </w:style>
  <w:style w:type="paragraph" w:styleId="Textocomentario">
    <w:name w:val="annotation text"/>
    <w:basedOn w:val="Normal"/>
    <w:link w:val="TextocomentarioCar"/>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p11"/>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5"/>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6"/>
      </w:numPr>
    </w:pPr>
  </w:style>
  <w:style w:type="numbering" w:customStyle="1" w:styleId="Estilo13">
    <w:name w:val="Estilo13"/>
    <w:rsid w:val="00532601"/>
    <w:pPr>
      <w:numPr>
        <w:numId w:val="8"/>
      </w:numPr>
    </w:pPr>
  </w:style>
  <w:style w:type="numbering" w:customStyle="1" w:styleId="1113">
    <w:name w:val="1.1.13"/>
    <w:rsid w:val="00532601"/>
    <w:pPr>
      <w:numPr>
        <w:numId w:val="7"/>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3"/>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9"/>
      </w:numPr>
    </w:pPr>
  </w:style>
  <w:style w:type="numbering" w:customStyle="1" w:styleId="Estilo15">
    <w:name w:val="Estilo15"/>
    <w:rsid w:val="003B1AD8"/>
    <w:pPr>
      <w:numPr>
        <w:numId w:val="11"/>
      </w:numPr>
    </w:pPr>
  </w:style>
  <w:style w:type="numbering" w:customStyle="1" w:styleId="1115">
    <w:name w:val="1.1.15"/>
    <w:rsid w:val="003B1AD8"/>
    <w:pPr>
      <w:numPr>
        <w:numId w:val="10"/>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4"/>
      </w:numPr>
    </w:pPr>
  </w:style>
  <w:style w:type="numbering" w:customStyle="1" w:styleId="11111123">
    <w:name w:val="1 / 1.1 / 1.1.123"/>
    <w:basedOn w:val="Sinlista"/>
    <w:next w:val="111111"/>
    <w:semiHidden/>
    <w:unhideWhenUsed/>
    <w:rsid w:val="003B1AD8"/>
    <w:pPr>
      <w:numPr>
        <w:numId w:val="12"/>
      </w:numPr>
    </w:pPr>
  </w:style>
  <w:style w:type="numbering" w:customStyle="1" w:styleId="11123">
    <w:name w:val="1.1.123"/>
    <w:rsid w:val="003B1AD8"/>
    <w:pPr>
      <w:numPr>
        <w:numId w:val="13"/>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4"/>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4"/>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4"/>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5"/>
      </w:numPr>
    </w:pPr>
  </w:style>
  <w:style w:type="numbering" w:customStyle="1" w:styleId="List11">
    <w:name w:val="List 11"/>
    <w:basedOn w:val="Sinlista"/>
    <w:rsid w:val="00502881"/>
    <w:pPr>
      <w:numPr>
        <w:numId w:val="16"/>
      </w:numPr>
    </w:pPr>
  </w:style>
  <w:style w:type="numbering" w:customStyle="1" w:styleId="List12">
    <w:name w:val="List 12"/>
    <w:basedOn w:val="Sinlista"/>
    <w:rsid w:val="00502881"/>
    <w:pPr>
      <w:numPr>
        <w:numId w:val="17"/>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link w:val="NoSpacingChar"/>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19">
    <w:name w:val="xl3971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23">
    <w:name w:val="xl39723"/>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4">
    <w:name w:val="xl39724"/>
    <w:basedOn w:val="Normal"/>
    <w:rsid w:val="00D9381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5">
    <w:name w:val="xl39725"/>
    <w:basedOn w:val="Normal"/>
    <w:rsid w:val="00D9381F"/>
    <w:pP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39726">
    <w:name w:val="xl39726"/>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7">
    <w:name w:val="xl39727"/>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8">
    <w:name w:val="xl3972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8"/>
      <w:szCs w:val="18"/>
      <w:lang w:eastAsia="es-MX"/>
    </w:rPr>
  </w:style>
  <w:style w:type="paragraph" w:customStyle="1" w:styleId="xl39729">
    <w:name w:val="xl3972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30">
    <w:name w:val="xl3973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31">
    <w:name w:val="xl3973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6"/>
      <w:szCs w:val="16"/>
      <w:lang w:eastAsia="es-MX"/>
    </w:rPr>
  </w:style>
  <w:style w:type="paragraph" w:customStyle="1" w:styleId="xl39732">
    <w:name w:val="xl39732"/>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33">
    <w:name w:val="xl39733"/>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4">
    <w:name w:val="xl39734"/>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5">
    <w:name w:val="xl39735"/>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6">
    <w:name w:val="xl39736"/>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7">
    <w:name w:val="xl39737"/>
    <w:basedOn w:val="Normal"/>
    <w:rsid w:val="00D938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38">
    <w:name w:val="xl39738"/>
    <w:basedOn w:val="Normal"/>
    <w:rsid w:val="00CD3367"/>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9">
    <w:name w:val="xl39739"/>
    <w:basedOn w:val="Normal"/>
    <w:rsid w:val="00CD3367"/>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character" w:customStyle="1" w:styleId="FontStyle58">
    <w:name w:val="Font Style58"/>
    <w:uiPriority w:val="99"/>
    <w:rsid w:val="00AB7F51"/>
    <w:rPr>
      <w:rFonts w:ascii="Arial" w:hAnsi="Arial" w:cs="Arial" w:hint="default"/>
      <w:sz w:val="20"/>
      <w:szCs w:val="20"/>
    </w:rPr>
  </w:style>
  <w:style w:type="paragraph" w:customStyle="1" w:styleId="Style30">
    <w:name w:val="Style3"/>
    <w:basedOn w:val="Normal"/>
    <w:uiPriority w:val="99"/>
    <w:rsid w:val="00AB7F51"/>
    <w:pPr>
      <w:widowControl w:val="0"/>
      <w:autoSpaceDE w:val="0"/>
      <w:autoSpaceDN w:val="0"/>
      <w:adjustRightInd w:val="0"/>
    </w:pPr>
    <w:rPr>
      <w:rFonts w:ascii="Georgia" w:eastAsia="Times New Roman" w:hAnsi="Georgia" w:cs="Times New Roman"/>
      <w:noProof w:val="0"/>
      <w:sz w:val="24"/>
      <w:szCs w:val="24"/>
      <w:lang w:eastAsia="es-MX"/>
    </w:rPr>
  </w:style>
  <w:style w:type="paragraph" w:customStyle="1" w:styleId="Style9">
    <w:name w:val="Style9"/>
    <w:basedOn w:val="Normal"/>
    <w:uiPriority w:val="99"/>
    <w:rsid w:val="00AB7F51"/>
    <w:pPr>
      <w:widowControl w:val="0"/>
      <w:autoSpaceDE w:val="0"/>
      <w:autoSpaceDN w:val="0"/>
      <w:adjustRightInd w:val="0"/>
      <w:spacing w:line="253" w:lineRule="exact"/>
      <w:jc w:val="both"/>
    </w:pPr>
    <w:rPr>
      <w:rFonts w:ascii="Georgia" w:eastAsia="Times New Roman" w:hAnsi="Georgia" w:cs="Times New Roman"/>
      <w:noProof w:val="0"/>
      <w:sz w:val="24"/>
      <w:szCs w:val="24"/>
      <w:lang w:eastAsia="es-MX"/>
    </w:rPr>
  </w:style>
  <w:style w:type="paragraph" w:customStyle="1" w:styleId="listparagraph">
    <w:name w:val="listparagraph"/>
    <w:basedOn w:val="Normal"/>
    <w:rsid w:val="00AB7F51"/>
    <w:pPr>
      <w:ind w:left="708"/>
    </w:pPr>
    <w:rPr>
      <w:rFonts w:ascii="Times New Roman" w:eastAsia="Times New Roman" w:hAnsi="Times New Roman" w:cs="Times New Roman"/>
      <w:noProof w:val="0"/>
      <w:sz w:val="20"/>
      <w:szCs w:val="20"/>
      <w:lang w:val="es-ES" w:eastAsia="es-ES"/>
    </w:rPr>
  </w:style>
  <w:style w:type="character" w:customStyle="1" w:styleId="NoSpacingChar">
    <w:name w:val="No Spacing Char"/>
    <w:link w:val="Sinespaciado1"/>
    <w:locked/>
    <w:rsid w:val="00AB7F51"/>
    <w:rPr>
      <w:rFonts w:ascii="Calibri" w:eastAsia="Calibri" w:hAnsi="Calibri" w:cs="Times New Roman"/>
      <w:kern w:val="1"/>
      <w:lang w:eastAsia="ar-SA"/>
    </w:rPr>
  </w:style>
  <w:style w:type="character" w:customStyle="1" w:styleId="ListParagraphChar">
    <w:name w:val="List Paragraph Char"/>
    <w:aliases w:val="lp1 Char,List Paragraph11 Char,Bullet List Char,FooterText Char,numbered Char,Paragraphe de liste1 Char,Bulletr List Paragraph Char,列出段落 Char,列出段落1 Char"/>
    <w:locked/>
    <w:rsid w:val="00AB7F51"/>
    <w:rPr>
      <w:rFonts w:ascii="Calibri" w:hAnsi="Calibri"/>
      <w:lang w:val="x-none"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index heading" w:uiPriority="0"/>
    <w:lsdException w:name="caption" w:qFormat="1"/>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Body Text Indent"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FollowedHyperlink" w:uiPriority="0"/>
    <w:lsdException w:name="Strong" w:semiHidden="0" w:uiPriority="0" w:unhideWhenUsed="0" w:qFormat="1"/>
    <w:lsdException w:name="Emphasis" w:semiHidden="0" w:unhideWhenUsed="0" w:qFormat="1"/>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uiPriority w:val="9"/>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1"/>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2"/>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34"/>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rsid w:val="00532601"/>
    <w:rPr>
      <w:sz w:val="16"/>
      <w:szCs w:val="16"/>
    </w:rPr>
  </w:style>
  <w:style w:type="paragraph" w:styleId="Textocomentario">
    <w:name w:val="annotation text"/>
    <w:basedOn w:val="Normal"/>
    <w:link w:val="TextocomentarioCar"/>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p11"/>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5"/>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6"/>
      </w:numPr>
    </w:pPr>
  </w:style>
  <w:style w:type="numbering" w:customStyle="1" w:styleId="Estilo13">
    <w:name w:val="Estilo13"/>
    <w:rsid w:val="00532601"/>
    <w:pPr>
      <w:numPr>
        <w:numId w:val="8"/>
      </w:numPr>
    </w:pPr>
  </w:style>
  <w:style w:type="numbering" w:customStyle="1" w:styleId="1113">
    <w:name w:val="1.1.13"/>
    <w:rsid w:val="00532601"/>
    <w:pPr>
      <w:numPr>
        <w:numId w:val="7"/>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3"/>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9"/>
      </w:numPr>
    </w:pPr>
  </w:style>
  <w:style w:type="numbering" w:customStyle="1" w:styleId="Estilo15">
    <w:name w:val="Estilo15"/>
    <w:rsid w:val="003B1AD8"/>
    <w:pPr>
      <w:numPr>
        <w:numId w:val="11"/>
      </w:numPr>
    </w:pPr>
  </w:style>
  <w:style w:type="numbering" w:customStyle="1" w:styleId="1115">
    <w:name w:val="1.1.15"/>
    <w:rsid w:val="003B1AD8"/>
    <w:pPr>
      <w:numPr>
        <w:numId w:val="10"/>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4"/>
      </w:numPr>
    </w:pPr>
  </w:style>
  <w:style w:type="numbering" w:customStyle="1" w:styleId="11111123">
    <w:name w:val="1 / 1.1 / 1.1.123"/>
    <w:basedOn w:val="Sinlista"/>
    <w:next w:val="111111"/>
    <w:semiHidden/>
    <w:unhideWhenUsed/>
    <w:rsid w:val="003B1AD8"/>
    <w:pPr>
      <w:numPr>
        <w:numId w:val="12"/>
      </w:numPr>
    </w:pPr>
  </w:style>
  <w:style w:type="numbering" w:customStyle="1" w:styleId="11123">
    <w:name w:val="1.1.123"/>
    <w:rsid w:val="003B1AD8"/>
    <w:pPr>
      <w:numPr>
        <w:numId w:val="13"/>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4"/>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4"/>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4"/>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5"/>
      </w:numPr>
    </w:pPr>
  </w:style>
  <w:style w:type="numbering" w:customStyle="1" w:styleId="List11">
    <w:name w:val="List 11"/>
    <w:basedOn w:val="Sinlista"/>
    <w:rsid w:val="00502881"/>
    <w:pPr>
      <w:numPr>
        <w:numId w:val="16"/>
      </w:numPr>
    </w:pPr>
  </w:style>
  <w:style w:type="numbering" w:customStyle="1" w:styleId="List12">
    <w:name w:val="List 12"/>
    <w:basedOn w:val="Sinlista"/>
    <w:rsid w:val="00502881"/>
    <w:pPr>
      <w:numPr>
        <w:numId w:val="17"/>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link w:val="NoSpacingChar"/>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19">
    <w:name w:val="xl3971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23">
    <w:name w:val="xl39723"/>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4">
    <w:name w:val="xl39724"/>
    <w:basedOn w:val="Normal"/>
    <w:rsid w:val="00D9381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5">
    <w:name w:val="xl39725"/>
    <w:basedOn w:val="Normal"/>
    <w:rsid w:val="00D9381F"/>
    <w:pP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39726">
    <w:name w:val="xl39726"/>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7">
    <w:name w:val="xl39727"/>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8">
    <w:name w:val="xl3972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8"/>
      <w:szCs w:val="18"/>
      <w:lang w:eastAsia="es-MX"/>
    </w:rPr>
  </w:style>
  <w:style w:type="paragraph" w:customStyle="1" w:styleId="xl39729">
    <w:name w:val="xl3972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30">
    <w:name w:val="xl3973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31">
    <w:name w:val="xl3973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6"/>
      <w:szCs w:val="16"/>
      <w:lang w:eastAsia="es-MX"/>
    </w:rPr>
  </w:style>
  <w:style w:type="paragraph" w:customStyle="1" w:styleId="xl39732">
    <w:name w:val="xl39732"/>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33">
    <w:name w:val="xl39733"/>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4">
    <w:name w:val="xl39734"/>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5">
    <w:name w:val="xl39735"/>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6">
    <w:name w:val="xl39736"/>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7">
    <w:name w:val="xl39737"/>
    <w:basedOn w:val="Normal"/>
    <w:rsid w:val="00D938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38">
    <w:name w:val="xl39738"/>
    <w:basedOn w:val="Normal"/>
    <w:rsid w:val="00CD3367"/>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9">
    <w:name w:val="xl39739"/>
    <w:basedOn w:val="Normal"/>
    <w:rsid w:val="00CD3367"/>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character" w:customStyle="1" w:styleId="FontStyle58">
    <w:name w:val="Font Style58"/>
    <w:uiPriority w:val="99"/>
    <w:rsid w:val="00AB7F51"/>
    <w:rPr>
      <w:rFonts w:ascii="Arial" w:hAnsi="Arial" w:cs="Arial" w:hint="default"/>
      <w:sz w:val="20"/>
      <w:szCs w:val="20"/>
    </w:rPr>
  </w:style>
  <w:style w:type="paragraph" w:customStyle="1" w:styleId="Style30">
    <w:name w:val="Style3"/>
    <w:basedOn w:val="Normal"/>
    <w:uiPriority w:val="99"/>
    <w:rsid w:val="00AB7F51"/>
    <w:pPr>
      <w:widowControl w:val="0"/>
      <w:autoSpaceDE w:val="0"/>
      <w:autoSpaceDN w:val="0"/>
      <w:adjustRightInd w:val="0"/>
    </w:pPr>
    <w:rPr>
      <w:rFonts w:ascii="Georgia" w:eastAsia="Times New Roman" w:hAnsi="Georgia" w:cs="Times New Roman"/>
      <w:noProof w:val="0"/>
      <w:sz w:val="24"/>
      <w:szCs w:val="24"/>
      <w:lang w:eastAsia="es-MX"/>
    </w:rPr>
  </w:style>
  <w:style w:type="paragraph" w:customStyle="1" w:styleId="Style9">
    <w:name w:val="Style9"/>
    <w:basedOn w:val="Normal"/>
    <w:uiPriority w:val="99"/>
    <w:rsid w:val="00AB7F51"/>
    <w:pPr>
      <w:widowControl w:val="0"/>
      <w:autoSpaceDE w:val="0"/>
      <w:autoSpaceDN w:val="0"/>
      <w:adjustRightInd w:val="0"/>
      <w:spacing w:line="253" w:lineRule="exact"/>
      <w:jc w:val="both"/>
    </w:pPr>
    <w:rPr>
      <w:rFonts w:ascii="Georgia" w:eastAsia="Times New Roman" w:hAnsi="Georgia" w:cs="Times New Roman"/>
      <w:noProof w:val="0"/>
      <w:sz w:val="24"/>
      <w:szCs w:val="24"/>
      <w:lang w:eastAsia="es-MX"/>
    </w:rPr>
  </w:style>
  <w:style w:type="paragraph" w:customStyle="1" w:styleId="listparagraph">
    <w:name w:val="listparagraph"/>
    <w:basedOn w:val="Normal"/>
    <w:rsid w:val="00AB7F51"/>
    <w:pPr>
      <w:ind w:left="708"/>
    </w:pPr>
    <w:rPr>
      <w:rFonts w:ascii="Times New Roman" w:eastAsia="Times New Roman" w:hAnsi="Times New Roman" w:cs="Times New Roman"/>
      <w:noProof w:val="0"/>
      <w:sz w:val="20"/>
      <w:szCs w:val="20"/>
      <w:lang w:val="es-ES" w:eastAsia="es-ES"/>
    </w:rPr>
  </w:style>
  <w:style w:type="character" w:customStyle="1" w:styleId="NoSpacingChar">
    <w:name w:val="No Spacing Char"/>
    <w:link w:val="Sinespaciado1"/>
    <w:locked/>
    <w:rsid w:val="00AB7F51"/>
    <w:rPr>
      <w:rFonts w:ascii="Calibri" w:eastAsia="Calibri" w:hAnsi="Calibri" w:cs="Times New Roman"/>
      <w:kern w:val="1"/>
      <w:lang w:eastAsia="ar-SA"/>
    </w:rPr>
  </w:style>
  <w:style w:type="character" w:customStyle="1" w:styleId="ListParagraphChar">
    <w:name w:val="List Paragraph Char"/>
    <w:aliases w:val="lp1 Char,List Paragraph11 Char,Bullet List Char,FooterText Char,numbered Char,Paragraphe de liste1 Char,Bulletr List Paragraph Char,列出段落 Char,列出段落1 Char"/>
    <w:locked/>
    <w:rsid w:val="00AB7F51"/>
    <w:rPr>
      <w:rFonts w:ascii="Calibri" w:hAnsi="Calibri"/>
      <w:lang w:val="x-none"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0027">
      <w:bodyDiv w:val="1"/>
      <w:marLeft w:val="0"/>
      <w:marRight w:val="0"/>
      <w:marTop w:val="0"/>
      <w:marBottom w:val="0"/>
      <w:divBdr>
        <w:top w:val="none" w:sz="0" w:space="0" w:color="auto"/>
        <w:left w:val="none" w:sz="0" w:space="0" w:color="auto"/>
        <w:bottom w:val="none" w:sz="0" w:space="0" w:color="auto"/>
        <w:right w:val="none" w:sz="0" w:space="0" w:color="auto"/>
      </w:divBdr>
    </w:div>
    <w:div w:id="32580387">
      <w:bodyDiv w:val="1"/>
      <w:marLeft w:val="0"/>
      <w:marRight w:val="0"/>
      <w:marTop w:val="0"/>
      <w:marBottom w:val="0"/>
      <w:divBdr>
        <w:top w:val="none" w:sz="0" w:space="0" w:color="auto"/>
        <w:left w:val="none" w:sz="0" w:space="0" w:color="auto"/>
        <w:bottom w:val="none" w:sz="0" w:space="0" w:color="auto"/>
        <w:right w:val="none" w:sz="0" w:space="0" w:color="auto"/>
      </w:divBdr>
    </w:div>
    <w:div w:id="33310656">
      <w:bodyDiv w:val="1"/>
      <w:marLeft w:val="0"/>
      <w:marRight w:val="0"/>
      <w:marTop w:val="0"/>
      <w:marBottom w:val="0"/>
      <w:divBdr>
        <w:top w:val="none" w:sz="0" w:space="0" w:color="auto"/>
        <w:left w:val="none" w:sz="0" w:space="0" w:color="auto"/>
        <w:bottom w:val="none" w:sz="0" w:space="0" w:color="auto"/>
        <w:right w:val="none" w:sz="0" w:space="0" w:color="auto"/>
      </w:divBdr>
    </w:div>
    <w:div w:id="47727636">
      <w:bodyDiv w:val="1"/>
      <w:marLeft w:val="0"/>
      <w:marRight w:val="0"/>
      <w:marTop w:val="0"/>
      <w:marBottom w:val="0"/>
      <w:divBdr>
        <w:top w:val="none" w:sz="0" w:space="0" w:color="auto"/>
        <w:left w:val="none" w:sz="0" w:space="0" w:color="auto"/>
        <w:bottom w:val="none" w:sz="0" w:space="0" w:color="auto"/>
        <w:right w:val="none" w:sz="0" w:space="0" w:color="auto"/>
      </w:divBdr>
    </w:div>
    <w:div w:id="77412058">
      <w:bodyDiv w:val="1"/>
      <w:marLeft w:val="0"/>
      <w:marRight w:val="0"/>
      <w:marTop w:val="0"/>
      <w:marBottom w:val="0"/>
      <w:divBdr>
        <w:top w:val="none" w:sz="0" w:space="0" w:color="auto"/>
        <w:left w:val="none" w:sz="0" w:space="0" w:color="auto"/>
        <w:bottom w:val="none" w:sz="0" w:space="0" w:color="auto"/>
        <w:right w:val="none" w:sz="0" w:space="0" w:color="auto"/>
      </w:divBdr>
    </w:div>
    <w:div w:id="82461754">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38690802">
      <w:bodyDiv w:val="1"/>
      <w:marLeft w:val="0"/>
      <w:marRight w:val="0"/>
      <w:marTop w:val="0"/>
      <w:marBottom w:val="0"/>
      <w:divBdr>
        <w:top w:val="none" w:sz="0" w:space="0" w:color="auto"/>
        <w:left w:val="none" w:sz="0" w:space="0" w:color="auto"/>
        <w:bottom w:val="none" w:sz="0" w:space="0" w:color="auto"/>
        <w:right w:val="none" w:sz="0" w:space="0" w:color="auto"/>
      </w:divBdr>
    </w:div>
    <w:div w:id="140122643">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162168637">
      <w:bodyDiv w:val="1"/>
      <w:marLeft w:val="0"/>
      <w:marRight w:val="0"/>
      <w:marTop w:val="0"/>
      <w:marBottom w:val="0"/>
      <w:divBdr>
        <w:top w:val="none" w:sz="0" w:space="0" w:color="auto"/>
        <w:left w:val="none" w:sz="0" w:space="0" w:color="auto"/>
        <w:bottom w:val="none" w:sz="0" w:space="0" w:color="auto"/>
        <w:right w:val="none" w:sz="0" w:space="0" w:color="auto"/>
      </w:divBdr>
      <w:divsChild>
        <w:div w:id="647630727">
          <w:marLeft w:val="0"/>
          <w:marRight w:val="0"/>
          <w:marTop w:val="0"/>
          <w:marBottom w:val="80"/>
          <w:divBdr>
            <w:top w:val="none" w:sz="0" w:space="0" w:color="auto"/>
            <w:left w:val="none" w:sz="0" w:space="0" w:color="auto"/>
            <w:bottom w:val="none" w:sz="0" w:space="0" w:color="auto"/>
            <w:right w:val="none" w:sz="0" w:space="0" w:color="auto"/>
          </w:divBdr>
        </w:div>
        <w:div w:id="739182660">
          <w:marLeft w:val="0"/>
          <w:marRight w:val="0"/>
          <w:marTop w:val="0"/>
          <w:marBottom w:val="80"/>
          <w:divBdr>
            <w:top w:val="none" w:sz="0" w:space="0" w:color="auto"/>
            <w:left w:val="none" w:sz="0" w:space="0" w:color="auto"/>
            <w:bottom w:val="none" w:sz="0" w:space="0" w:color="auto"/>
            <w:right w:val="none" w:sz="0" w:space="0" w:color="auto"/>
          </w:divBdr>
        </w:div>
        <w:div w:id="753746205">
          <w:marLeft w:val="0"/>
          <w:marRight w:val="0"/>
          <w:marTop w:val="0"/>
          <w:marBottom w:val="80"/>
          <w:divBdr>
            <w:top w:val="none" w:sz="0" w:space="0" w:color="auto"/>
            <w:left w:val="none" w:sz="0" w:space="0" w:color="auto"/>
            <w:bottom w:val="none" w:sz="0" w:space="0" w:color="auto"/>
            <w:right w:val="none" w:sz="0" w:space="0" w:color="auto"/>
          </w:divBdr>
        </w:div>
      </w:divsChild>
    </w:div>
    <w:div w:id="163518205">
      <w:bodyDiv w:val="1"/>
      <w:marLeft w:val="0"/>
      <w:marRight w:val="0"/>
      <w:marTop w:val="0"/>
      <w:marBottom w:val="0"/>
      <w:divBdr>
        <w:top w:val="none" w:sz="0" w:space="0" w:color="auto"/>
        <w:left w:val="none" w:sz="0" w:space="0" w:color="auto"/>
        <w:bottom w:val="none" w:sz="0" w:space="0" w:color="auto"/>
        <w:right w:val="none" w:sz="0" w:space="0" w:color="auto"/>
      </w:divBdr>
    </w:div>
    <w:div w:id="171918879">
      <w:bodyDiv w:val="1"/>
      <w:marLeft w:val="0"/>
      <w:marRight w:val="0"/>
      <w:marTop w:val="0"/>
      <w:marBottom w:val="0"/>
      <w:divBdr>
        <w:top w:val="none" w:sz="0" w:space="0" w:color="auto"/>
        <w:left w:val="none" w:sz="0" w:space="0" w:color="auto"/>
        <w:bottom w:val="none" w:sz="0" w:space="0" w:color="auto"/>
        <w:right w:val="none" w:sz="0" w:space="0" w:color="auto"/>
      </w:divBdr>
    </w:div>
    <w:div w:id="171919325">
      <w:bodyDiv w:val="1"/>
      <w:marLeft w:val="0"/>
      <w:marRight w:val="0"/>
      <w:marTop w:val="0"/>
      <w:marBottom w:val="0"/>
      <w:divBdr>
        <w:top w:val="none" w:sz="0" w:space="0" w:color="auto"/>
        <w:left w:val="none" w:sz="0" w:space="0" w:color="auto"/>
        <w:bottom w:val="none" w:sz="0" w:space="0" w:color="auto"/>
        <w:right w:val="none" w:sz="0" w:space="0" w:color="auto"/>
      </w:divBdr>
    </w:div>
    <w:div w:id="199443734">
      <w:bodyDiv w:val="1"/>
      <w:marLeft w:val="0"/>
      <w:marRight w:val="0"/>
      <w:marTop w:val="0"/>
      <w:marBottom w:val="0"/>
      <w:divBdr>
        <w:top w:val="none" w:sz="0" w:space="0" w:color="auto"/>
        <w:left w:val="none" w:sz="0" w:space="0" w:color="auto"/>
        <w:bottom w:val="none" w:sz="0" w:space="0" w:color="auto"/>
        <w:right w:val="none" w:sz="0" w:space="0" w:color="auto"/>
      </w:divBdr>
    </w:div>
    <w:div w:id="211355842">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38510679">
      <w:bodyDiv w:val="1"/>
      <w:marLeft w:val="0"/>
      <w:marRight w:val="0"/>
      <w:marTop w:val="0"/>
      <w:marBottom w:val="0"/>
      <w:divBdr>
        <w:top w:val="none" w:sz="0" w:space="0" w:color="auto"/>
        <w:left w:val="none" w:sz="0" w:space="0" w:color="auto"/>
        <w:bottom w:val="none" w:sz="0" w:space="0" w:color="auto"/>
        <w:right w:val="none" w:sz="0" w:space="0" w:color="auto"/>
      </w:divBdr>
    </w:div>
    <w:div w:id="380862192">
      <w:bodyDiv w:val="1"/>
      <w:marLeft w:val="0"/>
      <w:marRight w:val="0"/>
      <w:marTop w:val="0"/>
      <w:marBottom w:val="0"/>
      <w:divBdr>
        <w:top w:val="none" w:sz="0" w:space="0" w:color="auto"/>
        <w:left w:val="none" w:sz="0" w:space="0" w:color="auto"/>
        <w:bottom w:val="none" w:sz="0" w:space="0" w:color="auto"/>
        <w:right w:val="none" w:sz="0" w:space="0" w:color="auto"/>
      </w:divBdr>
    </w:div>
    <w:div w:id="457837436">
      <w:bodyDiv w:val="1"/>
      <w:marLeft w:val="0"/>
      <w:marRight w:val="0"/>
      <w:marTop w:val="0"/>
      <w:marBottom w:val="0"/>
      <w:divBdr>
        <w:top w:val="none" w:sz="0" w:space="0" w:color="auto"/>
        <w:left w:val="none" w:sz="0" w:space="0" w:color="auto"/>
        <w:bottom w:val="none" w:sz="0" w:space="0" w:color="auto"/>
        <w:right w:val="none" w:sz="0" w:space="0" w:color="auto"/>
      </w:divBdr>
    </w:div>
    <w:div w:id="48490562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21676253">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536742603">
      <w:bodyDiv w:val="1"/>
      <w:marLeft w:val="0"/>
      <w:marRight w:val="0"/>
      <w:marTop w:val="0"/>
      <w:marBottom w:val="0"/>
      <w:divBdr>
        <w:top w:val="none" w:sz="0" w:space="0" w:color="auto"/>
        <w:left w:val="none" w:sz="0" w:space="0" w:color="auto"/>
        <w:bottom w:val="none" w:sz="0" w:space="0" w:color="auto"/>
        <w:right w:val="none" w:sz="0" w:space="0" w:color="auto"/>
      </w:divBdr>
    </w:div>
    <w:div w:id="537468639">
      <w:bodyDiv w:val="1"/>
      <w:marLeft w:val="0"/>
      <w:marRight w:val="0"/>
      <w:marTop w:val="0"/>
      <w:marBottom w:val="0"/>
      <w:divBdr>
        <w:top w:val="none" w:sz="0" w:space="0" w:color="auto"/>
        <w:left w:val="none" w:sz="0" w:space="0" w:color="auto"/>
        <w:bottom w:val="none" w:sz="0" w:space="0" w:color="auto"/>
        <w:right w:val="none" w:sz="0" w:space="0" w:color="auto"/>
      </w:divBdr>
    </w:div>
    <w:div w:id="649291370">
      <w:bodyDiv w:val="1"/>
      <w:marLeft w:val="0"/>
      <w:marRight w:val="0"/>
      <w:marTop w:val="0"/>
      <w:marBottom w:val="0"/>
      <w:divBdr>
        <w:top w:val="none" w:sz="0" w:space="0" w:color="auto"/>
        <w:left w:val="none" w:sz="0" w:space="0" w:color="auto"/>
        <w:bottom w:val="none" w:sz="0" w:space="0" w:color="auto"/>
        <w:right w:val="none" w:sz="0" w:space="0" w:color="auto"/>
      </w:divBdr>
    </w:div>
    <w:div w:id="677853851">
      <w:bodyDiv w:val="1"/>
      <w:marLeft w:val="0"/>
      <w:marRight w:val="0"/>
      <w:marTop w:val="0"/>
      <w:marBottom w:val="0"/>
      <w:divBdr>
        <w:top w:val="none" w:sz="0" w:space="0" w:color="auto"/>
        <w:left w:val="none" w:sz="0" w:space="0" w:color="auto"/>
        <w:bottom w:val="none" w:sz="0" w:space="0" w:color="auto"/>
        <w:right w:val="none" w:sz="0" w:space="0" w:color="auto"/>
      </w:divBdr>
    </w:div>
    <w:div w:id="686564403">
      <w:bodyDiv w:val="1"/>
      <w:marLeft w:val="0"/>
      <w:marRight w:val="0"/>
      <w:marTop w:val="0"/>
      <w:marBottom w:val="0"/>
      <w:divBdr>
        <w:top w:val="none" w:sz="0" w:space="0" w:color="auto"/>
        <w:left w:val="none" w:sz="0" w:space="0" w:color="auto"/>
        <w:bottom w:val="none" w:sz="0" w:space="0" w:color="auto"/>
        <w:right w:val="none" w:sz="0" w:space="0" w:color="auto"/>
      </w:divBdr>
    </w:div>
    <w:div w:id="769860212">
      <w:bodyDiv w:val="1"/>
      <w:marLeft w:val="0"/>
      <w:marRight w:val="0"/>
      <w:marTop w:val="0"/>
      <w:marBottom w:val="0"/>
      <w:divBdr>
        <w:top w:val="none" w:sz="0" w:space="0" w:color="auto"/>
        <w:left w:val="none" w:sz="0" w:space="0" w:color="auto"/>
        <w:bottom w:val="none" w:sz="0" w:space="0" w:color="auto"/>
        <w:right w:val="none" w:sz="0" w:space="0" w:color="auto"/>
      </w:divBdr>
    </w:div>
    <w:div w:id="773524159">
      <w:bodyDiv w:val="1"/>
      <w:marLeft w:val="0"/>
      <w:marRight w:val="0"/>
      <w:marTop w:val="0"/>
      <w:marBottom w:val="0"/>
      <w:divBdr>
        <w:top w:val="none" w:sz="0" w:space="0" w:color="auto"/>
        <w:left w:val="none" w:sz="0" w:space="0" w:color="auto"/>
        <w:bottom w:val="none" w:sz="0" w:space="0" w:color="auto"/>
        <w:right w:val="none" w:sz="0" w:space="0" w:color="auto"/>
      </w:divBdr>
    </w:div>
    <w:div w:id="783502602">
      <w:bodyDiv w:val="1"/>
      <w:marLeft w:val="0"/>
      <w:marRight w:val="0"/>
      <w:marTop w:val="0"/>
      <w:marBottom w:val="0"/>
      <w:divBdr>
        <w:top w:val="none" w:sz="0" w:space="0" w:color="auto"/>
        <w:left w:val="none" w:sz="0" w:space="0" w:color="auto"/>
        <w:bottom w:val="none" w:sz="0" w:space="0" w:color="auto"/>
        <w:right w:val="none" w:sz="0" w:space="0" w:color="auto"/>
      </w:divBdr>
    </w:div>
    <w:div w:id="814371676">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54920667">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888151492">
      <w:bodyDiv w:val="1"/>
      <w:marLeft w:val="0"/>
      <w:marRight w:val="0"/>
      <w:marTop w:val="0"/>
      <w:marBottom w:val="0"/>
      <w:divBdr>
        <w:top w:val="none" w:sz="0" w:space="0" w:color="auto"/>
        <w:left w:val="none" w:sz="0" w:space="0" w:color="auto"/>
        <w:bottom w:val="none" w:sz="0" w:space="0" w:color="auto"/>
        <w:right w:val="none" w:sz="0" w:space="0" w:color="auto"/>
      </w:divBdr>
    </w:div>
    <w:div w:id="918051967">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59072690">
      <w:bodyDiv w:val="1"/>
      <w:marLeft w:val="0"/>
      <w:marRight w:val="0"/>
      <w:marTop w:val="0"/>
      <w:marBottom w:val="0"/>
      <w:divBdr>
        <w:top w:val="none" w:sz="0" w:space="0" w:color="auto"/>
        <w:left w:val="none" w:sz="0" w:space="0" w:color="auto"/>
        <w:bottom w:val="none" w:sz="0" w:space="0" w:color="auto"/>
        <w:right w:val="none" w:sz="0" w:space="0" w:color="auto"/>
      </w:divBdr>
    </w:div>
    <w:div w:id="985861546">
      <w:bodyDiv w:val="1"/>
      <w:marLeft w:val="0"/>
      <w:marRight w:val="0"/>
      <w:marTop w:val="0"/>
      <w:marBottom w:val="0"/>
      <w:divBdr>
        <w:top w:val="none" w:sz="0" w:space="0" w:color="auto"/>
        <w:left w:val="none" w:sz="0" w:space="0" w:color="auto"/>
        <w:bottom w:val="none" w:sz="0" w:space="0" w:color="auto"/>
        <w:right w:val="none" w:sz="0" w:space="0" w:color="auto"/>
      </w:divBdr>
    </w:div>
    <w:div w:id="992685859">
      <w:bodyDiv w:val="1"/>
      <w:marLeft w:val="0"/>
      <w:marRight w:val="0"/>
      <w:marTop w:val="0"/>
      <w:marBottom w:val="0"/>
      <w:divBdr>
        <w:top w:val="none" w:sz="0" w:space="0" w:color="auto"/>
        <w:left w:val="none" w:sz="0" w:space="0" w:color="auto"/>
        <w:bottom w:val="none" w:sz="0" w:space="0" w:color="auto"/>
        <w:right w:val="none" w:sz="0" w:space="0" w:color="auto"/>
      </w:divBdr>
    </w:div>
    <w:div w:id="1061949263">
      <w:bodyDiv w:val="1"/>
      <w:marLeft w:val="0"/>
      <w:marRight w:val="0"/>
      <w:marTop w:val="0"/>
      <w:marBottom w:val="0"/>
      <w:divBdr>
        <w:top w:val="none" w:sz="0" w:space="0" w:color="auto"/>
        <w:left w:val="none" w:sz="0" w:space="0" w:color="auto"/>
        <w:bottom w:val="none" w:sz="0" w:space="0" w:color="auto"/>
        <w:right w:val="none" w:sz="0" w:space="0" w:color="auto"/>
      </w:divBdr>
    </w:div>
    <w:div w:id="1085496441">
      <w:bodyDiv w:val="1"/>
      <w:marLeft w:val="0"/>
      <w:marRight w:val="0"/>
      <w:marTop w:val="0"/>
      <w:marBottom w:val="0"/>
      <w:divBdr>
        <w:top w:val="none" w:sz="0" w:space="0" w:color="auto"/>
        <w:left w:val="none" w:sz="0" w:space="0" w:color="auto"/>
        <w:bottom w:val="none" w:sz="0" w:space="0" w:color="auto"/>
        <w:right w:val="none" w:sz="0" w:space="0" w:color="auto"/>
      </w:divBdr>
    </w:div>
    <w:div w:id="1121997236">
      <w:bodyDiv w:val="1"/>
      <w:marLeft w:val="0"/>
      <w:marRight w:val="0"/>
      <w:marTop w:val="0"/>
      <w:marBottom w:val="0"/>
      <w:divBdr>
        <w:top w:val="none" w:sz="0" w:space="0" w:color="auto"/>
        <w:left w:val="none" w:sz="0" w:space="0" w:color="auto"/>
        <w:bottom w:val="none" w:sz="0" w:space="0" w:color="auto"/>
        <w:right w:val="none" w:sz="0" w:space="0" w:color="auto"/>
      </w:divBdr>
    </w:div>
    <w:div w:id="1156873587">
      <w:bodyDiv w:val="1"/>
      <w:marLeft w:val="0"/>
      <w:marRight w:val="0"/>
      <w:marTop w:val="0"/>
      <w:marBottom w:val="0"/>
      <w:divBdr>
        <w:top w:val="none" w:sz="0" w:space="0" w:color="auto"/>
        <w:left w:val="none" w:sz="0" w:space="0" w:color="auto"/>
        <w:bottom w:val="none" w:sz="0" w:space="0" w:color="auto"/>
        <w:right w:val="none" w:sz="0" w:space="0" w:color="auto"/>
      </w:divBdr>
    </w:div>
    <w:div w:id="1197742441">
      <w:bodyDiv w:val="1"/>
      <w:marLeft w:val="0"/>
      <w:marRight w:val="0"/>
      <w:marTop w:val="0"/>
      <w:marBottom w:val="0"/>
      <w:divBdr>
        <w:top w:val="none" w:sz="0" w:space="0" w:color="auto"/>
        <w:left w:val="none" w:sz="0" w:space="0" w:color="auto"/>
        <w:bottom w:val="none" w:sz="0" w:space="0" w:color="auto"/>
        <w:right w:val="none" w:sz="0" w:space="0" w:color="auto"/>
      </w:divBdr>
    </w:div>
    <w:div w:id="121585422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1423444">
      <w:bodyDiv w:val="1"/>
      <w:marLeft w:val="0"/>
      <w:marRight w:val="0"/>
      <w:marTop w:val="0"/>
      <w:marBottom w:val="0"/>
      <w:divBdr>
        <w:top w:val="none" w:sz="0" w:space="0" w:color="auto"/>
        <w:left w:val="none" w:sz="0" w:space="0" w:color="auto"/>
        <w:bottom w:val="none" w:sz="0" w:space="0" w:color="auto"/>
        <w:right w:val="none" w:sz="0" w:space="0" w:color="auto"/>
      </w:divBdr>
    </w:div>
    <w:div w:id="1317495968">
      <w:bodyDiv w:val="1"/>
      <w:marLeft w:val="0"/>
      <w:marRight w:val="0"/>
      <w:marTop w:val="0"/>
      <w:marBottom w:val="0"/>
      <w:divBdr>
        <w:top w:val="none" w:sz="0" w:space="0" w:color="auto"/>
        <w:left w:val="none" w:sz="0" w:space="0" w:color="auto"/>
        <w:bottom w:val="none" w:sz="0" w:space="0" w:color="auto"/>
        <w:right w:val="none" w:sz="0" w:space="0" w:color="auto"/>
      </w:divBdr>
    </w:div>
    <w:div w:id="1331518932">
      <w:bodyDiv w:val="1"/>
      <w:marLeft w:val="0"/>
      <w:marRight w:val="0"/>
      <w:marTop w:val="0"/>
      <w:marBottom w:val="0"/>
      <w:divBdr>
        <w:top w:val="none" w:sz="0" w:space="0" w:color="auto"/>
        <w:left w:val="none" w:sz="0" w:space="0" w:color="auto"/>
        <w:bottom w:val="none" w:sz="0" w:space="0" w:color="auto"/>
        <w:right w:val="none" w:sz="0" w:space="0" w:color="auto"/>
      </w:divBdr>
    </w:div>
    <w:div w:id="1333529585">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42472023">
      <w:bodyDiv w:val="1"/>
      <w:marLeft w:val="0"/>
      <w:marRight w:val="0"/>
      <w:marTop w:val="0"/>
      <w:marBottom w:val="0"/>
      <w:divBdr>
        <w:top w:val="none" w:sz="0" w:space="0" w:color="auto"/>
        <w:left w:val="none" w:sz="0" w:space="0" w:color="auto"/>
        <w:bottom w:val="none" w:sz="0" w:space="0" w:color="auto"/>
        <w:right w:val="none" w:sz="0" w:space="0" w:color="auto"/>
      </w:divBdr>
    </w:div>
    <w:div w:id="1373650028">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430079149">
      <w:bodyDiv w:val="1"/>
      <w:marLeft w:val="0"/>
      <w:marRight w:val="0"/>
      <w:marTop w:val="0"/>
      <w:marBottom w:val="0"/>
      <w:divBdr>
        <w:top w:val="none" w:sz="0" w:space="0" w:color="auto"/>
        <w:left w:val="none" w:sz="0" w:space="0" w:color="auto"/>
        <w:bottom w:val="none" w:sz="0" w:space="0" w:color="auto"/>
        <w:right w:val="none" w:sz="0" w:space="0" w:color="auto"/>
      </w:divBdr>
    </w:div>
    <w:div w:id="1434591200">
      <w:bodyDiv w:val="1"/>
      <w:marLeft w:val="0"/>
      <w:marRight w:val="0"/>
      <w:marTop w:val="0"/>
      <w:marBottom w:val="0"/>
      <w:divBdr>
        <w:top w:val="none" w:sz="0" w:space="0" w:color="auto"/>
        <w:left w:val="none" w:sz="0" w:space="0" w:color="auto"/>
        <w:bottom w:val="none" w:sz="0" w:space="0" w:color="auto"/>
        <w:right w:val="none" w:sz="0" w:space="0" w:color="auto"/>
      </w:divBdr>
    </w:div>
    <w:div w:id="1499731451">
      <w:bodyDiv w:val="1"/>
      <w:marLeft w:val="0"/>
      <w:marRight w:val="0"/>
      <w:marTop w:val="0"/>
      <w:marBottom w:val="0"/>
      <w:divBdr>
        <w:top w:val="none" w:sz="0" w:space="0" w:color="auto"/>
        <w:left w:val="none" w:sz="0" w:space="0" w:color="auto"/>
        <w:bottom w:val="none" w:sz="0" w:space="0" w:color="auto"/>
        <w:right w:val="none" w:sz="0" w:space="0" w:color="auto"/>
      </w:divBdr>
    </w:div>
    <w:div w:id="1519925037">
      <w:bodyDiv w:val="1"/>
      <w:marLeft w:val="0"/>
      <w:marRight w:val="0"/>
      <w:marTop w:val="0"/>
      <w:marBottom w:val="0"/>
      <w:divBdr>
        <w:top w:val="none" w:sz="0" w:space="0" w:color="auto"/>
        <w:left w:val="none" w:sz="0" w:space="0" w:color="auto"/>
        <w:bottom w:val="none" w:sz="0" w:space="0" w:color="auto"/>
        <w:right w:val="none" w:sz="0" w:space="0" w:color="auto"/>
      </w:divBdr>
    </w:div>
    <w:div w:id="1524711725">
      <w:bodyDiv w:val="1"/>
      <w:marLeft w:val="0"/>
      <w:marRight w:val="0"/>
      <w:marTop w:val="0"/>
      <w:marBottom w:val="0"/>
      <w:divBdr>
        <w:top w:val="none" w:sz="0" w:space="0" w:color="auto"/>
        <w:left w:val="none" w:sz="0" w:space="0" w:color="auto"/>
        <w:bottom w:val="none" w:sz="0" w:space="0" w:color="auto"/>
        <w:right w:val="none" w:sz="0" w:space="0" w:color="auto"/>
      </w:divBdr>
    </w:div>
    <w:div w:id="1529103107">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598321574">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708547">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787026">
      <w:bodyDiv w:val="1"/>
      <w:marLeft w:val="0"/>
      <w:marRight w:val="0"/>
      <w:marTop w:val="0"/>
      <w:marBottom w:val="0"/>
      <w:divBdr>
        <w:top w:val="none" w:sz="0" w:space="0" w:color="auto"/>
        <w:left w:val="none" w:sz="0" w:space="0" w:color="auto"/>
        <w:bottom w:val="none" w:sz="0" w:space="0" w:color="auto"/>
        <w:right w:val="none" w:sz="0" w:space="0" w:color="auto"/>
      </w:divBdr>
    </w:div>
    <w:div w:id="1863737158">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17401857">
      <w:bodyDiv w:val="1"/>
      <w:marLeft w:val="0"/>
      <w:marRight w:val="0"/>
      <w:marTop w:val="0"/>
      <w:marBottom w:val="0"/>
      <w:divBdr>
        <w:top w:val="none" w:sz="0" w:space="0" w:color="auto"/>
        <w:left w:val="none" w:sz="0" w:space="0" w:color="auto"/>
        <w:bottom w:val="none" w:sz="0" w:space="0" w:color="auto"/>
        <w:right w:val="none" w:sz="0" w:space="0" w:color="auto"/>
      </w:divBdr>
    </w:div>
    <w:div w:id="1933321505">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066948012">
      <w:bodyDiv w:val="1"/>
      <w:marLeft w:val="0"/>
      <w:marRight w:val="0"/>
      <w:marTop w:val="0"/>
      <w:marBottom w:val="0"/>
      <w:divBdr>
        <w:top w:val="none" w:sz="0" w:space="0" w:color="auto"/>
        <w:left w:val="none" w:sz="0" w:space="0" w:color="auto"/>
        <w:bottom w:val="none" w:sz="0" w:space="0" w:color="auto"/>
        <w:right w:val="none" w:sz="0" w:space="0" w:color="auto"/>
      </w:divBdr>
    </w:div>
    <w:div w:id="2071610265">
      <w:bodyDiv w:val="1"/>
      <w:marLeft w:val="0"/>
      <w:marRight w:val="0"/>
      <w:marTop w:val="0"/>
      <w:marBottom w:val="0"/>
      <w:divBdr>
        <w:top w:val="none" w:sz="0" w:space="0" w:color="auto"/>
        <w:left w:val="none" w:sz="0" w:space="0" w:color="auto"/>
        <w:bottom w:val="none" w:sz="0" w:space="0" w:color="auto"/>
        <w:right w:val="none" w:sz="0" w:space="0" w:color="auto"/>
      </w:divBdr>
    </w:div>
    <w:div w:id="21049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mpranet.hacienda.gob.mx" TargetMode="External"/><Relationship Id="rId18" Type="http://schemas.openxmlformats.org/officeDocument/2006/relationships/header" Target="header1.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compranet.hacienda.gob.mx/" TargetMode="External"/><Relationship Id="rId17" Type="http://schemas.openxmlformats.org/officeDocument/2006/relationships/hyperlink" Target="http://www.gob.mx/sfp"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gob.mx/sfp" TargetMode="External"/><Relationship Id="rId20" Type="http://schemas.openxmlformats.org/officeDocument/2006/relationships/header" Target="header2.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pranet.funcionpublica.gob.mx/web/login.html" TargetMode="External"/><Relationship Id="rId24" Type="http://schemas.openxmlformats.org/officeDocument/2006/relationships/hyperlink" Target="http://www.comprasdegobierno.gob.mx/calculadora" TargetMode="Externa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compranet.hacienda.gob.mx/" TargetMode="Externa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hyperlink" Target="https://compranet.hacienda.gob.mx/" TargetMode="External"/><Relationship Id="rId19" Type="http://schemas.openxmlformats.org/officeDocument/2006/relationships/footer" Target="footer1.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compranet.funcionpublica.gob.mx/web/login.html" TargetMode="External"/><Relationship Id="rId14" Type="http://schemas.openxmlformats.org/officeDocument/2006/relationships/hyperlink" Target="https://compranet.funcionpublica.gob.mx/web/login.html" TargetMode="External"/><Relationship Id="rId22" Type="http://schemas.openxmlformats.org/officeDocument/2006/relationships/header" Target="header4.xml"/><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04622-8FC5-4F12-B85F-C68256677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23635</Words>
  <Characters>129994</Characters>
  <Application>Microsoft Office Word</Application>
  <DocSecurity>0</DocSecurity>
  <Lines>1083</Lines>
  <Paragraphs>306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 Humberto Martinez Mendoza</dc:creator>
  <cp:lastModifiedBy>Irma Erding Padilla</cp:lastModifiedBy>
  <cp:revision>2</cp:revision>
  <cp:lastPrinted>2022-01-14T22:25:00Z</cp:lastPrinted>
  <dcterms:created xsi:type="dcterms:W3CDTF">2022-01-14T22:31:00Z</dcterms:created>
  <dcterms:modified xsi:type="dcterms:W3CDTF">2022-01-14T22:31:00Z</dcterms:modified>
</cp:coreProperties>
</file>